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E56CF" w14:textId="77777777" w:rsidR="009A5B9E" w:rsidRDefault="009A5B9E">
      <w:pPr>
        <w:widowControl w:val="0"/>
        <w:rPr>
          <w:ins w:id="0" w:author="Author"/>
        </w:rPr>
      </w:pPr>
      <w:bookmarkStart w:id="1" w:name="_Toc493310304"/>
    </w:p>
    <w:p w14:paraId="41ED7423" w14:textId="77777777" w:rsidR="00B24C90" w:rsidRDefault="00B24C90">
      <w:pPr>
        <w:pStyle w:val="Heading1"/>
        <w:keepNext w:val="0"/>
        <w:pageBreakBefore w:val="0"/>
        <w:widowControl w:val="0"/>
        <w:rPr>
          <w:rFonts w:ascii="Arial" w:hAnsi="Arial"/>
          <w:u w:val="single"/>
        </w:rPr>
      </w:pPr>
      <w:r>
        <w:rPr>
          <w:rFonts w:ascii="Arial" w:hAnsi="Arial"/>
          <w:u w:val="single"/>
        </w:rPr>
        <w:t>CUSC - SECTION 3</w:t>
      </w:r>
    </w:p>
    <w:p w14:paraId="4D8D3270" w14:textId="77777777" w:rsidR="00B24C90" w:rsidRDefault="00B24C90">
      <w:pPr>
        <w:pStyle w:val="BodyText"/>
        <w:jc w:val="center"/>
        <w:rPr>
          <w:rFonts w:ascii="Arial" w:hAnsi="Arial"/>
          <w:b/>
          <w:sz w:val="28"/>
          <w:u w:val="single"/>
        </w:rPr>
      </w:pPr>
      <w:r>
        <w:rPr>
          <w:rFonts w:ascii="Arial" w:hAnsi="Arial"/>
          <w:b/>
          <w:sz w:val="28"/>
          <w:u w:val="single"/>
        </w:rPr>
        <w:t>USE OF SYSTEM</w:t>
      </w:r>
    </w:p>
    <w:p w14:paraId="3CD4D6B8" w14:textId="77777777" w:rsidR="00B24C90" w:rsidRDefault="00B24C90">
      <w:pPr>
        <w:pStyle w:val="BodyText"/>
        <w:jc w:val="center"/>
        <w:rPr>
          <w:rFonts w:ascii="Arial" w:hAnsi="Arial"/>
          <w:b/>
          <w:sz w:val="28"/>
          <w:u w:val="single"/>
        </w:rPr>
      </w:pPr>
    </w:p>
    <w:p w14:paraId="4C3E1720" w14:textId="77777777" w:rsidR="00B24C90" w:rsidRDefault="00B24C90">
      <w:pPr>
        <w:pStyle w:val="BodyText"/>
        <w:jc w:val="center"/>
        <w:rPr>
          <w:rFonts w:ascii="Arial" w:hAnsi="Arial"/>
          <w:b/>
          <w:sz w:val="28"/>
          <w:u w:val="single"/>
        </w:rPr>
      </w:pPr>
      <w:r>
        <w:rPr>
          <w:rFonts w:ascii="Arial" w:hAnsi="Arial"/>
          <w:b/>
          <w:sz w:val="28"/>
          <w:u w:val="single"/>
        </w:rPr>
        <w:t>CONTENTS</w:t>
      </w:r>
    </w:p>
    <w:p w14:paraId="050A0F01" w14:textId="77777777" w:rsidR="00B24C90" w:rsidRDefault="00B24C90">
      <w:pPr>
        <w:pStyle w:val="BodyText"/>
        <w:rPr>
          <w:rFonts w:ascii="Arial" w:hAnsi="Arial"/>
        </w:rPr>
      </w:pPr>
    </w:p>
    <w:p w14:paraId="6DEE4DD0" w14:textId="77777777" w:rsidR="00B24C90" w:rsidRDefault="00B24C90">
      <w:pPr>
        <w:spacing w:after="240"/>
        <w:rPr>
          <w:rFonts w:ascii="Arial" w:hAnsi="Arial"/>
        </w:rPr>
      </w:pPr>
      <w:r>
        <w:rPr>
          <w:rFonts w:ascii="Arial" w:hAnsi="Arial"/>
        </w:rPr>
        <w:t>3.1</w:t>
      </w:r>
      <w:r>
        <w:rPr>
          <w:rFonts w:ascii="Arial" w:hAnsi="Arial"/>
        </w:rPr>
        <w:tab/>
        <w:t>Introduction</w:t>
      </w:r>
    </w:p>
    <w:p w14:paraId="6A2C0418" w14:textId="77777777" w:rsidR="00B24C90" w:rsidRDefault="00B24C90">
      <w:pPr>
        <w:spacing w:after="240"/>
        <w:rPr>
          <w:rFonts w:ascii="Arial" w:hAnsi="Arial"/>
        </w:rPr>
      </w:pPr>
      <w:r>
        <w:rPr>
          <w:rFonts w:ascii="Arial" w:hAnsi="Arial"/>
        </w:rPr>
        <w:tab/>
        <w:t xml:space="preserve">PART IA - GENERAL - GENERATION </w:t>
      </w:r>
    </w:p>
    <w:p w14:paraId="35A5FD56" w14:textId="77777777" w:rsidR="00B24C90" w:rsidRDefault="00B24C90">
      <w:pPr>
        <w:spacing w:after="240"/>
        <w:rPr>
          <w:rFonts w:ascii="Arial" w:hAnsi="Arial"/>
        </w:rPr>
      </w:pPr>
      <w:r>
        <w:rPr>
          <w:rFonts w:ascii="Arial" w:hAnsi="Arial"/>
        </w:rPr>
        <w:t>3.2</w:t>
      </w:r>
      <w:r>
        <w:rPr>
          <w:rFonts w:ascii="Arial" w:hAnsi="Arial"/>
        </w:rPr>
        <w:tab/>
        <w:t xml:space="preserve">Rights to Use the </w:t>
      </w:r>
      <w:r w:rsidR="00BC2E4D">
        <w:rPr>
          <w:rFonts w:ascii="Arial" w:hAnsi="Arial"/>
        </w:rPr>
        <w:t>National Electricity Transmission</w:t>
      </w:r>
      <w:r>
        <w:rPr>
          <w:rFonts w:ascii="Arial" w:hAnsi="Arial"/>
        </w:rPr>
        <w:t xml:space="preserve"> System</w:t>
      </w:r>
    </w:p>
    <w:p w14:paraId="3BF4A64E" w14:textId="77777777" w:rsidR="00B24C90" w:rsidRDefault="00B24C90">
      <w:pPr>
        <w:spacing w:after="240"/>
        <w:rPr>
          <w:rFonts w:ascii="Arial" w:hAnsi="Arial"/>
        </w:rPr>
      </w:pPr>
      <w:r>
        <w:rPr>
          <w:rFonts w:ascii="Arial" w:hAnsi="Arial"/>
        </w:rPr>
        <w:t>3.3</w:t>
      </w:r>
      <w:r>
        <w:rPr>
          <w:rFonts w:ascii="Arial" w:hAnsi="Arial"/>
        </w:rPr>
        <w:tab/>
        <w:t xml:space="preserve">Other Site Specific Technical Conditions for Embedded Power Stations </w:t>
      </w:r>
      <w:r>
        <w:rPr>
          <w:rFonts w:ascii="Arial" w:hAnsi="Arial"/>
        </w:rPr>
        <w:tab/>
        <w:t>and Distribution Interconnectors</w:t>
      </w:r>
    </w:p>
    <w:p w14:paraId="339CE4EA" w14:textId="77777777" w:rsidR="00B24C90" w:rsidRDefault="00B24C90">
      <w:pPr>
        <w:spacing w:after="240"/>
        <w:rPr>
          <w:rFonts w:ascii="Arial" w:hAnsi="Arial"/>
        </w:rPr>
      </w:pPr>
      <w:r>
        <w:rPr>
          <w:rFonts w:ascii="Arial" w:hAnsi="Arial"/>
        </w:rPr>
        <w:tab/>
        <w:t>PART IB - GENERAL - SUPPLY</w:t>
      </w:r>
    </w:p>
    <w:p w14:paraId="2506B209" w14:textId="77777777" w:rsidR="00B24C90" w:rsidRDefault="00B24C90">
      <w:pPr>
        <w:spacing w:after="240"/>
        <w:rPr>
          <w:rFonts w:ascii="Arial" w:hAnsi="Arial"/>
        </w:rPr>
      </w:pPr>
      <w:r>
        <w:rPr>
          <w:rFonts w:ascii="Arial" w:hAnsi="Arial"/>
        </w:rPr>
        <w:t>3.4</w:t>
      </w:r>
      <w:r>
        <w:rPr>
          <w:rFonts w:ascii="Arial" w:hAnsi="Arial"/>
        </w:rPr>
        <w:tab/>
        <w:t xml:space="preserve">Rights to Use the </w:t>
      </w:r>
      <w:r w:rsidR="00BC2E4D">
        <w:rPr>
          <w:rFonts w:ascii="Arial" w:hAnsi="Arial"/>
        </w:rPr>
        <w:t>National Electricity Transmission</w:t>
      </w:r>
      <w:r>
        <w:rPr>
          <w:rFonts w:ascii="Arial" w:hAnsi="Arial"/>
        </w:rPr>
        <w:t xml:space="preserve"> System</w:t>
      </w:r>
    </w:p>
    <w:p w14:paraId="0CE8D29F" w14:textId="77777777" w:rsidR="00B24C90" w:rsidRDefault="00B24C90">
      <w:pPr>
        <w:spacing w:after="240"/>
        <w:rPr>
          <w:rFonts w:ascii="Arial" w:hAnsi="Arial"/>
        </w:rPr>
      </w:pPr>
      <w:r>
        <w:rPr>
          <w:rFonts w:ascii="Arial" w:hAnsi="Arial"/>
        </w:rPr>
        <w:t>3.5</w:t>
      </w:r>
      <w:r>
        <w:rPr>
          <w:rFonts w:ascii="Arial" w:hAnsi="Arial"/>
        </w:rPr>
        <w:tab/>
        <w:t>Supplier Customer Details</w:t>
      </w:r>
    </w:p>
    <w:p w14:paraId="5AE4DEF3" w14:textId="77777777" w:rsidR="00B24C90" w:rsidRDefault="00B24C90">
      <w:pPr>
        <w:spacing w:after="240"/>
        <w:rPr>
          <w:rFonts w:ascii="Arial" w:hAnsi="Arial"/>
        </w:rPr>
      </w:pPr>
      <w:r>
        <w:rPr>
          <w:rFonts w:ascii="Arial" w:hAnsi="Arial"/>
        </w:rPr>
        <w:t>3.6</w:t>
      </w:r>
      <w:r>
        <w:rPr>
          <w:rFonts w:ascii="Arial" w:hAnsi="Arial"/>
        </w:rPr>
        <w:tab/>
        <w:t>Suppliers of Non-Embedded Customers</w:t>
      </w:r>
    </w:p>
    <w:p w14:paraId="1949EB2B" w14:textId="77777777" w:rsidR="00B24C90" w:rsidRDefault="00B24C90">
      <w:pPr>
        <w:spacing w:after="240"/>
        <w:rPr>
          <w:rFonts w:ascii="Arial" w:hAnsi="Arial"/>
        </w:rPr>
      </w:pPr>
      <w:r>
        <w:rPr>
          <w:rFonts w:ascii="Arial" w:hAnsi="Arial"/>
        </w:rPr>
        <w:t>3.7</w:t>
      </w:r>
      <w:r>
        <w:rPr>
          <w:rFonts w:ascii="Arial" w:hAnsi="Arial"/>
        </w:rPr>
        <w:tab/>
        <w:t>Use of System Application</w:t>
      </w:r>
    </w:p>
    <w:p w14:paraId="43CF90C3" w14:textId="77777777" w:rsidR="00B24C90" w:rsidRDefault="00B24C90">
      <w:pPr>
        <w:spacing w:after="240"/>
        <w:rPr>
          <w:rFonts w:ascii="Arial" w:hAnsi="Arial"/>
        </w:rPr>
      </w:pPr>
      <w:r>
        <w:rPr>
          <w:rFonts w:ascii="Arial" w:hAnsi="Arial"/>
        </w:rPr>
        <w:t>3.8</w:t>
      </w:r>
      <w:r>
        <w:rPr>
          <w:rFonts w:ascii="Arial" w:hAnsi="Arial"/>
        </w:rPr>
        <w:tab/>
        <w:t>Termination Provisions</w:t>
      </w:r>
    </w:p>
    <w:p w14:paraId="0CF14EE7" w14:textId="77777777" w:rsidR="002E683C" w:rsidRDefault="002E683C" w:rsidP="000F552D">
      <w:pPr>
        <w:spacing w:after="240"/>
        <w:ind w:firstLine="851"/>
        <w:rPr>
          <w:rFonts w:ascii="Arial" w:hAnsi="Arial"/>
        </w:rPr>
      </w:pPr>
      <w:r>
        <w:rPr>
          <w:rFonts w:ascii="Arial" w:hAnsi="Arial"/>
        </w:rPr>
        <w:t>PART 1C – GENERAL – VIRTUAL LEAD PARTIES</w:t>
      </w:r>
    </w:p>
    <w:p w14:paraId="206CA107" w14:textId="77777777" w:rsidR="00B24C90" w:rsidRDefault="00B24C90">
      <w:pPr>
        <w:spacing w:after="240"/>
        <w:rPr>
          <w:rFonts w:ascii="Arial" w:hAnsi="Arial"/>
        </w:rPr>
      </w:pPr>
      <w:r>
        <w:rPr>
          <w:rFonts w:ascii="Arial" w:hAnsi="Arial"/>
        </w:rPr>
        <w:tab/>
        <w:t>PART II - USE OF SYSTEM CHARGES</w:t>
      </w:r>
    </w:p>
    <w:p w14:paraId="026A4A5C" w14:textId="77777777" w:rsidR="00B24C90" w:rsidRDefault="00B24C90">
      <w:pPr>
        <w:spacing w:after="240"/>
        <w:rPr>
          <w:rFonts w:ascii="Arial" w:hAnsi="Arial"/>
        </w:rPr>
      </w:pPr>
      <w:r>
        <w:rPr>
          <w:rFonts w:ascii="Arial" w:hAnsi="Arial"/>
        </w:rPr>
        <w:tab/>
        <w:t>PART IIA - GENERAL</w:t>
      </w:r>
    </w:p>
    <w:p w14:paraId="42B36378" w14:textId="77777777" w:rsidR="00B24C90" w:rsidRDefault="00B24C90">
      <w:pPr>
        <w:spacing w:after="240"/>
        <w:rPr>
          <w:rFonts w:ascii="Arial" w:hAnsi="Arial"/>
        </w:rPr>
      </w:pPr>
      <w:r>
        <w:rPr>
          <w:rFonts w:ascii="Arial" w:hAnsi="Arial"/>
        </w:rPr>
        <w:t>3.9</w:t>
      </w:r>
      <w:r>
        <w:rPr>
          <w:rFonts w:ascii="Arial" w:hAnsi="Arial"/>
        </w:rPr>
        <w:tab/>
        <w:t>Use of System Charges</w:t>
      </w:r>
    </w:p>
    <w:p w14:paraId="76FBC756" w14:textId="77777777" w:rsidR="00B24C90" w:rsidRDefault="00B24C90">
      <w:pPr>
        <w:pStyle w:val="TOC1"/>
        <w:keepNext w:val="0"/>
        <w:tabs>
          <w:tab w:val="clear" w:pos="8505"/>
        </w:tabs>
        <w:spacing w:before="0"/>
        <w:rPr>
          <w:rFonts w:ascii="Arial" w:hAnsi="Arial"/>
        </w:rPr>
      </w:pPr>
      <w:r>
        <w:rPr>
          <w:rFonts w:ascii="Arial" w:hAnsi="Arial"/>
        </w:rPr>
        <w:tab/>
        <w:t>PART IIB - TRANSMISSION NETWORK USE OF SYSTEM CHARGES</w:t>
      </w:r>
    </w:p>
    <w:p w14:paraId="341B2FCB" w14:textId="77777777" w:rsidR="00B24C90" w:rsidRDefault="00B24C90">
      <w:pPr>
        <w:spacing w:after="240"/>
        <w:rPr>
          <w:rFonts w:ascii="Arial" w:hAnsi="Arial"/>
        </w:rPr>
      </w:pPr>
      <w:r>
        <w:rPr>
          <w:rFonts w:ascii="Arial" w:hAnsi="Arial"/>
        </w:rPr>
        <w:t>3.10</w:t>
      </w:r>
      <w:r>
        <w:rPr>
          <w:rFonts w:ascii="Arial" w:hAnsi="Arial"/>
        </w:rPr>
        <w:tab/>
        <w:t>Data Requirements</w:t>
      </w:r>
    </w:p>
    <w:p w14:paraId="12055AD6" w14:textId="77777777" w:rsidR="00B24C90" w:rsidRDefault="00B24C90">
      <w:pPr>
        <w:numPr>
          <w:ilvl w:val="1"/>
          <w:numId w:val="3"/>
        </w:numPr>
        <w:spacing w:after="240"/>
        <w:rPr>
          <w:rFonts w:ascii="Arial" w:hAnsi="Arial"/>
        </w:rPr>
      </w:pPr>
      <w:r>
        <w:rPr>
          <w:rFonts w:ascii="Arial" w:hAnsi="Arial"/>
        </w:rPr>
        <w:t>Variation of Forecasts during the Financial Year</w:t>
      </w:r>
    </w:p>
    <w:p w14:paraId="727A8048" w14:textId="77777777" w:rsidR="00B24C90" w:rsidRDefault="00B24C90">
      <w:pPr>
        <w:numPr>
          <w:ilvl w:val="1"/>
          <w:numId w:val="3"/>
        </w:numPr>
        <w:spacing w:after="240"/>
        <w:rPr>
          <w:rFonts w:ascii="Arial" w:hAnsi="Arial"/>
        </w:rPr>
      </w:pPr>
      <w:r>
        <w:rPr>
          <w:rFonts w:ascii="Arial" w:hAnsi="Arial"/>
        </w:rPr>
        <w:t>Validation of Demand Forecasts</w:t>
      </w:r>
    </w:p>
    <w:p w14:paraId="6098415E" w14:textId="77777777" w:rsidR="00B24C90" w:rsidRDefault="00B24C90">
      <w:pPr>
        <w:spacing w:after="240"/>
        <w:rPr>
          <w:rFonts w:ascii="Arial" w:hAnsi="Arial"/>
        </w:rPr>
      </w:pPr>
      <w:r>
        <w:rPr>
          <w:rFonts w:ascii="Arial" w:hAnsi="Arial"/>
        </w:rPr>
        <w:t>3.13</w:t>
      </w:r>
      <w:r>
        <w:rPr>
          <w:rFonts w:ascii="Arial" w:hAnsi="Arial"/>
        </w:rPr>
        <w:tab/>
        <w:t>Reconciliation Statements</w:t>
      </w:r>
    </w:p>
    <w:p w14:paraId="4C108CB0" w14:textId="77777777" w:rsidR="00B24C90" w:rsidRDefault="00B24C90">
      <w:pPr>
        <w:spacing w:after="240"/>
        <w:rPr>
          <w:rFonts w:ascii="Arial" w:hAnsi="Arial"/>
        </w:rPr>
      </w:pPr>
      <w:r>
        <w:rPr>
          <w:rFonts w:ascii="Arial" w:hAnsi="Arial"/>
        </w:rPr>
        <w:t>3.14</w:t>
      </w:r>
      <w:r>
        <w:rPr>
          <w:rFonts w:ascii="Arial" w:hAnsi="Arial"/>
        </w:rPr>
        <w:tab/>
        <w:t>Revision of Charges</w:t>
      </w:r>
    </w:p>
    <w:p w14:paraId="31F2181A" w14:textId="77777777" w:rsidR="005F22D9" w:rsidRDefault="005F22D9" w:rsidP="005F22D9">
      <w:pPr>
        <w:spacing w:after="240"/>
        <w:rPr>
          <w:rFonts w:ascii="Arial" w:hAnsi="Arial"/>
        </w:rPr>
      </w:pPr>
      <w:r>
        <w:rPr>
          <w:rFonts w:ascii="Arial" w:hAnsi="Arial"/>
        </w:rPr>
        <w:lastRenderedPageBreak/>
        <w:t>3.15</w:t>
      </w:r>
      <w:r>
        <w:rPr>
          <w:rFonts w:ascii="Arial" w:hAnsi="Arial"/>
        </w:rPr>
        <w:tab/>
        <w:t>Forecast of Transmission Network Use of System Charges</w:t>
      </w:r>
    </w:p>
    <w:p w14:paraId="2F9360F5" w14:textId="77777777" w:rsidR="005F22D9" w:rsidRDefault="005F22D9">
      <w:pPr>
        <w:spacing w:after="240"/>
        <w:rPr>
          <w:rFonts w:ascii="Arial" w:hAnsi="Arial"/>
        </w:rPr>
      </w:pPr>
    </w:p>
    <w:p w14:paraId="43FB63BB" w14:textId="77777777" w:rsidR="00B24C90" w:rsidRDefault="00B24C90">
      <w:pPr>
        <w:spacing w:after="240"/>
        <w:rPr>
          <w:rFonts w:ascii="Arial" w:hAnsi="Arial"/>
        </w:rPr>
      </w:pPr>
      <w:r>
        <w:rPr>
          <w:rFonts w:ascii="Arial" w:hAnsi="Arial"/>
        </w:rPr>
        <w:tab/>
        <w:t>PART IIC - BALANCING SERVICES USE OF SYSTEM CHARGES</w:t>
      </w:r>
    </w:p>
    <w:p w14:paraId="1E2DD6C6" w14:textId="77777777" w:rsidR="005F22D9" w:rsidRDefault="005F22D9">
      <w:pPr>
        <w:spacing w:after="240"/>
        <w:rPr>
          <w:rFonts w:ascii="Arial" w:hAnsi="Arial"/>
        </w:rPr>
      </w:pPr>
      <w:r>
        <w:rPr>
          <w:rFonts w:ascii="Arial" w:hAnsi="Arial"/>
        </w:rPr>
        <w:t>3.16</w:t>
      </w:r>
      <w:r>
        <w:rPr>
          <w:rFonts w:ascii="Arial" w:hAnsi="Arial"/>
        </w:rPr>
        <w:tab/>
        <w:t xml:space="preserve">Introduction </w:t>
      </w:r>
    </w:p>
    <w:p w14:paraId="5F953B9A" w14:textId="77777777" w:rsidR="00B24C90" w:rsidRDefault="00B24C90">
      <w:pPr>
        <w:spacing w:after="240"/>
        <w:rPr>
          <w:rFonts w:ascii="Arial" w:hAnsi="Arial"/>
        </w:rPr>
      </w:pPr>
      <w:r>
        <w:rPr>
          <w:rFonts w:ascii="Arial" w:hAnsi="Arial"/>
        </w:rPr>
        <w:t>3.1</w:t>
      </w:r>
      <w:r w:rsidR="00341368">
        <w:rPr>
          <w:rFonts w:ascii="Arial" w:hAnsi="Arial"/>
        </w:rPr>
        <w:t>7</w:t>
      </w:r>
      <w:r>
        <w:rPr>
          <w:rFonts w:ascii="Arial" w:hAnsi="Arial"/>
        </w:rPr>
        <w:tab/>
        <w:t>Reconciliation</w:t>
      </w:r>
    </w:p>
    <w:p w14:paraId="7B1C5C55" w14:textId="77777777" w:rsidR="00B24C90" w:rsidRDefault="00B24C90">
      <w:pPr>
        <w:spacing w:after="240"/>
        <w:rPr>
          <w:rFonts w:ascii="Arial" w:hAnsi="Arial"/>
        </w:rPr>
      </w:pPr>
      <w:r>
        <w:rPr>
          <w:rFonts w:ascii="Arial" w:hAnsi="Arial"/>
        </w:rPr>
        <w:t>3.1</w:t>
      </w:r>
      <w:r w:rsidR="00341368">
        <w:rPr>
          <w:rFonts w:ascii="Arial" w:hAnsi="Arial"/>
        </w:rPr>
        <w:t>8</w:t>
      </w:r>
      <w:r>
        <w:rPr>
          <w:rFonts w:ascii="Arial" w:hAnsi="Arial"/>
        </w:rPr>
        <w:tab/>
        <w:t>[No heading]</w:t>
      </w:r>
    </w:p>
    <w:p w14:paraId="0A0F1D79" w14:textId="77777777" w:rsidR="00B24C90" w:rsidRDefault="00B24C90">
      <w:pPr>
        <w:spacing w:after="240"/>
        <w:rPr>
          <w:rFonts w:ascii="Arial" w:hAnsi="Arial"/>
        </w:rPr>
      </w:pPr>
      <w:r>
        <w:rPr>
          <w:rFonts w:ascii="Arial" w:hAnsi="Arial"/>
        </w:rPr>
        <w:t>3.1</w:t>
      </w:r>
      <w:r w:rsidR="00341368">
        <w:rPr>
          <w:rFonts w:ascii="Arial" w:hAnsi="Arial"/>
        </w:rPr>
        <w:t>9</w:t>
      </w:r>
      <w:r>
        <w:rPr>
          <w:rFonts w:ascii="Arial" w:hAnsi="Arial"/>
        </w:rPr>
        <w:tab/>
        <w:t>[No heading]</w:t>
      </w:r>
    </w:p>
    <w:p w14:paraId="00EA505A" w14:textId="77777777" w:rsidR="00B24C90" w:rsidRDefault="00B24C90">
      <w:pPr>
        <w:spacing w:after="240"/>
        <w:rPr>
          <w:rFonts w:ascii="Arial" w:hAnsi="Arial"/>
        </w:rPr>
      </w:pPr>
      <w:r>
        <w:rPr>
          <w:rFonts w:ascii="Arial" w:hAnsi="Arial"/>
        </w:rPr>
        <w:t>3.</w:t>
      </w:r>
      <w:r w:rsidR="00341368">
        <w:rPr>
          <w:rFonts w:ascii="Arial" w:hAnsi="Arial"/>
        </w:rPr>
        <w:t>20</w:t>
      </w:r>
      <w:r>
        <w:rPr>
          <w:rFonts w:ascii="Arial" w:hAnsi="Arial"/>
        </w:rPr>
        <w:tab/>
        <w:t>Reconciliation Payments</w:t>
      </w:r>
    </w:p>
    <w:p w14:paraId="3819324F" w14:textId="77777777" w:rsidR="00B24C90" w:rsidRDefault="00B24C90">
      <w:pPr>
        <w:spacing w:after="240"/>
        <w:rPr>
          <w:rFonts w:ascii="Arial" w:hAnsi="Arial"/>
        </w:rPr>
      </w:pPr>
      <w:r>
        <w:rPr>
          <w:rFonts w:ascii="Arial" w:hAnsi="Arial"/>
        </w:rPr>
        <w:t>3.2</w:t>
      </w:r>
      <w:r w:rsidR="00341368">
        <w:rPr>
          <w:rFonts w:ascii="Arial" w:hAnsi="Arial"/>
        </w:rPr>
        <w:t>1</w:t>
      </w:r>
      <w:r>
        <w:rPr>
          <w:rFonts w:ascii="Arial" w:hAnsi="Arial"/>
        </w:rPr>
        <w:tab/>
        <w:t>Revision of Charges</w:t>
      </w:r>
    </w:p>
    <w:p w14:paraId="39ABE195" w14:textId="77777777" w:rsidR="00B24C90" w:rsidRDefault="00B24C90">
      <w:pPr>
        <w:spacing w:after="240"/>
        <w:rPr>
          <w:rFonts w:ascii="Arial" w:hAnsi="Arial"/>
        </w:rPr>
      </w:pPr>
    </w:p>
    <w:p w14:paraId="11F9F11D" w14:textId="77777777" w:rsidR="00B24C90" w:rsidRDefault="00B24C90">
      <w:pPr>
        <w:spacing w:after="240"/>
        <w:rPr>
          <w:rFonts w:ascii="Arial" w:hAnsi="Arial"/>
        </w:rPr>
      </w:pPr>
      <w:r>
        <w:rPr>
          <w:rFonts w:ascii="Arial" w:hAnsi="Arial"/>
        </w:rPr>
        <w:tab/>
        <w:t>PART III - CREDIT REQUIREMENTS</w:t>
      </w:r>
    </w:p>
    <w:p w14:paraId="3CA3B329" w14:textId="77777777" w:rsidR="00B24C90" w:rsidRDefault="00B24C90">
      <w:pPr>
        <w:pStyle w:val="BodyTextIndent2"/>
      </w:pPr>
      <w:r>
        <w:t>3.2</w:t>
      </w:r>
      <w:r w:rsidR="005F22D9">
        <w:t>2</w:t>
      </w:r>
      <w:r>
        <w:tab/>
        <w:t xml:space="preserve">BSUOS Charges and TNUOS Demand </w:t>
      </w:r>
      <w:r>
        <w:tab/>
        <w:t>Charges: Provision of Security Cover</w:t>
      </w:r>
    </w:p>
    <w:p w14:paraId="6F1D0CA0" w14:textId="77777777" w:rsidR="00B24C90" w:rsidRDefault="00B24C90">
      <w:pPr>
        <w:spacing w:after="240"/>
        <w:rPr>
          <w:rFonts w:ascii="Arial" w:hAnsi="Arial"/>
        </w:rPr>
      </w:pPr>
      <w:r>
        <w:rPr>
          <w:rFonts w:ascii="Arial" w:hAnsi="Arial"/>
        </w:rPr>
        <w:t>3.2</w:t>
      </w:r>
      <w:r w:rsidR="005F22D9">
        <w:rPr>
          <w:rFonts w:ascii="Arial" w:hAnsi="Arial"/>
        </w:rPr>
        <w:t>3</w:t>
      </w:r>
      <w:r>
        <w:rPr>
          <w:rFonts w:ascii="Arial" w:hAnsi="Arial"/>
        </w:rPr>
        <w:tab/>
        <w:t>Credit Monitoring</w:t>
      </w:r>
    </w:p>
    <w:p w14:paraId="487A4312" w14:textId="77777777" w:rsidR="00B24C90" w:rsidRDefault="00B24C90">
      <w:pPr>
        <w:spacing w:after="240"/>
        <w:rPr>
          <w:rFonts w:ascii="Arial" w:hAnsi="Arial"/>
        </w:rPr>
      </w:pPr>
      <w:r>
        <w:rPr>
          <w:rFonts w:ascii="Arial" w:hAnsi="Arial"/>
        </w:rPr>
        <w:t>3.2</w:t>
      </w:r>
      <w:r w:rsidR="005F22D9">
        <w:rPr>
          <w:rFonts w:ascii="Arial" w:hAnsi="Arial"/>
        </w:rPr>
        <w:t>4</w:t>
      </w:r>
      <w:r>
        <w:rPr>
          <w:rFonts w:ascii="Arial" w:hAnsi="Arial"/>
        </w:rPr>
        <w:tab/>
        <w:t>Payment Default</w:t>
      </w:r>
    </w:p>
    <w:p w14:paraId="156BE794" w14:textId="77777777" w:rsidR="00B24C90" w:rsidRDefault="00B24C90">
      <w:pPr>
        <w:spacing w:after="240"/>
        <w:rPr>
          <w:rFonts w:ascii="Arial" w:hAnsi="Arial"/>
        </w:rPr>
      </w:pPr>
      <w:r>
        <w:rPr>
          <w:rFonts w:ascii="Arial" w:hAnsi="Arial"/>
        </w:rPr>
        <w:t>3.2</w:t>
      </w:r>
      <w:r w:rsidR="005F22D9">
        <w:rPr>
          <w:rFonts w:ascii="Arial" w:hAnsi="Arial"/>
        </w:rPr>
        <w:t>5</w:t>
      </w:r>
      <w:r>
        <w:rPr>
          <w:rFonts w:ascii="Arial" w:hAnsi="Arial"/>
        </w:rPr>
        <w:tab/>
        <w:t>Utilisation of Funds</w:t>
      </w:r>
    </w:p>
    <w:p w14:paraId="679FCAAA" w14:textId="77777777" w:rsidR="00B24C90" w:rsidRDefault="005F22D9" w:rsidP="005F22D9">
      <w:pPr>
        <w:spacing w:after="240"/>
        <w:rPr>
          <w:rFonts w:ascii="Arial" w:hAnsi="Arial"/>
        </w:rPr>
      </w:pPr>
      <w:r>
        <w:rPr>
          <w:rFonts w:ascii="Arial" w:hAnsi="Arial"/>
        </w:rPr>
        <w:t>3.26</w:t>
      </w:r>
      <w:r>
        <w:rPr>
          <w:rFonts w:ascii="Arial" w:hAnsi="Arial"/>
        </w:rPr>
        <w:tab/>
      </w:r>
      <w:r w:rsidR="00B24C90">
        <w:rPr>
          <w:rFonts w:ascii="Arial" w:hAnsi="Arial"/>
        </w:rPr>
        <w:t>User’s Right to Withdraw Funds</w:t>
      </w:r>
    </w:p>
    <w:p w14:paraId="782EDAE8" w14:textId="77777777" w:rsidR="00B24C90" w:rsidRDefault="005F22D9" w:rsidP="005F22D9">
      <w:pPr>
        <w:spacing w:after="240"/>
        <w:rPr>
          <w:rFonts w:ascii="Arial" w:hAnsi="Arial"/>
        </w:rPr>
      </w:pPr>
      <w:r>
        <w:rPr>
          <w:rFonts w:ascii="Arial" w:hAnsi="Arial"/>
        </w:rPr>
        <w:t>3.27</w:t>
      </w:r>
      <w:r>
        <w:rPr>
          <w:rFonts w:ascii="Arial" w:hAnsi="Arial"/>
        </w:rPr>
        <w:tab/>
      </w:r>
      <w:r w:rsidR="00B24C90">
        <w:rPr>
          <w:rFonts w:ascii="Arial" w:hAnsi="Arial"/>
        </w:rPr>
        <w:t>User’s Allowed Credit</w:t>
      </w:r>
    </w:p>
    <w:p w14:paraId="3890FFDA" w14:textId="77777777" w:rsidR="00B24C90" w:rsidRDefault="005F22D9" w:rsidP="005F22D9">
      <w:pPr>
        <w:spacing w:after="240"/>
        <w:rPr>
          <w:rFonts w:ascii="Arial" w:hAnsi="Arial"/>
        </w:rPr>
      </w:pPr>
      <w:r>
        <w:rPr>
          <w:rFonts w:ascii="Arial" w:hAnsi="Arial"/>
        </w:rPr>
        <w:t>3.28</w:t>
      </w:r>
      <w:r>
        <w:rPr>
          <w:rFonts w:ascii="Arial" w:hAnsi="Arial"/>
        </w:rPr>
        <w:tab/>
      </w:r>
      <w:r w:rsidR="00B24C90">
        <w:rPr>
          <w:rFonts w:ascii="Arial" w:hAnsi="Arial"/>
        </w:rPr>
        <w:t>Transitional Arrangements</w:t>
      </w:r>
    </w:p>
    <w:p w14:paraId="2DB4148E" w14:textId="77777777" w:rsidR="00B24C90" w:rsidRDefault="00B24C90">
      <w:pPr>
        <w:spacing w:after="240"/>
        <w:rPr>
          <w:rFonts w:ascii="Arial" w:hAnsi="Arial"/>
          <w:bCs/>
        </w:rPr>
      </w:pPr>
      <w:r>
        <w:rPr>
          <w:rFonts w:ascii="Arial" w:hAnsi="Arial"/>
          <w:bCs/>
          <w:caps/>
        </w:rPr>
        <w:t>A</w:t>
      </w:r>
      <w:r>
        <w:rPr>
          <w:rFonts w:ascii="Arial" w:hAnsi="Arial"/>
          <w:bCs/>
        </w:rPr>
        <w:t xml:space="preserve">ppendix </w:t>
      </w:r>
      <w:r>
        <w:rPr>
          <w:rFonts w:ascii="Arial" w:hAnsi="Arial"/>
          <w:bCs/>
          <w:caps/>
        </w:rPr>
        <w:t xml:space="preserve">1 </w:t>
      </w:r>
      <w:r>
        <w:rPr>
          <w:rFonts w:ascii="Arial" w:hAnsi="Arial"/>
          <w:bCs/>
          <w:caps/>
        </w:rPr>
        <w:tab/>
        <w:t>C</w:t>
      </w:r>
      <w:r>
        <w:rPr>
          <w:rFonts w:ascii="Arial" w:hAnsi="Arial"/>
          <w:bCs/>
        </w:rPr>
        <w:t>redit Arrangements</w:t>
      </w:r>
    </w:p>
    <w:p w14:paraId="70855490" w14:textId="77777777" w:rsidR="00B24C90" w:rsidRDefault="00B24C90">
      <w:pPr>
        <w:pStyle w:val="BodyText"/>
        <w:rPr>
          <w:rFonts w:ascii="Arial" w:hAnsi="Arial"/>
        </w:rPr>
      </w:pPr>
    </w:p>
    <w:p w14:paraId="460A155E" w14:textId="77777777" w:rsidR="00B24C90" w:rsidRDefault="00B24C90">
      <w:pPr>
        <w:pStyle w:val="BodyText"/>
        <w:rPr>
          <w:rFonts w:ascii="Arial" w:hAnsi="Arial"/>
        </w:rPr>
      </w:pPr>
    </w:p>
    <w:p w14:paraId="0BE29723" w14:textId="77777777" w:rsidR="00B24C90" w:rsidRDefault="00B24C90">
      <w:pPr>
        <w:pStyle w:val="BodyText"/>
      </w:pPr>
    </w:p>
    <w:p w14:paraId="0ECCC0FB" w14:textId="77777777" w:rsidR="00B24C90" w:rsidRDefault="00B24C90">
      <w:pPr>
        <w:pStyle w:val="BodyText"/>
        <w:sectPr w:rsidR="00B24C90" w:rsidSect="00085FD1">
          <w:headerReference w:type="default" r:id="rId11"/>
          <w:footerReference w:type="even" r:id="rId12"/>
          <w:footerReference w:type="default" r:id="rId13"/>
          <w:headerReference w:type="first" r:id="rId14"/>
          <w:footerReference w:type="first" r:id="rId15"/>
          <w:pgSz w:w="11907" w:h="16840" w:code="9"/>
          <w:pgMar w:top="1418" w:right="1701" w:bottom="1418" w:left="1701" w:header="720" w:footer="720" w:gutter="0"/>
          <w:pgNumType w:start="3"/>
          <w:cols w:space="720"/>
        </w:sectPr>
      </w:pPr>
    </w:p>
    <w:p w14:paraId="6014178D" w14:textId="77777777" w:rsidR="00B24C90" w:rsidRDefault="00B24C90">
      <w:pPr>
        <w:pStyle w:val="Heading1"/>
        <w:keepNext w:val="0"/>
        <w:pageBreakBefore w:val="0"/>
        <w:widowControl w:val="0"/>
        <w:rPr>
          <w:rFonts w:ascii="Arial" w:hAnsi="Arial"/>
          <w:sz w:val="24"/>
          <w:u w:val="single"/>
        </w:rPr>
      </w:pPr>
      <w:r>
        <w:rPr>
          <w:rFonts w:ascii="Arial" w:hAnsi="Arial"/>
          <w:sz w:val="24"/>
          <w:u w:val="single"/>
        </w:rPr>
        <w:t>CUSC - SECTION 3</w:t>
      </w:r>
      <w:r>
        <w:rPr>
          <w:rFonts w:ascii="Arial" w:hAnsi="Arial"/>
          <w:sz w:val="24"/>
          <w:u w:val="single"/>
        </w:rPr>
        <w:br/>
      </w:r>
      <w:r>
        <w:rPr>
          <w:rFonts w:ascii="Arial" w:hAnsi="Arial"/>
          <w:sz w:val="24"/>
          <w:u w:val="single"/>
        </w:rPr>
        <w:br/>
        <w:t>USE OF SYSTEM</w:t>
      </w:r>
      <w:bookmarkEnd w:id="1"/>
    </w:p>
    <w:p w14:paraId="7DD8692A" w14:textId="77777777" w:rsidR="00B24C90" w:rsidRDefault="00B24C90">
      <w:pPr>
        <w:pStyle w:val="Unnumbered"/>
        <w:keepNext w:val="0"/>
        <w:spacing w:after="0"/>
        <w:ind w:hanging="851"/>
        <w:rPr>
          <w:rFonts w:ascii="Arial" w:hAnsi="Arial"/>
        </w:rPr>
      </w:pPr>
    </w:p>
    <w:p w14:paraId="72477481" w14:textId="77777777" w:rsidR="00B24C90" w:rsidRPr="0016531A" w:rsidRDefault="0016531A" w:rsidP="00B72779">
      <w:pPr>
        <w:pStyle w:val="Heading3"/>
        <w:numPr>
          <w:ilvl w:val="2"/>
          <w:numId w:val="11"/>
        </w:numPr>
        <w:ind w:hanging="851"/>
        <w:rPr>
          <w:rFonts w:ascii="Arial" w:hAnsi="Arial"/>
          <w:b/>
          <w:bCs/>
        </w:rPr>
      </w:pPr>
      <w:bookmarkStart w:id="2" w:name="_Toc490940261"/>
      <w:r w:rsidRPr="0016531A">
        <w:rPr>
          <w:rFonts w:ascii="Arial" w:hAnsi="Arial"/>
          <w:b/>
          <w:bCs/>
        </w:rPr>
        <w:t>INTRODUCTION</w:t>
      </w:r>
    </w:p>
    <w:p w14:paraId="3A4D69A2" w14:textId="77777777" w:rsidR="00B24C90" w:rsidRDefault="00B24C90">
      <w:pPr>
        <w:pStyle w:val="BodyText"/>
        <w:ind w:left="851"/>
        <w:jc w:val="both"/>
        <w:rPr>
          <w:rFonts w:ascii="Arial" w:hAnsi="Arial"/>
        </w:rPr>
      </w:pPr>
      <w:r>
        <w:rPr>
          <w:rFonts w:ascii="Arial" w:hAnsi="Arial"/>
        </w:rPr>
        <w:t xml:space="preserve">This Section 3 deals with use of the </w:t>
      </w:r>
      <w:r w:rsidR="00BC2E4D">
        <w:rPr>
          <w:rFonts w:ascii="Arial" w:hAnsi="Arial"/>
          <w:b/>
        </w:rPr>
        <w:t>National Electricity Transmission</w:t>
      </w:r>
      <w:r>
        <w:rPr>
          <w:rFonts w:ascii="Arial" w:hAnsi="Arial"/>
          <w:b/>
        </w:rPr>
        <w:t xml:space="preserve"> System </w:t>
      </w:r>
      <w:r>
        <w:rPr>
          <w:rFonts w:ascii="Arial" w:hAnsi="Arial"/>
        </w:rPr>
        <w:t>and certain related issues.  Part I of this Section sets out general provisions (split into Parts A and B dealing with generation</w:t>
      </w:r>
      <w:r w:rsidR="00D75F13">
        <w:rPr>
          <w:rFonts w:ascii="Arial" w:hAnsi="Arial"/>
        </w:rPr>
        <w:t xml:space="preserve">, </w:t>
      </w:r>
      <w:r>
        <w:rPr>
          <w:rFonts w:ascii="Arial" w:hAnsi="Arial"/>
        </w:rPr>
        <w:t>supply</w:t>
      </w:r>
      <w:r w:rsidR="00D75F13">
        <w:rPr>
          <w:rFonts w:ascii="Arial" w:hAnsi="Arial"/>
        </w:rPr>
        <w:t xml:space="preserve"> and VLP</w:t>
      </w:r>
      <w:r>
        <w:rPr>
          <w:rFonts w:ascii="Arial" w:hAnsi="Arial"/>
        </w:rPr>
        <w:t xml:space="preserve">), Part II sets out charging related provisions and Part III sets out the credit requirements related to </w:t>
      </w:r>
      <w:r>
        <w:rPr>
          <w:rFonts w:ascii="Arial" w:hAnsi="Arial"/>
          <w:b/>
        </w:rPr>
        <w:t>Use of System</w:t>
      </w:r>
      <w:r>
        <w:rPr>
          <w:rFonts w:ascii="Arial" w:hAnsi="Arial"/>
        </w:rPr>
        <w:t xml:space="preserve">.  Depending on the category of connection and/or use of a </w:t>
      </w:r>
      <w:r>
        <w:rPr>
          <w:rFonts w:ascii="Arial" w:hAnsi="Arial"/>
          <w:b/>
        </w:rPr>
        <w:t>User</w:t>
      </w:r>
      <w:r>
        <w:rPr>
          <w:rFonts w:ascii="Arial" w:hAnsi="Arial"/>
        </w:rPr>
        <w:t xml:space="preserve">, the Section dealing with </w:t>
      </w:r>
      <w:r>
        <w:rPr>
          <w:rFonts w:ascii="Arial" w:hAnsi="Arial"/>
          <w:b/>
        </w:rPr>
        <w:t>Connection</w:t>
      </w:r>
      <w:r>
        <w:rPr>
          <w:rFonts w:ascii="Arial" w:hAnsi="Arial"/>
        </w:rPr>
        <w:t xml:space="preserve"> (Section 2) may also be applicable.</w:t>
      </w:r>
    </w:p>
    <w:p w14:paraId="46DA2D90" w14:textId="77777777" w:rsidR="00B24C90" w:rsidRDefault="00B24C90">
      <w:pPr>
        <w:pStyle w:val="BodyText"/>
        <w:jc w:val="center"/>
        <w:rPr>
          <w:rFonts w:ascii="Arial" w:hAnsi="Arial"/>
        </w:rPr>
      </w:pPr>
      <w:r>
        <w:rPr>
          <w:rFonts w:ascii="Arial" w:hAnsi="Arial"/>
          <w:b/>
          <w:u w:val="single"/>
        </w:rPr>
        <w:t>PART IA - GENERAL - GENERATION</w:t>
      </w:r>
    </w:p>
    <w:p w14:paraId="3B12D29E" w14:textId="77777777" w:rsidR="00B24C90" w:rsidRDefault="00B24C90" w:rsidP="00BC2E4D">
      <w:pPr>
        <w:pStyle w:val="BodyText"/>
        <w:ind w:left="851"/>
        <w:jc w:val="both"/>
        <w:rPr>
          <w:rFonts w:ascii="Arial" w:hAnsi="Arial"/>
          <w:b/>
          <w:u w:val="single"/>
        </w:rPr>
      </w:pPr>
      <w:r>
        <w:rPr>
          <w:rFonts w:ascii="Arial" w:hAnsi="Arial"/>
        </w:rPr>
        <w:t xml:space="preserve">This Part IA deals with rights and obligations relating to </w:t>
      </w:r>
      <w:r>
        <w:rPr>
          <w:rFonts w:ascii="Arial" w:hAnsi="Arial"/>
          <w:b/>
        </w:rPr>
        <w:t>Embedded Power</w:t>
      </w:r>
      <w:r>
        <w:rPr>
          <w:rFonts w:ascii="Arial" w:hAnsi="Arial"/>
        </w:rPr>
        <w:t xml:space="preserve"> </w:t>
      </w:r>
      <w:r>
        <w:rPr>
          <w:rFonts w:ascii="Arial" w:hAnsi="Arial"/>
          <w:b/>
        </w:rPr>
        <w:t>Stations</w:t>
      </w:r>
      <w:r>
        <w:rPr>
          <w:rFonts w:ascii="Arial" w:hAnsi="Arial"/>
        </w:rPr>
        <w:t xml:space="preserve">, </w:t>
      </w:r>
      <w:r>
        <w:rPr>
          <w:rFonts w:ascii="Arial" w:hAnsi="Arial"/>
          <w:b/>
        </w:rPr>
        <w:t xml:space="preserve">Small Power Station Trading Parties </w:t>
      </w:r>
      <w:r>
        <w:rPr>
          <w:rFonts w:ascii="Arial" w:hAnsi="Arial"/>
        </w:rPr>
        <w:t xml:space="preserve">and to </w:t>
      </w:r>
      <w:r>
        <w:rPr>
          <w:rFonts w:ascii="Arial" w:hAnsi="Arial"/>
          <w:b/>
        </w:rPr>
        <w:t>Distribution Interconnectors</w:t>
      </w:r>
      <w:r>
        <w:rPr>
          <w:rFonts w:ascii="Arial" w:hAnsi="Arial"/>
        </w:rPr>
        <w:t>.  References to “</w:t>
      </w:r>
      <w:r>
        <w:rPr>
          <w:rFonts w:ascii="Arial" w:hAnsi="Arial"/>
          <w:b/>
        </w:rPr>
        <w:t>User</w:t>
      </w:r>
      <w:r>
        <w:rPr>
          <w:rFonts w:ascii="Arial" w:hAnsi="Arial"/>
        </w:rPr>
        <w:t>” in this Part IA should be construed accordingly.</w:t>
      </w:r>
    </w:p>
    <w:p w14:paraId="5C26C10D" w14:textId="77777777" w:rsidR="00B24C90" w:rsidRDefault="00B24C90" w:rsidP="009D6C8A">
      <w:pPr>
        <w:pStyle w:val="Heading3"/>
        <w:widowControl w:val="0"/>
        <w:ind w:hanging="851"/>
        <w:jc w:val="both"/>
        <w:rPr>
          <w:rFonts w:ascii="Arial" w:hAnsi="Arial"/>
          <w:b/>
        </w:rPr>
      </w:pPr>
      <w:r>
        <w:rPr>
          <w:rFonts w:ascii="Arial" w:hAnsi="Arial"/>
          <w:b/>
        </w:rPr>
        <w:t xml:space="preserve">RIGHTS TO USE THE </w:t>
      </w:r>
      <w:r w:rsidR="00BC2E4D">
        <w:rPr>
          <w:rFonts w:ascii="Arial" w:hAnsi="Arial"/>
          <w:b/>
        </w:rPr>
        <w:t xml:space="preserve">NATIONAL ELECTRICITY TRANSMISSION </w:t>
      </w:r>
      <w:r>
        <w:rPr>
          <w:rFonts w:ascii="Arial" w:hAnsi="Arial"/>
          <w:b/>
        </w:rPr>
        <w:t xml:space="preserve"> SYSTEM</w:t>
      </w:r>
      <w:bookmarkEnd w:id="2"/>
    </w:p>
    <w:p w14:paraId="55C8FEC4" w14:textId="77777777" w:rsidR="00B24C90" w:rsidRDefault="00B24C90" w:rsidP="009D6C8A">
      <w:pPr>
        <w:pStyle w:val="Heading4"/>
        <w:widowControl w:val="0"/>
        <w:ind w:hanging="892"/>
        <w:rPr>
          <w:rFonts w:ascii="Arial" w:hAnsi="Arial"/>
        </w:rPr>
      </w:pPr>
      <w:r>
        <w:rPr>
          <w:rFonts w:ascii="Arial" w:hAnsi="Arial"/>
          <w:u w:val="single"/>
        </w:rPr>
        <w:t>Embedded Use of System</w:t>
      </w:r>
    </w:p>
    <w:p w14:paraId="1AE28663" w14:textId="77777777" w:rsidR="00B24C90" w:rsidRDefault="00B24C90">
      <w:pPr>
        <w:pStyle w:val="BodyText"/>
        <w:ind w:left="1701"/>
        <w:jc w:val="both"/>
        <w:rPr>
          <w:rFonts w:ascii="Arial" w:hAnsi="Arial"/>
        </w:rPr>
      </w:pPr>
      <w:r>
        <w:rPr>
          <w:rFonts w:ascii="Arial" w:hAnsi="Arial"/>
        </w:rPr>
        <w:t xml:space="preserve">Subject to the other provisions of the </w:t>
      </w:r>
      <w:r>
        <w:rPr>
          <w:rFonts w:ascii="Arial" w:hAnsi="Arial"/>
          <w:b/>
        </w:rPr>
        <w:t>CUSC</w:t>
      </w:r>
      <w:r>
        <w:rPr>
          <w:rFonts w:ascii="Arial" w:hAnsi="Arial"/>
        </w:rPr>
        <w:t>,</w:t>
      </w:r>
      <w:r>
        <w:rPr>
          <w:rFonts w:ascii="Arial" w:hAnsi="Arial"/>
          <w:b/>
        </w:rPr>
        <w:t xml:space="preserve"> </w:t>
      </w:r>
      <w:r>
        <w:rPr>
          <w:rFonts w:ascii="Arial" w:hAnsi="Arial"/>
        </w:rPr>
        <w:t xml:space="preserve">the </w:t>
      </w:r>
      <w:r>
        <w:rPr>
          <w:rFonts w:ascii="Arial" w:hAnsi="Arial"/>
          <w:b/>
        </w:rPr>
        <w:t>Grid</w:t>
      </w:r>
      <w:r>
        <w:rPr>
          <w:rFonts w:ascii="Arial" w:hAnsi="Arial"/>
        </w:rPr>
        <w:t xml:space="preserve"> </w:t>
      </w:r>
      <w:r>
        <w:rPr>
          <w:rFonts w:ascii="Arial" w:hAnsi="Arial"/>
          <w:b/>
        </w:rPr>
        <w:t>Code</w:t>
      </w:r>
      <w:r>
        <w:rPr>
          <w:rFonts w:ascii="Arial" w:hAnsi="Arial"/>
        </w:rPr>
        <w:t xml:space="preserve"> and the relevant</w:t>
      </w:r>
      <w:r>
        <w:rPr>
          <w:rFonts w:ascii="Arial" w:hAnsi="Arial"/>
          <w:b/>
          <w:i/>
        </w:rPr>
        <w:t xml:space="preserve"> </w:t>
      </w:r>
      <w:r>
        <w:rPr>
          <w:rFonts w:ascii="Arial" w:hAnsi="Arial"/>
          <w:b/>
        </w:rPr>
        <w:t>Bilateral Embedded Generation Agreement</w:t>
      </w:r>
      <w:r>
        <w:rPr>
          <w:rFonts w:ascii="Arial" w:hAnsi="Arial"/>
        </w:rPr>
        <w:t xml:space="preserve">, and subject to </w:t>
      </w:r>
      <w:proofErr w:type="spellStart"/>
      <w:r>
        <w:rPr>
          <w:rFonts w:ascii="Arial" w:hAnsi="Arial"/>
        </w:rPr>
        <w:t>there</w:t>
      </w:r>
      <w:proofErr w:type="spellEnd"/>
      <w:r>
        <w:rPr>
          <w:rFonts w:ascii="Arial" w:hAnsi="Arial"/>
        </w:rPr>
        <w:t xml:space="preserve"> continuing to be a </w:t>
      </w:r>
      <w:r>
        <w:rPr>
          <w:rFonts w:ascii="Arial" w:hAnsi="Arial"/>
          <w:b/>
        </w:rPr>
        <w:t>Distribution Agreement</w:t>
      </w:r>
      <w:r>
        <w:rPr>
          <w:rFonts w:ascii="Arial" w:hAnsi="Arial"/>
        </w:rPr>
        <w:t xml:space="preserve"> with the owner/operator of the </w:t>
      </w:r>
      <w:r>
        <w:rPr>
          <w:rFonts w:ascii="Arial" w:hAnsi="Arial"/>
          <w:b/>
        </w:rPr>
        <w:t>Distribution System</w:t>
      </w:r>
      <w:r>
        <w:rPr>
          <w:rFonts w:ascii="Arial" w:hAnsi="Arial"/>
        </w:rPr>
        <w:t xml:space="preserve">,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may in relation to each of its </w:t>
      </w:r>
      <w:r>
        <w:rPr>
          <w:rFonts w:ascii="Arial" w:hAnsi="Arial"/>
          <w:b/>
        </w:rPr>
        <w:t>Embedded</w:t>
      </w:r>
      <w:r>
        <w:rPr>
          <w:rFonts w:ascii="Arial" w:hAnsi="Arial"/>
        </w:rPr>
        <w:t xml:space="preserve"> generation sites and each of its </w:t>
      </w:r>
      <w:r>
        <w:rPr>
          <w:rFonts w:ascii="Arial" w:hAnsi="Arial"/>
          <w:b/>
        </w:rPr>
        <w:t>Distribution Interconnectors</w:t>
      </w:r>
      <w:r>
        <w:rPr>
          <w:rFonts w:ascii="Arial" w:hAnsi="Arial"/>
        </w:rPr>
        <w:t xml:space="preserve"> transmit (or put, as the case may be) supplies of power on to and/or take supplies of power from the </w:t>
      </w:r>
      <w:r w:rsidR="00BC2E4D">
        <w:rPr>
          <w:rFonts w:ascii="Arial" w:hAnsi="Arial"/>
          <w:b/>
        </w:rPr>
        <w:t>National Electricity Transmission</w:t>
      </w:r>
      <w:r>
        <w:rPr>
          <w:rFonts w:ascii="Arial" w:hAnsi="Arial"/>
          <w:b/>
        </w:rPr>
        <w:t xml:space="preserve"> System</w:t>
      </w:r>
      <w:r>
        <w:rPr>
          <w:rFonts w:ascii="Arial" w:hAnsi="Arial"/>
        </w:rPr>
        <w:t xml:space="preserve"> as the case may be. </w:t>
      </w:r>
    </w:p>
    <w:p w14:paraId="7F4A4DFE" w14:textId="77777777" w:rsidR="00B24C90" w:rsidRDefault="00B24C90" w:rsidP="009D6C8A">
      <w:pPr>
        <w:pStyle w:val="Heading4"/>
        <w:ind w:hanging="892"/>
        <w:rPr>
          <w:rFonts w:ascii="Arial" w:hAnsi="Arial"/>
        </w:rPr>
      </w:pPr>
      <w:r>
        <w:rPr>
          <w:rFonts w:ascii="Arial" w:hAnsi="Arial"/>
          <w:b/>
          <w:u w:val="single"/>
        </w:rPr>
        <w:t>Embedded Power Station and Distribution Interconnector</w:t>
      </w:r>
      <w:r>
        <w:rPr>
          <w:rFonts w:ascii="Arial" w:hAnsi="Arial"/>
          <w:u w:val="single"/>
        </w:rPr>
        <w:t xml:space="preserve"> </w:t>
      </w:r>
      <w:r>
        <w:rPr>
          <w:rFonts w:ascii="Arial" w:hAnsi="Arial"/>
          <w:b/>
          <w:u w:val="single"/>
        </w:rPr>
        <w:t>Conditions</w:t>
      </w:r>
      <w:r>
        <w:rPr>
          <w:rFonts w:ascii="Arial" w:hAnsi="Arial"/>
          <w:b/>
        </w:rPr>
        <w:t xml:space="preserve"> </w:t>
      </w:r>
    </w:p>
    <w:p w14:paraId="609EF4CB" w14:textId="77777777" w:rsidR="00B24C90" w:rsidRDefault="00B24C90" w:rsidP="009D6C8A">
      <w:pPr>
        <w:pStyle w:val="Heading5"/>
        <w:ind w:left="2160" w:hanging="450"/>
        <w:jc w:val="both"/>
        <w:rPr>
          <w:rFonts w:ascii="Arial" w:hAnsi="Arial"/>
        </w:rPr>
      </w:pPr>
      <w:r>
        <w:rPr>
          <w:rFonts w:ascii="Arial" w:hAnsi="Arial"/>
        </w:rPr>
        <w:t xml:space="preserve">The rights and obligations of a </w:t>
      </w:r>
      <w:r>
        <w:rPr>
          <w:rFonts w:ascii="Arial" w:hAnsi="Arial"/>
          <w:b/>
        </w:rPr>
        <w:t>User</w:t>
      </w:r>
      <w:r>
        <w:rPr>
          <w:rFonts w:ascii="Arial" w:hAnsi="Arial"/>
        </w:rPr>
        <w:t xml:space="preserve">, and </w:t>
      </w:r>
      <w:r>
        <w:rPr>
          <w:rFonts w:ascii="Arial" w:hAnsi="Arial"/>
          <w:b/>
        </w:rPr>
        <w:t>The Company</w:t>
      </w:r>
      <w:r>
        <w:rPr>
          <w:rFonts w:ascii="Arial" w:hAnsi="Arial"/>
        </w:rPr>
        <w:t xml:space="preserve"> in connection therewith, are subject to the following conditions precedent having been fulfilled before such rights and obligations arise:</w:t>
      </w:r>
    </w:p>
    <w:p w14:paraId="4D2202C3" w14:textId="77777777" w:rsidR="00B24C90" w:rsidRDefault="00B24C90" w:rsidP="009D6C8A">
      <w:pPr>
        <w:pStyle w:val="Heading6"/>
        <w:ind w:left="2520" w:hanging="360"/>
        <w:jc w:val="both"/>
        <w:rPr>
          <w:rFonts w:ascii="Arial" w:hAnsi="Arial"/>
        </w:rPr>
      </w:pPr>
      <w:r>
        <w:rPr>
          <w:rFonts w:ascii="Arial" w:hAnsi="Arial"/>
        </w:rPr>
        <w:t xml:space="preserve">the </w:t>
      </w:r>
      <w:r>
        <w:rPr>
          <w:rFonts w:ascii="Arial" w:hAnsi="Arial"/>
          <w:b/>
        </w:rPr>
        <w:t>User</w:t>
      </w:r>
      <w:r>
        <w:rPr>
          <w:rFonts w:ascii="Arial" w:hAnsi="Arial"/>
        </w:rPr>
        <w:t xml:space="preserve"> having provided (in a form reasonably satisfactory to </w:t>
      </w:r>
      <w:r>
        <w:rPr>
          <w:rFonts w:ascii="Arial" w:hAnsi="Arial"/>
          <w:b/>
        </w:rPr>
        <w:t>The Company</w:t>
      </w:r>
      <w:r>
        <w:rPr>
          <w:rFonts w:ascii="Arial" w:hAnsi="Arial"/>
        </w:rPr>
        <w:t xml:space="preserve">) proof of having entered into a </w:t>
      </w:r>
      <w:r>
        <w:rPr>
          <w:rFonts w:ascii="Arial" w:hAnsi="Arial"/>
          <w:b/>
        </w:rPr>
        <w:t>Distribution Agreement</w:t>
      </w:r>
      <w:r>
        <w:rPr>
          <w:rFonts w:ascii="Arial" w:hAnsi="Arial"/>
        </w:rPr>
        <w:t xml:space="preserve"> with the owner/operator of the </w:t>
      </w:r>
      <w:r>
        <w:rPr>
          <w:rFonts w:ascii="Arial" w:hAnsi="Arial"/>
          <w:b/>
        </w:rPr>
        <w:t>Distribution System</w:t>
      </w:r>
      <w:r>
        <w:rPr>
          <w:rFonts w:ascii="Arial" w:hAnsi="Arial"/>
        </w:rPr>
        <w:t>; and</w:t>
      </w:r>
    </w:p>
    <w:p w14:paraId="2CD0C5B6" w14:textId="77777777" w:rsidR="00B24C90" w:rsidRDefault="00B24C90" w:rsidP="009D6C8A">
      <w:pPr>
        <w:pStyle w:val="Heading6"/>
        <w:ind w:left="2520" w:hanging="360"/>
        <w:jc w:val="both"/>
        <w:rPr>
          <w:rFonts w:ascii="Arial" w:hAnsi="Arial"/>
        </w:rPr>
      </w:pPr>
      <w:r>
        <w:rPr>
          <w:rFonts w:ascii="Arial" w:hAnsi="Arial"/>
        </w:rPr>
        <w:t xml:space="preserve">in the case of an </w:t>
      </w:r>
      <w:r>
        <w:rPr>
          <w:rFonts w:ascii="Arial" w:hAnsi="Arial"/>
          <w:b/>
        </w:rPr>
        <w:t>Embedded Small</w:t>
      </w:r>
      <w:r>
        <w:rPr>
          <w:rFonts w:ascii="Arial" w:hAnsi="Arial"/>
        </w:rPr>
        <w:t xml:space="preserve"> </w:t>
      </w:r>
      <w:r>
        <w:rPr>
          <w:rFonts w:ascii="Arial" w:hAnsi="Arial"/>
          <w:b/>
        </w:rPr>
        <w:t>Power Station</w:t>
      </w:r>
      <w:r>
        <w:rPr>
          <w:rFonts w:ascii="Arial" w:hAnsi="Arial"/>
        </w:rPr>
        <w:t xml:space="preserve"> </w:t>
      </w:r>
      <w:r>
        <w:rPr>
          <w:rFonts w:ascii="Arial" w:hAnsi="Arial"/>
          <w:b/>
        </w:rPr>
        <w:t>The Company</w:t>
      </w:r>
      <w:r>
        <w:rPr>
          <w:rFonts w:ascii="Arial" w:hAnsi="Arial"/>
        </w:rPr>
        <w:t xml:space="preserve"> having received satisfactory confirmation from the owner/operator of the </w:t>
      </w:r>
      <w:r>
        <w:rPr>
          <w:rFonts w:ascii="Arial" w:hAnsi="Arial"/>
          <w:b/>
        </w:rPr>
        <w:t>Distribution System</w:t>
      </w:r>
      <w:r>
        <w:rPr>
          <w:rFonts w:ascii="Arial" w:hAnsi="Arial"/>
        </w:rPr>
        <w:t xml:space="preserve"> as to the running arrangements within the </w:t>
      </w:r>
      <w:r>
        <w:rPr>
          <w:rFonts w:ascii="Arial" w:hAnsi="Arial"/>
          <w:b/>
        </w:rPr>
        <w:t>Distribution System</w:t>
      </w:r>
      <w:r>
        <w:rPr>
          <w:rFonts w:ascii="Arial" w:hAnsi="Arial"/>
        </w:rPr>
        <w:t>;</w:t>
      </w:r>
    </w:p>
    <w:p w14:paraId="603DACE9" w14:textId="77777777" w:rsidR="00B24C90" w:rsidRDefault="00B24C90" w:rsidP="009D6C8A">
      <w:pPr>
        <w:pStyle w:val="Heading6"/>
        <w:ind w:left="2520" w:hanging="360"/>
        <w:jc w:val="both"/>
        <w:rPr>
          <w:rFonts w:ascii="Arial" w:hAnsi="Arial"/>
        </w:rPr>
      </w:pPr>
      <w:r>
        <w:rPr>
          <w:rFonts w:ascii="Arial" w:hAnsi="Arial"/>
        </w:rPr>
        <w:t xml:space="preserve">in the case of an </w:t>
      </w:r>
      <w:r>
        <w:rPr>
          <w:rFonts w:ascii="Arial" w:hAnsi="Arial"/>
          <w:b/>
        </w:rPr>
        <w:t>Embedded Small</w:t>
      </w:r>
      <w:r>
        <w:rPr>
          <w:rFonts w:ascii="Arial" w:hAnsi="Arial"/>
        </w:rPr>
        <w:t xml:space="preserve">, </w:t>
      </w:r>
      <w:r>
        <w:rPr>
          <w:rFonts w:ascii="Arial" w:hAnsi="Arial"/>
          <w:b/>
        </w:rPr>
        <w:t>Medium</w:t>
      </w:r>
      <w:r>
        <w:rPr>
          <w:rFonts w:ascii="Arial" w:hAnsi="Arial"/>
        </w:rPr>
        <w:t xml:space="preserve"> and </w:t>
      </w:r>
      <w:r>
        <w:rPr>
          <w:rFonts w:ascii="Arial" w:hAnsi="Arial"/>
          <w:b/>
        </w:rPr>
        <w:t>Large Power Station</w:t>
      </w:r>
      <w:r>
        <w:rPr>
          <w:rFonts w:ascii="Arial" w:hAnsi="Arial"/>
        </w:rPr>
        <w:t xml:space="preserve">, in relation to a </w:t>
      </w:r>
      <w:r>
        <w:rPr>
          <w:rFonts w:ascii="Arial" w:hAnsi="Arial"/>
          <w:b/>
        </w:rPr>
        <w:t xml:space="preserve">Small Power Station Trading Party </w:t>
      </w:r>
      <w:r>
        <w:rPr>
          <w:rFonts w:ascii="Arial" w:hAnsi="Arial"/>
        </w:rPr>
        <w:t xml:space="preserve">and in the case of a </w:t>
      </w:r>
      <w:r>
        <w:rPr>
          <w:rFonts w:ascii="Arial" w:hAnsi="Arial"/>
          <w:b/>
        </w:rPr>
        <w:t>Distribution Interconnector</w:t>
      </w:r>
      <w:r>
        <w:rPr>
          <w:rFonts w:ascii="Arial" w:hAnsi="Arial"/>
        </w:rPr>
        <w:t xml:space="preserve">, of the acceptance by the owner/operator of the </w:t>
      </w:r>
      <w:r>
        <w:rPr>
          <w:rFonts w:ascii="Arial" w:hAnsi="Arial"/>
          <w:b/>
        </w:rPr>
        <w:t>Distribution System</w:t>
      </w:r>
      <w:r>
        <w:rPr>
          <w:rFonts w:ascii="Arial" w:hAnsi="Arial"/>
        </w:rPr>
        <w:t xml:space="preserve"> of any necessary </w:t>
      </w:r>
      <w:r>
        <w:rPr>
          <w:rFonts w:ascii="Arial" w:hAnsi="Arial"/>
          <w:b/>
        </w:rPr>
        <w:t>Modification</w:t>
      </w:r>
      <w:r>
        <w:rPr>
          <w:rFonts w:ascii="Arial" w:hAnsi="Arial"/>
        </w:rPr>
        <w:t xml:space="preserve"> </w:t>
      </w:r>
      <w:r>
        <w:rPr>
          <w:rFonts w:ascii="Arial" w:hAnsi="Arial"/>
          <w:b/>
        </w:rPr>
        <w:t>Offer</w:t>
      </w:r>
      <w:r>
        <w:rPr>
          <w:rFonts w:ascii="Arial" w:hAnsi="Arial"/>
        </w:rPr>
        <w:t xml:space="preserve"> relevant to the </w:t>
      </w:r>
      <w:r>
        <w:rPr>
          <w:rFonts w:ascii="Arial" w:hAnsi="Arial"/>
          <w:b/>
        </w:rPr>
        <w:t xml:space="preserve">Embedded Power Station or Distribution Interconnector </w:t>
      </w:r>
      <w:r>
        <w:rPr>
          <w:rFonts w:ascii="Arial" w:hAnsi="Arial"/>
        </w:rPr>
        <w:t>(as the case may be);</w:t>
      </w:r>
    </w:p>
    <w:p w14:paraId="391F3FA9" w14:textId="77777777" w:rsidR="00B24C90" w:rsidRDefault="00B24C90" w:rsidP="009D6C8A">
      <w:pPr>
        <w:pStyle w:val="Heading5"/>
        <w:ind w:left="2160" w:hanging="450"/>
        <w:jc w:val="both"/>
        <w:rPr>
          <w:rFonts w:ascii="Arial" w:hAnsi="Arial"/>
        </w:rPr>
      </w:pPr>
      <w:r>
        <w:rPr>
          <w:rFonts w:ascii="Arial" w:hAnsi="Arial"/>
        </w:rPr>
        <w:t xml:space="preserve">If the conditions precedent of 3.2.2(a)(i) to (iii) have not been fulfilled in the case of 3.2.2(a)(i) and 3.2.2(a)(ii) within 6 months of the date of the relevant </w:t>
      </w:r>
      <w:r>
        <w:rPr>
          <w:rFonts w:ascii="Arial" w:hAnsi="Arial"/>
          <w:b/>
        </w:rPr>
        <w:t>Bilateral</w:t>
      </w:r>
      <w:r>
        <w:rPr>
          <w:rFonts w:ascii="Arial" w:hAnsi="Arial"/>
        </w:rPr>
        <w:t xml:space="preserve"> </w:t>
      </w:r>
      <w:r>
        <w:rPr>
          <w:rFonts w:ascii="Arial" w:hAnsi="Arial"/>
          <w:b/>
        </w:rPr>
        <w:t>Embedded Generation Agreement</w:t>
      </w:r>
      <w:r>
        <w:rPr>
          <w:rFonts w:ascii="Arial" w:hAnsi="Arial"/>
        </w:rPr>
        <w:t xml:space="preserve"> or in the case of 3.2.2(a)(iii) within 3 months of the date of receipt by the owner/operator of the </w:t>
      </w:r>
      <w:r>
        <w:rPr>
          <w:rFonts w:ascii="Arial" w:hAnsi="Arial"/>
          <w:b/>
        </w:rPr>
        <w:t>Distribution System</w:t>
      </w:r>
      <w:r>
        <w:rPr>
          <w:rFonts w:ascii="Arial" w:hAnsi="Arial"/>
        </w:rPr>
        <w:t xml:space="preserve"> of the </w:t>
      </w:r>
      <w:r>
        <w:rPr>
          <w:rFonts w:ascii="Arial" w:hAnsi="Arial"/>
          <w:b/>
        </w:rPr>
        <w:t>Modification Offer</w:t>
      </w:r>
      <w:r>
        <w:rPr>
          <w:rFonts w:ascii="Arial" w:hAnsi="Arial"/>
        </w:rPr>
        <w:t xml:space="preserve"> </w:t>
      </w:r>
      <w:r>
        <w:rPr>
          <w:rFonts w:ascii="Arial" w:hAnsi="Arial"/>
          <w:b/>
        </w:rPr>
        <w:t>The Company</w:t>
      </w:r>
      <w:r>
        <w:rPr>
          <w:rFonts w:ascii="Arial" w:hAnsi="Arial"/>
        </w:rPr>
        <w:t xml:space="preserve"> or the relevant </w:t>
      </w:r>
      <w:r>
        <w:rPr>
          <w:rFonts w:ascii="Arial" w:hAnsi="Arial"/>
          <w:b/>
        </w:rPr>
        <w:t>User</w:t>
      </w:r>
      <w:r>
        <w:rPr>
          <w:rFonts w:ascii="Arial" w:hAnsi="Arial"/>
        </w:rPr>
        <w:t xml:space="preserve"> may rescind the relevant </w:t>
      </w:r>
      <w:r>
        <w:rPr>
          <w:rFonts w:ascii="Arial" w:hAnsi="Arial"/>
          <w:b/>
        </w:rPr>
        <w:t>Bilateral Embedded Generation Agreement</w:t>
      </w:r>
      <w:r>
        <w:rPr>
          <w:rFonts w:ascii="Arial" w:hAnsi="Arial"/>
        </w:rPr>
        <w:t xml:space="preserve"> and any associated </w:t>
      </w:r>
      <w:r>
        <w:rPr>
          <w:rFonts w:ascii="Arial" w:hAnsi="Arial"/>
          <w:b/>
        </w:rPr>
        <w:t>Construction Agreement</w:t>
      </w:r>
      <w:r>
        <w:rPr>
          <w:rFonts w:ascii="Arial" w:hAnsi="Arial"/>
        </w:rPr>
        <w:t xml:space="preserve"> by giving to the other notice to that effect in which event all rights and liabilities of the parties thereunder and under the </w:t>
      </w:r>
      <w:r>
        <w:rPr>
          <w:rFonts w:ascii="Arial" w:hAnsi="Arial"/>
          <w:b/>
        </w:rPr>
        <w:t>CUSC</w:t>
      </w:r>
      <w:r>
        <w:rPr>
          <w:rFonts w:ascii="Arial" w:hAnsi="Arial"/>
        </w:rPr>
        <w:t xml:space="preserve"> in relation to relevant </w:t>
      </w:r>
      <w:r>
        <w:rPr>
          <w:rFonts w:ascii="Arial" w:hAnsi="Arial"/>
          <w:b/>
        </w:rPr>
        <w:t>Embedded Power Stations</w:t>
      </w:r>
      <w:r>
        <w:rPr>
          <w:rFonts w:ascii="Arial" w:hAnsi="Arial"/>
        </w:rPr>
        <w:t xml:space="preserve"> or relevant </w:t>
      </w:r>
      <w:r>
        <w:rPr>
          <w:rFonts w:ascii="Arial" w:hAnsi="Arial"/>
          <w:b/>
        </w:rPr>
        <w:t>Distribution</w:t>
      </w:r>
      <w:r>
        <w:rPr>
          <w:rFonts w:ascii="Arial" w:hAnsi="Arial"/>
        </w:rPr>
        <w:t xml:space="preserve"> </w:t>
      </w:r>
      <w:r>
        <w:rPr>
          <w:rFonts w:ascii="Arial" w:hAnsi="Arial"/>
          <w:b/>
        </w:rPr>
        <w:t>Interconnectors</w:t>
      </w:r>
      <w:r>
        <w:rPr>
          <w:rFonts w:ascii="Arial" w:hAnsi="Arial"/>
        </w:rPr>
        <w:t xml:space="preserve"> shall cease. </w:t>
      </w:r>
    </w:p>
    <w:p w14:paraId="7EDA0823" w14:textId="77777777" w:rsidR="00B24C90" w:rsidRDefault="00B24C90" w:rsidP="009D6C8A">
      <w:pPr>
        <w:pStyle w:val="Heading4"/>
        <w:keepNext/>
        <w:ind w:hanging="892"/>
        <w:rPr>
          <w:rFonts w:ascii="Arial" w:hAnsi="Arial"/>
        </w:rPr>
      </w:pPr>
      <w:r>
        <w:rPr>
          <w:rFonts w:ascii="Arial" w:hAnsi="Arial"/>
          <w:u w:val="single"/>
        </w:rPr>
        <w:t>Transmission Entry Capacity</w:t>
      </w:r>
    </w:p>
    <w:p w14:paraId="0D772D70" w14:textId="77777777" w:rsidR="00B24C90" w:rsidRDefault="00B24C90" w:rsidP="009D6C8A">
      <w:pPr>
        <w:pStyle w:val="Heading5"/>
        <w:ind w:left="2160" w:hanging="450"/>
        <w:jc w:val="both"/>
        <w:rPr>
          <w:rFonts w:ascii="Arial" w:hAnsi="Arial"/>
        </w:rPr>
      </w:pPr>
      <w:r>
        <w:rPr>
          <w:rFonts w:ascii="Arial" w:hAnsi="Arial"/>
        </w:rPr>
        <w:t xml:space="preserve">Other than as provided in Paragraph 3.2.3(b),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shall not operate its </w:t>
      </w:r>
      <w:r>
        <w:rPr>
          <w:rFonts w:ascii="Arial" w:hAnsi="Arial"/>
          <w:b/>
        </w:rPr>
        <w:t>User's Equipment</w:t>
      </w:r>
      <w:r>
        <w:rPr>
          <w:rFonts w:ascii="Arial" w:hAnsi="Arial"/>
        </w:rPr>
        <w:t xml:space="preserve"> such that its export of power onto the </w:t>
      </w:r>
      <w:r w:rsidR="00BC2E4D">
        <w:rPr>
          <w:rFonts w:ascii="Arial" w:hAnsi="Arial"/>
          <w:b/>
        </w:rPr>
        <w:t>National Electricity Transmission</w:t>
      </w:r>
      <w:r>
        <w:rPr>
          <w:rFonts w:ascii="Arial" w:hAnsi="Arial"/>
          <w:b/>
        </w:rPr>
        <w:t xml:space="preserve"> System</w:t>
      </w:r>
      <w:r>
        <w:rPr>
          <w:rFonts w:ascii="Arial" w:hAnsi="Arial"/>
        </w:rPr>
        <w:t xml:space="preserve"> exceeds the </w:t>
      </w:r>
      <w:r>
        <w:rPr>
          <w:rFonts w:ascii="Arial" w:hAnsi="Arial"/>
          <w:b/>
        </w:rPr>
        <w:t xml:space="preserve">Transmission Entry Capacity </w:t>
      </w:r>
      <w:r>
        <w:rPr>
          <w:rFonts w:ascii="Arial" w:hAnsi="Arial"/>
        </w:rPr>
        <w:t xml:space="preserve">and (if any) </w:t>
      </w:r>
      <w:r>
        <w:rPr>
          <w:rFonts w:ascii="Arial" w:hAnsi="Arial"/>
          <w:b/>
        </w:rPr>
        <w:t>STTEC</w:t>
      </w:r>
      <w:r>
        <w:rPr>
          <w:rFonts w:ascii="Arial" w:hAnsi="Arial"/>
        </w:rPr>
        <w:t xml:space="preserve"> </w:t>
      </w:r>
      <w:r w:rsidR="002C4636">
        <w:rPr>
          <w:rFonts w:ascii="Arial" w:hAnsi="Arial"/>
        </w:rPr>
        <w:t xml:space="preserve">and\or </w:t>
      </w:r>
      <w:r w:rsidR="002C4636" w:rsidRPr="002C4636">
        <w:rPr>
          <w:rFonts w:ascii="Arial" w:hAnsi="Arial"/>
          <w:b/>
        </w:rPr>
        <w:t>LDTEC</w:t>
      </w:r>
      <w:r w:rsidR="002C4636">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5C674B">
        <w:rPr>
          <w:rFonts w:ascii="Arial" w:hAnsi="Arial"/>
          <w:b/>
        </w:rPr>
        <w:t>Temporary</w:t>
      </w:r>
      <w:r w:rsidR="00BB32DE">
        <w:rPr>
          <w:rFonts w:ascii="Arial" w:hAnsi="Arial"/>
          <w:b/>
        </w:rPr>
        <w:t xml:space="preserve"> Donated TEC </w:t>
      </w:r>
      <w:r>
        <w:rPr>
          <w:rFonts w:ascii="Arial" w:hAnsi="Arial"/>
        </w:rPr>
        <w:t xml:space="preserve">for the relevant </w:t>
      </w:r>
      <w:r>
        <w:rPr>
          <w:rFonts w:ascii="Arial" w:hAnsi="Arial"/>
          <w:b/>
        </w:rPr>
        <w:t>Period</w:t>
      </w:r>
      <w:r>
        <w:rPr>
          <w:rFonts w:ascii="Arial" w:hAnsi="Arial"/>
        </w:rPr>
        <w:t xml:space="preserve"> set out in Appendix C to the relevant </w:t>
      </w:r>
      <w:r>
        <w:rPr>
          <w:rFonts w:ascii="Arial" w:hAnsi="Arial"/>
          <w:b/>
        </w:rPr>
        <w:t>Bilateral Embedded Generation Agreement</w:t>
      </w:r>
      <w:r>
        <w:rPr>
          <w:rFonts w:ascii="Arial" w:hAnsi="Arial"/>
        </w:rPr>
        <w:t xml:space="preserve"> save as expressly permitted and instructed pursuant to an </w:t>
      </w:r>
      <w:r>
        <w:rPr>
          <w:rFonts w:ascii="Arial" w:hAnsi="Arial"/>
          <w:b/>
        </w:rPr>
        <w:t>Emergency Instruction</w:t>
      </w:r>
      <w:r>
        <w:rPr>
          <w:rFonts w:ascii="Arial" w:hAnsi="Arial"/>
        </w:rPr>
        <w:t xml:space="preserve"> under the </w:t>
      </w:r>
      <w:r>
        <w:rPr>
          <w:rFonts w:ascii="Arial" w:hAnsi="Arial"/>
          <w:b/>
        </w:rPr>
        <w:t xml:space="preserve">Grid Code </w:t>
      </w:r>
      <w:r>
        <w:rPr>
          <w:rFonts w:ascii="Arial" w:hAnsi="Arial"/>
        </w:rPr>
        <w:t xml:space="preserve">or save as expressly permitted and instructed pursuant to the </w:t>
      </w:r>
      <w:r>
        <w:rPr>
          <w:rFonts w:ascii="Arial" w:hAnsi="Arial"/>
          <w:b/>
        </w:rPr>
        <w:t>Fuel Security Code</w:t>
      </w:r>
      <w:r>
        <w:rPr>
          <w:rFonts w:ascii="Arial" w:hAnsi="Arial"/>
        </w:rPr>
        <w:t xml:space="preserve"> or as may be necessary or expedient in accordance with </w:t>
      </w:r>
      <w:r>
        <w:rPr>
          <w:rFonts w:ascii="Arial" w:hAnsi="Arial"/>
          <w:b/>
        </w:rPr>
        <w:t>Good Industry Practice</w:t>
      </w:r>
      <w:r>
        <w:rPr>
          <w:rFonts w:ascii="Arial" w:hAnsi="Arial"/>
        </w:rPr>
        <w:t>.</w:t>
      </w:r>
    </w:p>
    <w:p w14:paraId="3016EBF1" w14:textId="77777777" w:rsidR="00B24C90" w:rsidRDefault="00B24C90" w:rsidP="009D6C8A">
      <w:pPr>
        <w:pStyle w:val="Heading5"/>
        <w:ind w:left="2160" w:hanging="450"/>
        <w:jc w:val="both"/>
        <w:rPr>
          <w:rFonts w:ascii="Arial" w:hAnsi="Arial"/>
        </w:rPr>
      </w:pPr>
      <w:r>
        <w:rPr>
          <w:rFonts w:ascii="Arial" w:hAnsi="Arial"/>
        </w:rPr>
        <w:t xml:space="preserve">Each </w:t>
      </w:r>
      <w:r>
        <w:rPr>
          <w:rFonts w:ascii="Arial" w:hAnsi="Arial"/>
          <w:b/>
        </w:rPr>
        <w:t>User</w:t>
      </w:r>
      <w:r>
        <w:rPr>
          <w:rFonts w:ascii="Arial" w:hAnsi="Arial"/>
        </w:rPr>
        <w:t xml:space="preserve"> in respect of an </w:t>
      </w:r>
      <w:r>
        <w:rPr>
          <w:rFonts w:ascii="Arial" w:hAnsi="Arial"/>
          <w:b/>
        </w:rPr>
        <w:t xml:space="preserve">Embedded Small Power Station </w:t>
      </w:r>
      <w:r>
        <w:rPr>
          <w:rFonts w:ascii="Arial" w:hAnsi="Arial"/>
        </w:rPr>
        <w:t xml:space="preserve">and a </w:t>
      </w:r>
      <w:r>
        <w:rPr>
          <w:rFonts w:ascii="Arial" w:hAnsi="Arial"/>
          <w:b/>
        </w:rPr>
        <w:t>Distribution Interconnector</w:t>
      </w:r>
      <w:r>
        <w:rPr>
          <w:rFonts w:ascii="Arial" w:hAnsi="Arial"/>
        </w:rPr>
        <w:t xml:space="preserve"> and as a </w:t>
      </w:r>
      <w:r>
        <w:rPr>
          <w:rFonts w:ascii="Arial" w:hAnsi="Arial"/>
          <w:b/>
        </w:rPr>
        <w:t>Trading Party</w:t>
      </w:r>
      <w:r>
        <w:rPr>
          <w:rFonts w:ascii="Arial" w:hAnsi="Arial"/>
        </w:rPr>
        <w:t xml:space="preserve"> responsible for </w:t>
      </w:r>
      <w:r>
        <w:rPr>
          <w:rFonts w:ascii="Arial" w:hAnsi="Arial"/>
          <w:b/>
        </w:rPr>
        <w:t>Embedded</w:t>
      </w:r>
      <w:r>
        <w:rPr>
          <w:rFonts w:ascii="Arial" w:hAnsi="Arial"/>
        </w:rPr>
        <w:t xml:space="preserve"> </w:t>
      </w:r>
      <w:r>
        <w:rPr>
          <w:rFonts w:ascii="Arial" w:hAnsi="Arial"/>
          <w:b/>
        </w:rPr>
        <w:t>Small Power Stations</w:t>
      </w:r>
      <w:r>
        <w:rPr>
          <w:rFonts w:ascii="Arial" w:hAnsi="Arial"/>
        </w:rPr>
        <w:t xml:space="preserve">,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shall not operate its </w:t>
      </w:r>
      <w:r>
        <w:rPr>
          <w:rFonts w:ascii="Arial" w:hAnsi="Arial"/>
          <w:b/>
        </w:rPr>
        <w:t>User’s Equipment</w:t>
      </w:r>
      <w:r>
        <w:rPr>
          <w:rFonts w:ascii="Arial" w:hAnsi="Arial"/>
        </w:rPr>
        <w:t xml:space="preserve"> or equipment for which the </w:t>
      </w:r>
      <w:r>
        <w:rPr>
          <w:rFonts w:ascii="Arial" w:hAnsi="Arial"/>
          <w:b/>
        </w:rPr>
        <w:t xml:space="preserve">User </w:t>
      </w:r>
      <w:r>
        <w:rPr>
          <w:rFonts w:ascii="Arial" w:hAnsi="Arial"/>
        </w:rPr>
        <w:t xml:space="preserve">is responsible (as defined in Section K of the </w:t>
      </w:r>
      <w:r>
        <w:rPr>
          <w:rFonts w:ascii="Arial" w:hAnsi="Arial"/>
          <w:b/>
        </w:rPr>
        <w:t>Balancing and Settlement Code</w:t>
      </w:r>
      <w:r>
        <w:rPr>
          <w:rFonts w:ascii="Arial" w:hAnsi="Arial"/>
        </w:rPr>
        <w:t xml:space="preserve">) such that its export of power onto the </w:t>
      </w:r>
      <w:r w:rsidR="00BC2E4D">
        <w:rPr>
          <w:rFonts w:ascii="Arial" w:hAnsi="Arial"/>
          <w:b/>
        </w:rPr>
        <w:t>National Electricity Transmission</w:t>
      </w:r>
      <w:r>
        <w:rPr>
          <w:rFonts w:ascii="Arial" w:hAnsi="Arial"/>
        </w:rPr>
        <w:t xml:space="preserve"> System exceeds the </w:t>
      </w:r>
      <w:r>
        <w:rPr>
          <w:rFonts w:ascii="Arial" w:hAnsi="Arial"/>
          <w:b/>
        </w:rPr>
        <w:t>Transmission Entry Capacity</w:t>
      </w:r>
      <w:r>
        <w:rPr>
          <w:rFonts w:ascii="Arial" w:hAnsi="Arial"/>
        </w:rPr>
        <w:t xml:space="preserve"> and (if any) </w:t>
      </w:r>
      <w:r>
        <w:rPr>
          <w:rFonts w:ascii="Arial" w:hAnsi="Arial"/>
          <w:b/>
        </w:rPr>
        <w:t>STTEC</w:t>
      </w:r>
      <w:r w:rsidR="002C4636">
        <w:rPr>
          <w:rFonts w:ascii="Arial" w:hAnsi="Arial"/>
          <w:b/>
        </w:rPr>
        <w:t xml:space="preserve"> </w:t>
      </w:r>
      <w:r w:rsidR="002C4636" w:rsidRPr="002C4636">
        <w:rPr>
          <w:rFonts w:ascii="Arial" w:hAnsi="Arial"/>
        </w:rPr>
        <w:t>and\or</w:t>
      </w:r>
      <w:r w:rsidR="002C4636">
        <w:rPr>
          <w:rFonts w:ascii="Arial" w:hAnsi="Arial"/>
          <w:b/>
        </w:rPr>
        <w:t xml:space="preserve"> LDTEC</w:t>
      </w:r>
      <w:r>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BB32DE">
        <w:rPr>
          <w:rFonts w:ascii="Arial" w:hAnsi="Arial"/>
          <w:b/>
        </w:rPr>
        <w:t xml:space="preserve">Temporary Donated TEC </w:t>
      </w:r>
      <w:r>
        <w:rPr>
          <w:rFonts w:ascii="Arial" w:hAnsi="Arial"/>
        </w:rPr>
        <w:t xml:space="preserve">for the relevant </w:t>
      </w:r>
      <w:r>
        <w:rPr>
          <w:rFonts w:ascii="Arial" w:hAnsi="Arial"/>
          <w:b/>
        </w:rPr>
        <w:t>Period</w:t>
      </w:r>
      <w:r>
        <w:rPr>
          <w:rFonts w:ascii="Arial" w:hAnsi="Arial"/>
        </w:rPr>
        <w:t xml:space="preserve"> set out in Appendix C to the relevant </w:t>
      </w:r>
      <w:r>
        <w:rPr>
          <w:rFonts w:ascii="Arial" w:hAnsi="Arial"/>
          <w:b/>
        </w:rPr>
        <w:t>Bilateral Embedded Generation Agreement</w:t>
      </w:r>
      <w:r>
        <w:rPr>
          <w:rFonts w:ascii="Arial" w:hAnsi="Arial"/>
        </w:rPr>
        <w:t xml:space="preserve"> save as expressly permitted and instructed pursuant to the </w:t>
      </w:r>
      <w:r>
        <w:rPr>
          <w:rFonts w:ascii="Arial" w:hAnsi="Arial"/>
          <w:b/>
        </w:rPr>
        <w:t>Fuel Security Code</w:t>
      </w:r>
      <w:r>
        <w:rPr>
          <w:rFonts w:ascii="Arial" w:hAnsi="Arial"/>
        </w:rPr>
        <w:t xml:space="preserve"> or as may be necessary or expedient in accordance with </w:t>
      </w:r>
      <w:r>
        <w:rPr>
          <w:rFonts w:ascii="Arial" w:hAnsi="Arial"/>
          <w:b/>
        </w:rPr>
        <w:t>Good Industry Practice</w:t>
      </w:r>
      <w:r>
        <w:rPr>
          <w:rFonts w:ascii="Arial" w:hAnsi="Arial"/>
        </w:rPr>
        <w:t>.</w:t>
      </w:r>
    </w:p>
    <w:p w14:paraId="7A66569D" w14:textId="77777777" w:rsidR="00B24C90" w:rsidRDefault="00B24C90">
      <w:pPr>
        <w:pStyle w:val="Heading4"/>
        <w:numPr>
          <w:ilvl w:val="0"/>
          <w:numId w:val="0"/>
        </w:numPr>
        <w:ind w:left="1701" w:hanging="850"/>
        <w:jc w:val="both"/>
        <w:rPr>
          <w:rFonts w:ascii="Arial" w:hAnsi="Arial"/>
        </w:rPr>
      </w:pPr>
      <w:r>
        <w:rPr>
          <w:rFonts w:ascii="Arial" w:hAnsi="Arial"/>
        </w:rPr>
        <w:t xml:space="preserve">3.2.4 </w:t>
      </w:r>
      <w:r>
        <w:rPr>
          <w:rFonts w:ascii="Arial" w:hAnsi="Arial"/>
        </w:rPr>
        <w:tab/>
        <w:t xml:space="preserve">Subject to the other provisions of the </w:t>
      </w:r>
      <w:r>
        <w:rPr>
          <w:rFonts w:ascii="Arial" w:hAnsi="Arial"/>
          <w:b/>
        </w:rPr>
        <w:t xml:space="preserve">CUSC </w:t>
      </w:r>
      <w:r>
        <w:rPr>
          <w:rFonts w:ascii="Arial" w:hAnsi="Arial"/>
        </w:rPr>
        <w:t xml:space="preserve">and the </w:t>
      </w:r>
      <w:r>
        <w:rPr>
          <w:rFonts w:ascii="Arial" w:hAnsi="Arial"/>
          <w:b/>
        </w:rPr>
        <w:t xml:space="preserve">Grid Code </w:t>
      </w:r>
      <w:r>
        <w:rPr>
          <w:rFonts w:ascii="Arial" w:hAnsi="Arial"/>
        </w:rPr>
        <w:t xml:space="preserve">and any relevant </w:t>
      </w:r>
      <w:r>
        <w:rPr>
          <w:rFonts w:ascii="Arial" w:hAnsi="Arial"/>
          <w:b/>
        </w:rPr>
        <w:t>Bilateral Agreement</w:t>
      </w:r>
      <w:r>
        <w:rPr>
          <w:rFonts w:ascii="Arial" w:hAnsi="Arial"/>
        </w:rPr>
        <w:t>,</w:t>
      </w:r>
      <w:r>
        <w:rPr>
          <w:rFonts w:ascii="Arial" w:hAnsi="Arial"/>
          <w:b/>
        </w:rPr>
        <w:t xml:space="preserve"> The Company </w:t>
      </w:r>
      <w:r>
        <w:rPr>
          <w:rFonts w:ascii="Arial" w:hAnsi="Arial"/>
        </w:rPr>
        <w:t xml:space="preserve">shall, as between </w:t>
      </w:r>
      <w:r>
        <w:rPr>
          <w:rFonts w:ascii="Arial" w:hAnsi="Arial"/>
          <w:b/>
        </w:rPr>
        <w:t>The Company</w:t>
      </w:r>
      <w:r>
        <w:rPr>
          <w:rFonts w:ascii="Arial" w:hAnsi="Arial"/>
        </w:rPr>
        <w:t xml:space="preserve"> and that </w:t>
      </w:r>
      <w:r>
        <w:rPr>
          <w:rFonts w:ascii="Arial" w:hAnsi="Arial"/>
          <w:b/>
        </w:rPr>
        <w:t>User</w:t>
      </w:r>
      <w:r>
        <w:rPr>
          <w:rFonts w:ascii="Arial" w:hAnsi="Arial"/>
        </w:rPr>
        <w:t>,</w:t>
      </w:r>
      <w:r>
        <w:rPr>
          <w:rFonts w:ascii="Arial" w:hAnsi="Arial"/>
          <w:b/>
        </w:rPr>
        <w:t xml:space="preserve"> </w:t>
      </w:r>
      <w:r>
        <w:rPr>
          <w:rFonts w:ascii="Arial" w:hAnsi="Arial"/>
        </w:rPr>
        <w:t xml:space="preserve">accept into the </w:t>
      </w:r>
      <w:r w:rsidR="00BC2E4D">
        <w:rPr>
          <w:rFonts w:ascii="Arial" w:hAnsi="Arial"/>
          <w:b/>
        </w:rPr>
        <w:t>National Electricity Transmission</w:t>
      </w:r>
      <w:r>
        <w:rPr>
          <w:rFonts w:ascii="Arial" w:hAnsi="Arial"/>
          <w:b/>
        </w:rPr>
        <w:t xml:space="preserve"> System </w:t>
      </w:r>
      <w:r>
        <w:rPr>
          <w:rFonts w:ascii="Arial" w:hAnsi="Arial"/>
        </w:rPr>
        <w:t xml:space="preserve">power generated by each </w:t>
      </w:r>
      <w:r>
        <w:rPr>
          <w:rFonts w:ascii="Arial" w:hAnsi="Arial"/>
          <w:b/>
        </w:rPr>
        <w:t>User</w:t>
      </w:r>
      <w:r>
        <w:rPr>
          <w:rFonts w:ascii="Arial" w:hAnsi="Arial"/>
        </w:rPr>
        <w:t xml:space="preserve"> up to the </w:t>
      </w:r>
      <w:r>
        <w:rPr>
          <w:rFonts w:ascii="Arial" w:hAnsi="Arial"/>
          <w:b/>
        </w:rPr>
        <w:t xml:space="preserve">Transmission Entry Capacity </w:t>
      </w:r>
      <w:r>
        <w:rPr>
          <w:rFonts w:ascii="Arial" w:hAnsi="Arial"/>
        </w:rPr>
        <w:t xml:space="preserve">and (if any) </w:t>
      </w:r>
      <w:r>
        <w:rPr>
          <w:rFonts w:ascii="Arial" w:hAnsi="Arial"/>
          <w:b/>
        </w:rPr>
        <w:t>STTEC</w:t>
      </w:r>
      <w:r>
        <w:rPr>
          <w:rFonts w:ascii="Arial" w:hAnsi="Arial"/>
        </w:rPr>
        <w:t xml:space="preserve"> </w:t>
      </w:r>
      <w:r w:rsidR="005C674B">
        <w:rPr>
          <w:rFonts w:ascii="Arial" w:hAnsi="Arial"/>
        </w:rPr>
        <w:t>and\</w:t>
      </w:r>
      <w:r w:rsidR="00BB32DE">
        <w:rPr>
          <w:rFonts w:ascii="Arial" w:hAnsi="Arial"/>
        </w:rPr>
        <w:t xml:space="preserve">or any </w:t>
      </w:r>
      <w:r w:rsidR="00BB32DE">
        <w:rPr>
          <w:rFonts w:ascii="Arial" w:hAnsi="Arial"/>
          <w:b/>
        </w:rPr>
        <w:t xml:space="preserve">Temporary Received TEC </w:t>
      </w:r>
      <w:r w:rsidR="00BB32DE">
        <w:rPr>
          <w:rFonts w:ascii="Arial" w:hAnsi="Arial"/>
        </w:rPr>
        <w:t xml:space="preserve">less any </w:t>
      </w:r>
      <w:r w:rsidR="00BB32DE">
        <w:rPr>
          <w:rFonts w:ascii="Arial" w:hAnsi="Arial"/>
          <w:b/>
        </w:rPr>
        <w:t xml:space="preserve">Temporary Donated TEC </w:t>
      </w:r>
      <w:r>
        <w:rPr>
          <w:rFonts w:ascii="Arial" w:hAnsi="Arial"/>
        </w:rPr>
        <w:t xml:space="preserve">for the relevant </w:t>
      </w:r>
      <w:r>
        <w:rPr>
          <w:rFonts w:ascii="Arial" w:hAnsi="Arial"/>
          <w:b/>
        </w:rPr>
        <w:t>Period</w:t>
      </w:r>
      <w:r>
        <w:rPr>
          <w:rFonts w:ascii="Arial" w:hAnsi="Arial"/>
        </w:rPr>
        <w:t xml:space="preserve"> set out in Appendix C of the relevant </w:t>
      </w:r>
      <w:r>
        <w:rPr>
          <w:rFonts w:ascii="Arial" w:hAnsi="Arial"/>
          <w:b/>
        </w:rPr>
        <w:t>Bilateral Connection Agreement</w:t>
      </w:r>
      <w:r>
        <w:rPr>
          <w:rFonts w:ascii="Arial" w:hAnsi="Arial"/>
        </w:rPr>
        <w:t xml:space="preserve"> except to the extent (if any) that </w:t>
      </w:r>
      <w:r>
        <w:rPr>
          <w:rFonts w:ascii="Arial" w:hAnsi="Arial"/>
          <w:b/>
        </w:rPr>
        <w:t>The Company</w:t>
      </w:r>
      <w:r>
        <w:rPr>
          <w:rFonts w:ascii="Arial" w:hAnsi="Arial"/>
        </w:rPr>
        <w:t xml:space="preserve"> is prevented from doing so by transmission constraints which could not be avoided by the exercise of </w:t>
      </w:r>
      <w:r>
        <w:rPr>
          <w:rFonts w:ascii="Arial" w:hAnsi="Arial"/>
          <w:b/>
        </w:rPr>
        <w:t>Good Industry Practice</w:t>
      </w:r>
      <w:r>
        <w:rPr>
          <w:rFonts w:ascii="Arial" w:hAnsi="Arial"/>
        </w:rPr>
        <w:t xml:space="preserve"> by </w:t>
      </w:r>
      <w:r>
        <w:rPr>
          <w:rFonts w:ascii="Arial" w:hAnsi="Arial"/>
          <w:b/>
        </w:rPr>
        <w:t>The Company</w:t>
      </w:r>
      <w:r>
        <w:rPr>
          <w:rFonts w:ascii="Arial" w:hAnsi="Arial"/>
          <w:bCs/>
        </w:rPr>
        <w:t>.</w:t>
      </w:r>
    </w:p>
    <w:p w14:paraId="4315AB9D" w14:textId="77777777" w:rsidR="00B24C90" w:rsidRDefault="00B24C90">
      <w:pPr>
        <w:pStyle w:val="Heading4"/>
        <w:numPr>
          <w:ilvl w:val="0"/>
          <w:numId w:val="0"/>
        </w:numPr>
        <w:ind w:left="1702" w:hanging="851"/>
        <w:jc w:val="both"/>
        <w:rPr>
          <w:rFonts w:ascii="Arial" w:hAnsi="Arial"/>
          <w:u w:val="single"/>
        </w:rPr>
      </w:pPr>
      <w:r>
        <w:rPr>
          <w:rFonts w:ascii="Arial" w:hAnsi="Arial"/>
        </w:rPr>
        <w:tab/>
      </w:r>
      <w:r>
        <w:rPr>
          <w:rFonts w:ascii="Arial" w:hAnsi="Arial"/>
          <w:u w:val="single"/>
        </w:rPr>
        <w:t>Outages</w:t>
      </w:r>
    </w:p>
    <w:p w14:paraId="31657323" w14:textId="77777777" w:rsidR="00B24C90" w:rsidRDefault="00B24C90">
      <w:pPr>
        <w:pStyle w:val="Heading4"/>
        <w:numPr>
          <w:ilvl w:val="0"/>
          <w:numId w:val="0"/>
        </w:numPr>
        <w:ind w:left="1702"/>
        <w:jc w:val="both"/>
        <w:rPr>
          <w:rFonts w:ascii="Arial" w:hAnsi="Arial"/>
        </w:rPr>
      </w:pPr>
      <w:r>
        <w:rPr>
          <w:rFonts w:ascii="Arial" w:hAnsi="Arial"/>
        </w:rPr>
        <w:t xml:space="preserve">Subject to the provisions of the </w:t>
      </w:r>
      <w:r>
        <w:rPr>
          <w:rFonts w:ascii="Arial" w:hAnsi="Arial"/>
          <w:b/>
        </w:rPr>
        <w:t>Grid Code</w:t>
      </w:r>
      <w:r>
        <w:rPr>
          <w:rFonts w:ascii="Arial" w:hAnsi="Arial"/>
        </w:rPr>
        <w:t xml:space="preserve">, </w:t>
      </w:r>
      <w:r>
        <w:rPr>
          <w:rFonts w:ascii="Arial" w:hAnsi="Arial"/>
          <w:b/>
        </w:rPr>
        <w:t>The Company</w:t>
      </w:r>
      <w:r>
        <w:rPr>
          <w:rFonts w:ascii="Arial" w:hAnsi="Arial"/>
        </w:rPr>
        <w:t xml:space="preserve">  and each </w:t>
      </w:r>
      <w:r>
        <w:rPr>
          <w:rFonts w:ascii="Arial" w:hAnsi="Arial"/>
          <w:b/>
        </w:rPr>
        <w:t>User</w:t>
      </w:r>
      <w:r>
        <w:rPr>
          <w:rFonts w:ascii="Arial" w:hAnsi="Arial"/>
        </w:rPr>
        <w:t xml:space="preserve"> (with </w:t>
      </w:r>
      <w:r>
        <w:rPr>
          <w:rFonts w:ascii="Arial" w:hAnsi="Arial"/>
          <w:b/>
        </w:rPr>
        <w:t>Plant</w:t>
      </w:r>
      <w:r>
        <w:rPr>
          <w:rFonts w:ascii="Arial" w:hAnsi="Arial"/>
        </w:rPr>
        <w:t xml:space="preserve"> and/or </w:t>
      </w:r>
      <w:r>
        <w:rPr>
          <w:rFonts w:ascii="Arial" w:hAnsi="Arial"/>
          <w:b/>
        </w:rPr>
        <w:t>Apparatus</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be entitled to plan and execute outages of parts of in the case of </w:t>
      </w:r>
      <w:r>
        <w:rPr>
          <w:rFonts w:ascii="Arial" w:hAnsi="Arial"/>
          <w:b/>
        </w:rPr>
        <w:t>The Company</w:t>
      </w:r>
      <w:r>
        <w:rPr>
          <w:rFonts w:ascii="Arial" w:hAnsi="Arial"/>
          <w:bCs/>
        </w:rPr>
        <w:t>,</w:t>
      </w:r>
      <w:r>
        <w:rPr>
          <w:rFonts w:ascii="Arial" w:hAnsi="Arial"/>
          <w:b/>
        </w:rPr>
        <w:t xml:space="preserve"> </w:t>
      </w:r>
      <w:r>
        <w:rPr>
          <w:rFonts w:ascii="Arial" w:hAnsi="Arial"/>
        </w:rPr>
        <w:t xml:space="preserve">the </w:t>
      </w:r>
      <w:r w:rsidR="00BC2E4D">
        <w:rPr>
          <w:rFonts w:ascii="Arial" w:hAnsi="Arial"/>
          <w:b/>
        </w:rPr>
        <w:t>National Electricity Transmission</w:t>
      </w:r>
      <w:r>
        <w:rPr>
          <w:rFonts w:ascii="Arial" w:hAnsi="Arial"/>
          <w:b/>
        </w:rPr>
        <w:t xml:space="preserve"> System </w:t>
      </w:r>
      <w:r>
        <w:rPr>
          <w:rFonts w:ascii="Arial" w:hAnsi="Arial"/>
        </w:rPr>
        <w:t xml:space="preserve">or </w:t>
      </w:r>
      <w:r>
        <w:rPr>
          <w:rFonts w:ascii="Arial" w:hAnsi="Arial"/>
          <w:b/>
        </w:rPr>
        <w:t>Transmission</w:t>
      </w:r>
      <w:r>
        <w:rPr>
          <w:rFonts w:ascii="Arial" w:hAnsi="Arial"/>
        </w:rPr>
        <w:t xml:space="preserve"> </w:t>
      </w:r>
      <w:r>
        <w:rPr>
          <w:rFonts w:ascii="Arial" w:hAnsi="Arial"/>
          <w:b/>
        </w:rPr>
        <w:t xml:space="preserve">Plant </w:t>
      </w:r>
      <w:r>
        <w:rPr>
          <w:rFonts w:ascii="Arial" w:hAnsi="Arial"/>
        </w:rPr>
        <w:t xml:space="preserve">or </w:t>
      </w:r>
      <w:r>
        <w:rPr>
          <w:rFonts w:ascii="Arial" w:hAnsi="Arial"/>
          <w:b/>
        </w:rPr>
        <w:t xml:space="preserve">Transmission Apparatus </w:t>
      </w:r>
      <w:r>
        <w:rPr>
          <w:rFonts w:ascii="Arial" w:hAnsi="Arial"/>
        </w:rPr>
        <w:t xml:space="preserve">and in the case of a </w:t>
      </w:r>
      <w:r>
        <w:rPr>
          <w:rFonts w:ascii="Arial" w:hAnsi="Arial"/>
          <w:b/>
        </w:rPr>
        <w:t xml:space="preserve">User, </w:t>
      </w:r>
      <w:r>
        <w:rPr>
          <w:rFonts w:ascii="Arial" w:hAnsi="Arial"/>
        </w:rPr>
        <w:t xml:space="preserve">its </w:t>
      </w:r>
      <w:r>
        <w:rPr>
          <w:rFonts w:ascii="Arial" w:hAnsi="Arial"/>
          <w:b/>
        </w:rPr>
        <w:t>System</w:t>
      </w:r>
      <w:r>
        <w:rPr>
          <w:rFonts w:ascii="Arial" w:hAnsi="Arial"/>
        </w:rPr>
        <w:t xml:space="preserve"> or </w:t>
      </w:r>
      <w:r>
        <w:rPr>
          <w:rFonts w:ascii="Arial" w:hAnsi="Arial"/>
          <w:b/>
        </w:rPr>
        <w:t>Plant</w:t>
      </w:r>
      <w:r>
        <w:rPr>
          <w:rFonts w:ascii="Arial" w:hAnsi="Arial"/>
        </w:rPr>
        <w:t xml:space="preserve"> or </w:t>
      </w:r>
      <w:r>
        <w:rPr>
          <w:rFonts w:ascii="Arial" w:hAnsi="Arial"/>
          <w:b/>
        </w:rPr>
        <w:t>Apparatus,</w:t>
      </w:r>
      <w:r>
        <w:rPr>
          <w:rFonts w:ascii="Arial" w:hAnsi="Arial"/>
        </w:rPr>
        <w:t xml:space="preserve"> at any time and from time to time.</w:t>
      </w:r>
    </w:p>
    <w:p w14:paraId="1BFEDC09" w14:textId="77777777" w:rsidR="00B24C90" w:rsidRDefault="00B24C90">
      <w:pPr>
        <w:pStyle w:val="Heading4"/>
        <w:numPr>
          <w:ilvl w:val="0"/>
          <w:numId w:val="0"/>
        </w:numPr>
        <w:ind w:left="1702" w:hanging="852"/>
        <w:jc w:val="both"/>
        <w:rPr>
          <w:rFonts w:ascii="Arial" w:hAnsi="Arial"/>
        </w:rPr>
      </w:pPr>
      <w:r>
        <w:rPr>
          <w:rFonts w:ascii="Arial" w:hAnsi="Arial"/>
        </w:rPr>
        <w:t>3.2.5</w:t>
      </w:r>
      <w:r>
        <w:rPr>
          <w:rFonts w:ascii="Arial" w:hAnsi="Arial"/>
        </w:rPr>
        <w:tab/>
      </w:r>
      <w:r>
        <w:rPr>
          <w:rFonts w:ascii="Arial" w:hAnsi="Arial"/>
          <w:u w:val="single"/>
        </w:rPr>
        <w:t>Commissioning</w:t>
      </w:r>
      <w:r>
        <w:rPr>
          <w:rFonts w:ascii="Arial" w:hAnsi="Arial"/>
          <w:u w:val="single"/>
        </w:rPr>
        <w:br/>
      </w:r>
      <w:r>
        <w:rPr>
          <w:rFonts w:ascii="Arial" w:hAnsi="Arial"/>
          <w:u w:val="single"/>
        </w:rPr>
        <w:br/>
      </w:r>
      <w:r>
        <w:rPr>
          <w:rFonts w:ascii="Arial" w:hAnsi="Arial"/>
          <w:b/>
        </w:rPr>
        <w:t>The Company</w:t>
      </w:r>
      <w:r>
        <w:rPr>
          <w:rFonts w:ascii="Arial" w:hAnsi="Arial"/>
        </w:rPr>
        <w:t xml:space="preserve"> agrees to assist the </w:t>
      </w:r>
      <w:r>
        <w:rPr>
          <w:rFonts w:ascii="Arial" w:hAnsi="Arial"/>
          <w:b/>
        </w:rPr>
        <w:t>User</w:t>
      </w:r>
      <w:r>
        <w:rPr>
          <w:rFonts w:ascii="Arial" w:hAnsi="Arial"/>
        </w:rPr>
        <w:t xml:space="preserve"> (if requested by the </w:t>
      </w:r>
      <w:r>
        <w:rPr>
          <w:rFonts w:ascii="Arial" w:hAnsi="Arial"/>
          <w:b/>
        </w:rPr>
        <w:t>User</w:t>
      </w:r>
      <w:r>
        <w:rPr>
          <w:rFonts w:ascii="Arial" w:hAnsi="Arial"/>
        </w:rPr>
        <w:t xml:space="preserve">), with the commissioning and on-load testing of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and the </w:t>
      </w:r>
      <w:r>
        <w:rPr>
          <w:rFonts w:ascii="Arial" w:hAnsi="Arial"/>
          <w:b/>
        </w:rPr>
        <w:t>User</w:t>
      </w:r>
      <w:r>
        <w:rPr>
          <w:rFonts w:ascii="Arial" w:hAnsi="Arial"/>
        </w:rPr>
        <w:t xml:space="preserve"> shall pay reasonable </w:t>
      </w:r>
      <w:r>
        <w:rPr>
          <w:rFonts w:ascii="Arial" w:hAnsi="Arial"/>
          <w:b/>
        </w:rPr>
        <w:t xml:space="preserve">The Company </w:t>
      </w:r>
      <w:r>
        <w:rPr>
          <w:rFonts w:ascii="Arial" w:hAnsi="Arial"/>
          <w:bCs/>
        </w:rPr>
        <w:t>C</w:t>
      </w:r>
      <w:r>
        <w:rPr>
          <w:rFonts w:ascii="Arial" w:hAnsi="Arial"/>
        </w:rPr>
        <w:t xml:space="preserve">harges in connection therewith.  The </w:t>
      </w:r>
      <w:r>
        <w:rPr>
          <w:rFonts w:ascii="Arial" w:hAnsi="Arial"/>
          <w:b/>
        </w:rPr>
        <w:t>User</w:t>
      </w:r>
      <w:r>
        <w:rPr>
          <w:rFonts w:ascii="Arial" w:hAnsi="Arial"/>
        </w:rPr>
        <w:t xml:space="preserve"> must ensure the commissioning programme for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at the site of connection agreed between the </w:t>
      </w:r>
      <w:r>
        <w:rPr>
          <w:rFonts w:ascii="Arial" w:hAnsi="Arial"/>
          <w:b/>
        </w:rPr>
        <w:t>User</w:t>
      </w:r>
      <w:r>
        <w:rPr>
          <w:rFonts w:ascii="Arial" w:hAnsi="Arial"/>
        </w:rPr>
        <w:t xml:space="preserve"> and the owner/operator of the </w:t>
      </w:r>
      <w:r>
        <w:rPr>
          <w:rFonts w:ascii="Arial" w:hAnsi="Arial"/>
          <w:b/>
        </w:rPr>
        <w:t>Distribution System</w:t>
      </w:r>
      <w:r>
        <w:rPr>
          <w:rFonts w:ascii="Arial" w:hAnsi="Arial"/>
        </w:rPr>
        <w:t xml:space="preserve"> contains adequate provisions in respect of the timing of commissioning to ensure that the </w:t>
      </w:r>
      <w:r>
        <w:rPr>
          <w:rFonts w:ascii="Arial" w:hAnsi="Arial"/>
          <w:b/>
        </w:rPr>
        <w:t>User</w:t>
      </w:r>
      <w:r>
        <w:rPr>
          <w:rFonts w:ascii="Arial" w:hAnsi="Arial"/>
        </w:rPr>
        <w:t xml:space="preserve"> can be in receipt of an </w:t>
      </w:r>
      <w:r>
        <w:rPr>
          <w:rFonts w:ascii="Arial" w:hAnsi="Arial"/>
          <w:b/>
        </w:rPr>
        <w:t>Operational Notification</w:t>
      </w:r>
      <w:r>
        <w:rPr>
          <w:rFonts w:ascii="Arial" w:hAnsi="Arial"/>
        </w:rPr>
        <w:t xml:space="preserve"> before or during (as appropriate) the said commissioning programme.</w:t>
      </w:r>
    </w:p>
    <w:p w14:paraId="1B4C0257" w14:textId="77777777" w:rsidR="00B24C90" w:rsidRDefault="00B24C90">
      <w:pPr>
        <w:pStyle w:val="Heading4"/>
        <w:numPr>
          <w:ilvl w:val="0"/>
          <w:numId w:val="0"/>
        </w:numPr>
        <w:ind w:firstLine="850"/>
        <w:jc w:val="both"/>
        <w:rPr>
          <w:rFonts w:ascii="Arial" w:hAnsi="Arial"/>
        </w:rPr>
      </w:pPr>
      <w:r>
        <w:rPr>
          <w:rFonts w:ascii="Arial" w:hAnsi="Arial"/>
        </w:rPr>
        <w:t>3.2.6</w:t>
      </w:r>
      <w:r>
        <w:rPr>
          <w:rFonts w:ascii="Arial" w:hAnsi="Arial"/>
        </w:rPr>
        <w:tab/>
      </w:r>
      <w:r>
        <w:rPr>
          <w:rFonts w:ascii="Arial" w:hAnsi="Arial"/>
          <w:u w:val="single"/>
        </w:rPr>
        <w:t>Operational Notification</w:t>
      </w:r>
    </w:p>
    <w:p w14:paraId="4E027881" w14:textId="77777777" w:rsidR="00B24C90" w:rsidRDefault="00B24C90">
      <w:pPr>
        <w:ind w:left="1702" w:hanging="1702"/>
        <w:jc w:val="both"/>
        <w:rPr>
          <w:rFonts w:ascii="Arial" w:hAnsi="Arial"/>
        </w:rPr>
      </w:pPr>
      <w:r>
        <w:rPr>
          <w:rFonts w:ascii="Arial" w:hAnsi="Arial"/>
        </w:rPr>
        <w:tab/>
        <w:t xml:space="preserve">Upon compliance by the </w:t>
      </w:r>
      <w:r>
        <w:rPr>
          <w:rFonts w:ascii="Arial" w:hAnsi="Arial"/>
          <w:b/>
        </w:rPr>
        <w:t>User</w:t>
      </w:r>
      <w:r>
        <w:rPr>
          <w:rFonts w:ascii="Arial" w:hAnsi="Arial"/>
        </w:rPr>
        <w:t xml:space="preserve"> with the provisions of Paragraph 3.2.2(a) after the commissioning programme in Paragraph 3.2.6 and subject, if </w:t>
      </w:r>
      <w:r>
        <w:rPr>
          <w:rFonts w:ascii="Arial" w:hAnsi="Arial"/>
          <w:b/>
        </w:rPr>
        <w:t>The Company</w:t>
      </w:r>
      <w:r>
        <w:rPr>
          <w:rFonts w:ascii="Arial" w:hAnsi="Arial"/>
        </w:rPr>
        <w:t xml:space="preserve">  so requires, to </w:t>
      </w:r>
      <w:r>
        <w:rPr>
          <w:rFonts w:ascii="Arial" w:hAnsi="Arial"/>
          <w:b/>
        </w:rPr>
        <w:t>Transmission Reinforcement</w:t>
      </w:r>
      <w:r>
        <w:rPr>
          <w:rFonts w:ascii="Arial" w:hAnsi="Arial"/>
        </w:rPr>
        <w:t xml:space="preserve"> </w:t>
      </w:r>
      <w:r>
        <w:rPr>
          <w:rFonts w:ascii="Arial" w:hAnsi="Arial"/>
          <w:b/>
        </w:rPr>
        <w:t>Works</w:t>
      </w:r>
      <w:r>
        <w:rPr>
          <w:rFonts w:ascii="Arial" w:hAnsi="Arial"/>
        </w:rPr>
        <w:t xml:space="preserve"> being carried out and/or notification by the </w:t>
      </w:r>
      <w:r>
        <w:rPr>
          <w:rFonts w:ascii="Arial" w:hAnsi="Arial"/>
          <w:b/>
        </w:rPr>
        <w:t xml:space="preserve">User </w:t>
      </w:r>
      <w:r>
        <w:rPr>
          <w:rFonts w:ascii="Arial" w:hAnsi="Arial"/>
        </w:rPr>
        <w:t xml:space="preserve">that the site of connection of the </w:t>
      </w:r>
      <w:r>
        <w:rPr>
          <w:rFonts w:ascii="Arial" w:hAnsi="Arial"/>
          <w:b/>
        </w:rPr>
        <w:t>User’s Equipment</w:t>
      </w:r>
      <w:r>
        <w:rPr>
          <w:rFonts w:ascii="Arial" w:hAnsi="Arial"/>
        </w:rPr>
        <w:t xml:space="preserve"> or equipment for which the </w:t>
      </w:r>
      <w:r>
        <w:rPr>
          <w:rFonts w:ascii="Arial" w:hAnsi="Arial"/>
          <w:b/>
        </w:rPr>
        <w:t>User</w:t>
      </w:r>
      <w:r>
        <w:rPr>
          <w:rFonts w:ascii="Arial" w:hAnsi="Arial"/>
        </w:rPr>
        <w:t xml:space="preserve"> is responsible (as defined in Section K of the </w:t>
      </w:r>
      <w:r>
        <w:rPr>
          <w:rFonts w:ascii="Arial" w:hAnsi="Arial"/>
          <w:b/>
        </w:rPr>
        <w:t>Balancing</w:t>
      </w:r>
      <w:r>
        <w:rPr>
          <w:rFonts w:ascii="Arial" w:hAnsi="Arial"/>
        </w:rPr>
        <w:t xml:space="preserve"> </w:t>
      </w:r>
      <w:r>
        <w:rPr>
          <w:rFonts w:ascii="Arial" w:hAnsi="Arial"/>
          <w:b/>
        </w:rPr>
        <w:t>and Settlement Code</w:t>
      </w:r>
      <w:r>
        <w:rPr>
          <w:rFonts w:ascii="Arial" w:hAnsi="Arial"/>
        </w:rPr>
        <w:t xml:space="preserve">) to the </w:t>
      </w:r>
      <w:r>
        <w:rPr>
          <w:rFonts w:ascii="Arial" w:hAnsi="Arial"/>
          <w:b/>
        </w:rPr>
        <w:t>Distribution System</w:t>
      </w:r>
      <w:r>
        <w:rPr>
          <w:rFonts w:ascii="Arial" w:hAnsi="Arial"/>
        </w:rPr>
        <w:t xml:space="preserve"> is operational (any or all as appropriate) </w:t>
      </w:r>
      <w:r>
        <w:rPr>
          <w:rFonts w:ascii="Arial" w:hAnsi="Arial"/>
          <w:b/>
        </w:rPr>
        <w:t xml:space="preserve">The Company </w:t>
      </w:r>
      <w:r>
        <w:rPr>
          <w:rFonts w:ascii="Arial" w:hAnsi="Arial"/>
        </w:rPr>
        <w:t>shall forthwith notify (“</w:t>
      </w:r>
      <w:r>
        <w:rPr>
          <w:rFonts w:ascii="Arial" w:hAnsi="Arial"/>
          <w:b/>
        </w:rPr>
        <w:t>Operational Notification</w:t>
      </w:r>
      <w:r>
        <w:rPr>
          <w:rFonts w:ascii="Arial" w:hAnsi="Arial"/>
        </w:rPr>
        <w:t xml:space="preserve">”) the </w:t>
      </w:r>
      <w:r>
        <w:rPr>
          <w:rFonts w:ascii="Arial" w:hAnsi="Arial"/>
          <w:b/>
        </w:rPr>
        <w:t>User</w:t>
      </w:r>
      <w:r>
        <w:rPr>
          <w:rFonts w:ascii="Arial" w:hAnsi="Arial"/>
        </w:rPr>
        <w:t xml:space="preserve"> in writing that it has the right to use the </w:t>
      </w:r>
      <w:r w:rsidR="00BC2E4D">
        <w:rPr>
          <w:rFonts w:ascii="Arial" w:hAnsi="Arial"/>
          <w:b/>
        </w:rPr>
        <w:t>National Electricity Transmission</w:t>
      </w:r>
      <w:r>
        <w:rPr>
          <w:rFonts w:ascii="Arial" w:hAnsi="Arial"/>
          <w:b/>
        </w:rPr>
        <w:t xml:space="preserve"> System</w:t>
      </w:r>
      <w:r>
        <w:rPr>
          <w:rFonts w:ascii="Arial" w:hAnsi="Arial"/>
        </w:rPr>
        <w:t xml:space="preserve">.  It is an express condition of the </w:t>
      </w:r>
      <w:r>
        <w:rPr>
          <w:rFonts w:ascii="Arial" w:hAnsi="Arial"/>
          <w:b/>
        </w:rPr>
        <w:t>CUSC</w:t>
      </w:r>
      <w:r>
        <w:rPr>
          <w:rFonts w:ascii="Arial" w:hAnsi="Arial"/>
        </w:rPr>
        <w:t xml:space="preserve"> that in no circumstances will the </w:t>
      </w:r>
      <w:r>
        <w:rPr>
          <w:rFonts w:ascii="Arial" w:hAnsi="Arial"/>
          <w:b/>
        </w:rPr>
        <w:t>User</w:t>
      </w:r>
      <w:r>
        <w:rPr>
          <w:rFonts w:ascii="Arial" w:hAnsi="Arial"/>
        </w:rPr>
        <w:t xml:space="preserve"> use or operate the </w:t>
      </w:r>
      <w:r>
        <w:rPr>
          <w:rFonts w:ascii="Arial" w:hAnsi="Arial"/>
          <w:b/>
        </w:rPr>
        <w:t>User’s Equipment</w:t>
      </w:r>
      <w:r>
        <w:rPr>
          <w:rFonts w:ascii="Arial" w:hAnsi="Arial"/>
        </w:rPr>
        <w:t xml:space="preserve"> or </w:t>
      </w:r>
      <w:r>
        <w:rPr>
          <w:rFonts w:ascii="Arial" w:hAnsi="Arial"/>
          <w:b/>
        </w:rPr>
        <w:t>Equipment</w:t>
      </w:r>
      <w:r>
        <w:rPr>
          <w:rFonts w:ascii="Arial" w:hAnsi="Arial"/>
        </w:rPr>
        <w:t xml:space="preserve"> for which the </w:t>
      </w:r>
      <w:r>
        <w:rPr>
          <w:rFonts w:ascii="Arial" w:hAnsi="Arial"/>
          <w:b/>
        </w:rPr>
        <w:t>User</w:t>
      </w:r>
      <w:r>
        <w:rPr>
          <w:rFonts w:ascii="Arial" w:hAnsi="Arial"/>
        </w:rPr>
        <w:t xml:space="preserve"> is responsible (as defined in Section K of the </w:t>
      </w:r>
      <w:r>
        <w:rPr>
          <w:rFonts w:ascii="Arial" w:hAnsi="Arial"/>
          <w:b/>
        </w:rPr>
        <w:t>Balancing and Settlement Code</w:t>
      </w:r>
      <w:r>
        <w:rPr>
          <w:rFonts w:ascii="Arial" w:hAnsi="Arial"/>
        </w:rPr>
        <w:t xml:space="preserve">) without receiving this </w:t>
      </w:r>
      <w:r>
        <w:rPr>
          <w:rFonts w:ascii="Arial" w:hAnsi="Arial"/>
          <w:b/>
        </w:rPr>
        <w:t>Operational Notification</w:t>
      </w:r>
      <w:r>
        <w:rPr>
          <w:rFonts w:ascii="Arial" w:hAnsi="Arial"/>
        </w:rPr>
        <w:t>.</w:t>
      </w:r>
    </w:p>
    <w:p w14:paraId="4FD5CFD8" w14:textId="77777777" w:rsidR="00B24C90" w:rsidRDefault="00B24C90">
      <w:pPr>
        <w:ind w:left="1702" w:hanging="1702"/>
        <w:jc w:val="both"/>
        <w:rPr>
          <w:rFonts w:ascii="Arial" w:hAnsi="Arial"/>
        </w:rPr>
      </w:pPr>
    </w:p>
    <w:p w14:paraId="58936949" w14:textId="77777777" w:rsidR="00B24C90" w:rsidRDefault="00B24C90" w:rsidP="00BC2E4D">
      <w:pPr>
        <w:pStyle w:val="Heading3"/>
        <w:ind w:hanging="851"/>
        <w:rPr>
          <w:rFonts w:ascii="Arial" w:hAnsi="Arial"/>
          <w:b/>
        </w:rPr>
      </w:pPr>
      <w:bookmarkStart w:id="3" w:name="_Toc490940267"/>
      <w:r>
        <w:rPr>
          <w:rFonts w:ascii="Arial" w:hAnsi="Arial"/>
          <w:b/>
        </w:rPr>
        <w:t>OTHER SITE SPECIFIC TECHNICAL CONDITIONS</w:t>
      </w:r>
      <w:bookmarkEnd w:id="3"/>
      <w:r>
        <w:rPr>
          <w:rFonts w:ascii="Arial" w:hAnsi="Arial"/>
          <w:b/>
        </w:rPr>
        <w:t xml:space="preserve"> FOR EMBEDDED POWER STATIONS AND DISTRIBUTION INTERCONNECTORS</w:t>
      </w:r>
    </w:p>
    <w:p w14:paraId="2A3AEADD" w14:textId="77777777" w:rsidR="00B24C90" w:rsidRDefault="00B24C90" w:rsidP="00BC2E4D">
      <w:pPr>
        <w:pStyle w:val="Heading4"/>
        <w:tabs>
          <w:tab w:val="left" w:pos="2268"/>
        </w:tabs>
        <w:spacing w:after="0"/>
        <w:ind w:hanging="851"/>
        <w:rPr>
          <w:rFonts w:ascii="Arial" w:hAnsi="Arial"/>
        </w:rPr>
      </w:pPr>
    </w:p>
    <w:p w14:paraId="3150F5DB" w14:textId="77777777" w:rsidR="00B24C90" w:rsidRDefault="00B24C90">
      <w:pPr>
        <w:pStyle w:val="Heading5"/>
        <w:ind w:left="2268" w:hanging="569"/>
        <w:jc w:val="both"/>
        <w:rPr>
          <w:rFonts w:ascii="Arial" w:hAnsi="Arial"/>
        </w:rPr>
      </w:pPr>
      <w:r>
        <w:rPr>
          <w:rFonts w:ascii="Arial" w:hAnsi="Arial"/>
          <w:b/>
        </w:rPr>
        <w:t>The Company</w:t>
      </w:r>
      <w:r>
        <w:rPr>
          <w:rFonts w:ascii="Arial" w:hAnsi="Arial"/>
        </w:rPr>
        <w:t xml:space="preserve"> and 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w:t>
      </w:r>
      <w:r>
        <w:rPr>
          <w:rFonts w:ascii="Arial" w:hAnsi="Arial"/>
          <w:b/>
        </w:rPr>
        <w:t xml:space="preserve">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operate respectively the </w:t>
      </w:r>
      <w:r w:rsidR="00BC2E4D">
        <w:rPr>
          <w:rFonts w:ascii="Arial" w:hAnsi="Arial"/>
          <w:b/>
        </w:rPr>
        <w:t>National Electricity Transmission</w:t>
      </w:r>
      <w:r>
        <w:rPr>
          <w:rFonts w:ascii="Arial" w:hAnsi="Arial"/>
          <w:b/>
        </w:rPr>
        <w:t xml:space="preserve"> System</w:t>
      </w:r>
      <w:r>
        <w:rPr>
          <w:rFonts w:ascii="Arial" w:hAnsi="Arial"/>
        </w:rPr>
        <w:t xml:space="preserve"> and the</w:t>
      </w:r>
      <w:r>
        <w:rPr>
          <w:rFonts w:ascii="Arial" w:hAnsi="Arial"/>
          <w:b/>
        </w:rPr>
        <w:t xml:space="preserve"> User System</w:t>
      </w:r>
      <w:r>
        <w:rPr>
          <w:rFonts w:ascii="Arial" w:hAnsi="Arial"/>
        </w:rPr>
        <w:t xml:space="preserve"> with the special automatic facilities and schemes set out in Appendix F3 to the relevant </w:t>
      </w:r>
      <w:r>
        <w:rPr>
          <w:rFonts w:ascii="Arial" w:hAnsi="Arial"/>
          <w:b/>
        </w:rPr>
        <w:t>Bilateral Embedded Generation Agreement</w:t>
      </w:r>
      <w:r>
        <w:rPr>
          <w:rFonts w:ascii="Arial" w:hAnsi="Arial"/>
        </w:rPr>
        <w:t>.</w:t>
      </w:r>
    </w:p>
    <w:p w14:paraId="09F496AC" w14:textId="77777777" w:rsidR="00B24C90" w:rsidRDefault="00B24C90">
      <w:pPr>
        <w:pStyle w:val="subclauseindent"/>
        <w:tabs>
          <w:tab w:val="left" w:pos="2268"/>
        </w:tabs>
        <w:ind w:left="2268" w:hanging="567"/>
        <w:jc w:val="both"/>
        <w:rPr>
          <w:rFonts w:ascii="Arial" w:hAnsi="Arial"/>
        </w:rPr>
      </w:pPr>
      <w:r>
        <w:rPr>
          <w:rFonts w:ascii="Arial" w:hAnsi="Arial"/>
        </w:rPr>
        <w:t>(b)</w:t>
      </w:r>
      <w:r>
        <w:rPr>
          <w:rFonts w:ascii="Arial" w:hAnsi="Arial"/>
        </w:rPr>
        <w:tab/>
        <w:t xml:space="preserve">Each </w:t>
      </w:r>
      <w:r>
        <w:rPr>
          <w:rFonts w:ascii="Arial" w:hAnsi="Arial"/>
          <w:b/>
        </w:rPr>
        <w:t>User</w:t>
      </w:r>
      <w:r>
        <w:rPr>
          <w:rFonts w:ascii="Arial" w:hAnsi="Arial"/>
        </w:rPr>
        <w:t xml:space="preserve"> shall ensure the </w:t>
      </w:r>
      <w:r>
        <w:rPr>
          <w:rFonts w:ascii="Arial" w:hAnsi="Arial"/>
          <w:b/>
        </w:rPr>
        <w:t>User’s</w:t>
      </w:r>
      <w:r>
        <w:rPr>
          <w:rFonts w:ascii="Arial" w:hAnsi="Arial"/>
        </w:rPr>
        <w:t xml:space="preserve"> </w:t>
      </w:r>
      <w:r>
        <w:rPr>
          <w:rFonts w:ascii="Arial" w:hAnsi="Arial"/>
          <w:b/>
        </w:rPr>
        <w:t>Equipment</w:t>
      </w:r>
      <w:r>
        <w:rPr>
          <w:rFonts w:ascii="Arial" w:hAnsi="Arial"/>
        </w:rPr>
        <w:t xml:space="preserve"> complies with the site specific technical conditions set out in Appendix F4 to the relevant </w:t>
      </w:r>
      <w:r>
        <w:rPr>
          <w:rFonts w:ascii="Arial" w:hAnsi="Arial"/>
          <w:b/>
        </w:rPr>
        <w:t>Bilateral Embedded Generation Agreement.</w:t>
      </w:r>
    </w:p>
    <w:p w14:paraId="0744FC3C" w14:textId="77777777" w:rsidR="00B24C90" w:rsidRDefault="00B24C90">
      <w:pPr>
        <w:pStyle w:val="subclauseindent"/>
        <w:tabs>
          <w:tab w:val="left" w:pos="2268"/>
        </w:tabs>
        <w:ind w:left="2268" w:hanging="567"/>
        <w:jc w:val="both"/>
        <w:rPr>
          <w:rFonts w:ascii="Arial" w:hAnsi="Arial"/>
          <w:b/>
        </w:rPr>
      </w:pPr>
      <w:r>
        <w:rPr>
          <w:rFonts w:ascii="Arial" w:hAnsi="Arial"/>
        </w:rPr>
        <w:t>(c)</w:t>
      </w:r>
      <w:r>
        <w:rPr>
          <w:rFonts w:ascii="Arial" w:hAnsi="Arial"/>
        </w:rPr>
        <w:tab/>
        <w:t xml:space="preserve">Each </w:t>
      </w:r>
      <w:r>
        <w:rPr>
          <w:rFonts w:ascii="Arial" w:hAnsi="Arial"/>
          <w:b/>
        </w:rPr>
        <w:t>User</w:t>
      </w:r>
      <w:r>
        <w:rPr>
          <w:rFonts w:ascii="Arial" w:hAnsi="Arial"/>
        </w:rPr>
        <w:t xml:space="preserve"> shall use all reasonable endeavours to ensure during the period of the relevant </w:t>
      </w:r>
      <w:r>
        <w:rPr>
          <w:rFonts w:ascii="Arial" w:hAnsi="Arial"/>
          <w:b/>
        </w:rPr>
        <w:t>Bilateral Embedded Generation Agreement</w:t>
      </w:r>
      <w:r>
        <w:rPr>
          <w:rFonts w:ascii="Arial" w:hAnsi="Arial"/>
        </w:rPr>
        <w:t xml:space="preserve"> that the </w:t>
      </w:r>
      <w:r>
        <w:rPr>
          <w:rFonts w:ascii="Arial" w:hAnsi="Arial"/>
          <w:b/>
        </w:rPr>
        <w:t>User’s</w:t>
      </w:r>
      <w:r>
        <w:rPr>
          <w:rFonts w:ascii="Arial" w:hAnsi="Arial"/>
        </w:rPr>
        <w:t xml:space="preserve"> </w:t>
      </w:r>
      <w:r>
        <w:rPr>
          <w:rFonts w:ascii="Arial" w:hAnsi="Arial"/>
          <w:b/>
        </w:rPr>
        <w:t>Equipment</w:t>
      </w:r>
      <w:r>
        <w:rPr>
          <w:rFonts w:ascii="Arial" w:hAnsi="Arial"/>
        </w:rPr>
        <w:t xml:space="preserve"> shall continue to comply with the site specific technical conditions set out in Appendix F5 to the relevant </w:t>
      </w:r>
      <w:r>
        <w:rPr>
          <w:rFonts w:ascii="Arial" w:hAnsi="Arial"/>
          <w:b/>
        </w:rPr>
        <w:t>Bilateral Embedded Generation Agreement</w:t>
      </w:r>
      <w:r>
        <w:rPr>
          <w:rFonts w:ascii="Arial" w:hAnsi="Arial"/>
        </w:rPr>
        <w:t>.</w:t>
      </w:r>
    </w:p>
    <w:p w14:paraId="7C8D42AA" w14:textId="77777777" w:rsidR="00B24C90" w:rsidRDefault="00B24C90" w:rsidP="00047910">
      <w:pPr>
        <w:pStyle w:val="Heading4"/>
        <w:ind w:left="1701" w:hanging="992"/>
        <w:jc w:val="both"/>
        <w:rPr>
          <w:rFonts w:ascii="Arial" w:hAnsi="Arial"/>
        </w:rPr>
      </w:pPr>
      <w:r>
        <w:rPr>
          <w:rFonts w:ascii="Arial" w:hAnsi="Arial"/>
        </w:rPr>
        <w:t xml:space="preserve">If a </w:t>
      </w:r>
      <w:r>
        <w:rPr>
          <w:rFonts w:ascii="Arial" w:hAnsi="Arial"/>
          <w:b/>
        </w:rPr>
        <w:t>User</w:t>
      </w:r>
      <w:r>
        <w:rPr>
          <w:rFonts w:ascii="Arial" w:hAnsi="Arial"/>
        </w:rPr>
        <w:t xml:space="preserve"> or </w:t>
      </w:r>
      <w:r>
        <w:rPr>
          <w:rFonts w:ascii="Arial" w:hAnsi="Arial"/>
          <w:b/>
        </w:rPr>
        <w:t xml:space="preserve">The Company </w:t>
      </w:r>
      <w:r>
        <w:rPr>
          <w:rFonts w:ascii="Arial" w:hAnsi="Arial"/>
        </w:rPr>
        <w:t xml:space="preserve"> wishes to modify, alter or otherwise change the site specific technical conditions or the manner of their operation under Appendices F1, F3, F4 or F5 to the relevant </w:t>
      </w:r>
      <w:r>
        <w:rPr>
          <w:rFonts w:ascii="Arial" w:hAnsi="Arial"/>
          <w:b/>
        </w:rPr>
        <w:t>Bilateral Embedded Generation Agreement</w:t>
      </w:r>
      <w:r>
        <w:rPr>
          <w:rFonts w:ascii="Arial" w:hAnsi="Arial"/>
        </w:rPr>
        <w:t xml:space="preserve"> this shall be deemed to be a </w:t>
      </w:r>
      <w:r>
        <w:rPr>
          <w:rFonts w:ascii="Arial" w:hAnsi="Arial"/>
          <w:b/>
        </w:rPr>
        <w:t xml:space="preserve">Modification </w:t>
      </w:r>
      <w:r>
        <w:rPr>
          <w:rFonts w:ascii="Arial" w:hAnsi="Arial"/>
        </w:rPr>
        <w:t xml:space="preserve">for the purposes of the </w:t>
      </w:r>
      <w:r>
        <w:rPr>
          <w:rFonts w:ascii="Arial" w:hAnsi="Arial"/>
          <w:b/>
        </w:rPr>
        <w:t>CUSC</w:t>
      </w:r>
      <w:r>
        <w:rPr>
          <w:rFonts w:ascii="Arial" w:hAnsi="Arial"/>
        </w:rPr>
        <w:t>.</w:t>
      </w:r>
      <w:r>
        <w:rPr>
          <w:rFonts w:ascii="Arial" w:hAnsi="Arial"/>
          <w:b/>
        </w:rPr>
        <w:br/>
      </w:r>
    </w:p>
    <w:p w14:paraId="52436ECA" w14:textId="77777777" w:rsidR="00B24C90" w:rsidRDefault="00B24C90" w:rsidP="00047910">
      <w:pPr>
        <w:pStyle w:val="Heading4"/>
        <w:ind w:hanging="851"/>
        <w:jc w:val="both"/>
        <w:rPr>
          <w:rFonts w:ascii="Arial" w:hAnsi="Arial"/>
        </w:rPr>
      </w:pPr>
      <w:r>
        <w:rPr>
          <w:rFonts w:ascii="Arial" w:hAnsi="Arial"/>
        </w:rPr>
        <w:t xml:space="preserve">Where in the case of a site </w:t>
      </w:r>
      <w:r>
        <w:rPr>
          <w:rFonts w:ascii="Arial" w:hAnsi="Arial"/>
          <w:b/>
        </w:rPr>
        <w:t xml:space="preserve">Commissioned </w:t>
      </w:r>
      <w:r>
        <w:rPr>
          <w:rFonts w:ascii="Arial" w:hAnsi="Arial"/>
        </w:rPr>
        <w:t xml:space="preserve">in </w:t>
      </w:r>
      <w:smartTag w:uri="urn:schemas-microsoft-com:office:smarttags" w:element="PersonName">
        <w:r>
          <w:rPr>
            <w:rFonts w:ascii="Arial" w:hAnsi="Arial"/>
          </w:rPr>
          <w:t>England</w:t>
        </w:r>
      </w:smartTag>
      <w:r>
        <w:rPr>
          <w:rFonts w:ascii="Arial" w:hAnsi="Arial"/>
        </w:rPr>
        <w:t xml:space="preserve"> and </w:t>
      </w:r>
      <w:smartTag w:uri="urn:schemas-microsoft-com:office:smarttags" w:element="PersonName">
        <w:smartTag w:uri="urn:schemas-microsoft-com:office:smarttags" w:element="State">
          <w:r>
            <w:rPr>
              <w:rFonts w:ascii="Arial" w:hAnsi="Arial"/>
            </w:rPr>
            <w:t>Wales</w:t>
          </w:r>
        </w:smartTag>
      </w:smartTag>
      <w:r>
        <w:rPr>
          <w:rFonts w:ascii="Arial" w:hAnsi="Arial"/>
        </w:rPr>
        <w:t xml:space="preserve"> prior to the </w:t>
      </w:r>
      <w:r>
        <w:rPr>
          <w:rFonts w:ascii="Arial" w:hAnsi="Arial"/>
          <w:b/>
        </w:rPr>
        <w:t>Transfer</w:t>
      </w:r>
      <w:r>
        <w:rPr>
          <w:rFonts w:ascii="Arial" w:hAnsi="Arial"/>
        </w:rPr>
        <w:t xml:space="preserve"> </w:t>
      </w:r>
      <w:r>
        <w:rPr>
          <w:rFonts w:ascii="Arial" w:hAnsi="Arial"/>
          <w:b/>
        </w:rPr>
        <w:t>Date</w:t>
      </w:r>
      <w:r>
        <w:rPr>
          <w:rFonts w:ascii="Arial" w:hAnsi="Arial"/>
        </w:rPr>
        <w:t xml:space="preserve">, on or immediately prior to the </w:t>
      </w:r>
      <w:r>
        <w:rPr>
          <w:rFonts w:ascii="Arial" w:hAnsi="Arial"/>
          <w:b/>
        </w:rPr>
        <w:t>Transfer Date</w:t>
      </w:r>
      <w:r>
        <w:rPr>
          <w:rFonts w:ascii="Arial" w:hAnsi="Arial"/>
        </w:rPr>
        <w:t xml:space="preserve"> a </w:t>
      </w:r>
      <w:r>
        <w:rPr>
          <w:rFonts w:ascii="Arial" w:hAnsi="Arial"/>
          <w:b/>
        </w:rPr>
        <w:t>User’s Equipment</w:t>
      </w:r>
      <w:r>
        <w:rPr>
          <w:rFonts w:ascii="Arial" w:hAnsi="Arial"/>
        </w:rPr>
        <w:t xml:space="preserve"> subject to a </w:t>
      </w:r>
      <w:r>
        <w:rPr>
          <w:rFonts w:ascii="Arial" w:hAnsi="Arial"/>
          <w:b/>
        </w:rPr>
        <w:t>Bilateral Embedded Generation Agreement</w:t>
      </w:r>
      <w:r>
        <w:rPr>
          <w:rFonts w:ascii="Arial" w:hAnsi="Arial"/>
        </w:rPr>
        <w:t xml:space="preserve"> has any of the following technical attributes or facilities: </w:t>
      </w:r>
    </w:p>
    <w:p w14:paraId="7FFE1F1C" w14:textId="77777777" w:rsidR="00B24C90" w:rsidRDefault="00B24C90">
      <w:pPr>
        <w:pStyle w:val="clauseindent"/>
        <w:ind w:left="2268" w:hanging="566"/>
        <w:rPr>
          <w:rFonts w:ascii="Arial" w:hAnsi="Arial"/>
        </w:rPr>
      </w:pPr>
      <w:r>
        <w:rPr>
          <w:rFonts w:ascii="Arial" w:hAnsi="Arial"/>
        </w:rPr>
        <w:t>(a)</w:t>
      </w:r>
      <w:r>
        <w:rPr>
          <w:rFonts w:ascii="Arial" w:hAnsi="Arial"/>
        </w:rPr>
        <w:tab/>
        <w:t>control arrangements</w:t>
      </w:r>
    </w:p>
    <w:p w14:paraId="52FC6C4F" w14:textId="77777777" w:rsidR="00B24C90" w:rsidRDefault="00B24C90">
      <w:pPr>
        <w:pStyle w:val="clauseindent"/>
        <w:ind w:left="2268" w:hanging="566"/>
        <w:rPr>
          <w:rFonts w:ascii="Arial" w:hAnsi="Arial"/>
        </w:rPr>
      </w:pPr>
      <w:r>
        <w:rPr>
          <w:rFonts w:ascii="Arial" w:hAnsi="Arial"/>
        </w:rPr>
        <w:t>(b)</w:t>
      </w:r>
      <w:r>
        <w:rPr>
          <w:rFonts w:ascii="Arial" w:hAnsi="Arial"/>
        </w:rPr>
        <w:tab/>
        <w:t>voltage and current signals for system monitoring</w:t>
      </w:r>
    </w:p>
    <w:p w14:paraId="38D3E559" w14:textId="77777777" w:rsidR="00B24C90" w:rsidRDefault="00B24C90">
      <w:pPr>
        <w:pStyle w:val="clauseindent"/>
        <w:ind w:left="2268" w:hanging="566"/>
        <w:rPr>
          <w:rFonts w:ascii="Arial" w:hAnsi="Arial"/>
        </w:rPr>
      </w:pPr>
      <w:r>
        <w:rPr>
          <w:rFonts w:ascii="Arial" w:hAnsi="Arial"/>
        </w:rPr>
        <w:t>(c)</w:t>
      </w:r>
      <w:r>
        <w:rPr>
          <w:rFonts w:ascii="Arial" w:hAnsi="Arial"/>
        </w:rPr>
        <w:tab/>
        <w:t>control telephony</w:t>
      </w:r>
    </w:p>
    <w:p w14:paraId="34124839" w14:textId="77777777" w:rsidR="00B24C90" w:rsidRDefault="00B24C90">
      <w:pPr>
        <w:pStyle w:val="clauseindent"/>
        <w:ind w:left="2268" w:hanging="566"/>
        <w:rPr>
          <w:rFonts w:ascii="Arial" w:hAnsi="Arial"/>
        </w:rPr>
      </w:pPr>
      <w:r>
        <w:rPr>
          <w:rFonts w:ascii="Arial" w:hAnsi="Arial"/>
        </w:rPr>
        <w:t>(d)</w:t>
      </w:r>
      <w:r>
        <w:rPr>
          <w:rFonts w:ascii="Arial" w:hAnsi="Arial"/>
        </w:rPr>
        <w:tab/>
        <w:t>operational metering</w:t>
      </w:r>
    </w:p>
    <w:p w14:paraId="3C6971B9" w14:textId="77777777" w:rsidR="00B24C90" w:rsidRDefault="00B24C90">
      <w:pPr>
        <w:pStyle w:val="clauseindent"/>
        <w:spacing w:after="360"/>
        <w:ind w:left="1701"/>
        <w:jc w:val="both"/>
        <w:rPr>
          <w:rFonts w:ascii="Arial" w:hAnsi="Arial"/>
        </w:rPr>
      </w:pPr>
      <w:r>
        <w:rPr>
          <w:rFonts w:ascii="Arial" w:hAnsi="Arial"/>
        </w:rPr>
        <w:t xml:space="preserve">the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use all reasonable endeavours to ensure that during the period of such </w:t>
      </w:r>
      <w:r>
        <w:rPr>
          <w:rFonts w:ascii="Arial" w:hAnsi="Arial"/>
          <w:b/>
        </w:rPr>
        <w:t>Bilateral Agreement</w:t>
      </w:r>
      <w:r>
        <w:rPr>
          <w:rFonts w:ascii="Arial" w:hAnsi="Arial"/>
        </w:rPr>
        <w:t xml:space="preserve"> the </w:t>
      </w:r>
      <w:r>
        <w:rPr>
          <w:rFonts w:ascii="Arial" w:hAnsi="Arial"/>
          <w:b/>
        </w:rPr>
        <w:t>User's Equipment</w:t>
      </w:r>
      <w:r>
        <w:rPr>
          <w:rFonts w:ascii="Arial" w:hAnsi="Arial"/>
        </w:rPr>
        <w:t xml:space="preserve"> which is subject to that </w:t>
      </w:r>
      <w:r>
        <w:rPr>
          <w:rFonts w:ascii="Arial" w:hAnsi="Arial"/>
          <w:b/>
        </w:rPr>
        <w:t xml:space="preserve">Bilateral Agreement </w:t>
      </w:r>
      <w:r>
        <w:rPr>
          <w:rFonts w:ascii="Arial" w:hAnsi="Arial"/>
        </w:rPr>
        <w:t xml:space="preserve">retains such technical attributes or facilities provided always that if the </w:t>
      </w:r>
      <w:r>
        <w:rPr>
          <w:rFonts w:ascii="Arial" w:hAnsi="Arial"/>
          <w:b/>
        </w:rPr>
        <w:t>User</w:t>
      </w:r>
      <w:r>
        <w:rPr>
          <w:rFonts w:ascii="Arial" w:hAnsi="Arial"/>
        </w:rPr>
        <w:t xml:space="preserve"> wishes to modify, alter or otherwise change the same or their operation it may do so by following the procedures relating to a </w:t>
      </w:r>
      <w:r>
        <w:rPr>
          <w:rFonts w:ascii="Arial" w:hAnsi="Arial"/>
          <w:b/>
        </w:rPr>
        <w:t>Modification</w:t>
      </w:r>
      <w:r>
        <w:rPr>
          <w:rFonts w:ascii="Arial" w:hAnsi="Arial"/>
        </w:rPr>
        <w:t xml:space="preserve"> in accordance with the </w:t>
      </w:r>
      <w:r>
        <w:rPr>
          <w:rFonts w:ascii="Arial" w:hAnsi="Arial"/>
          <w:b/>
        </w:rPr>
        <w:t>CUSC</w:t>
      </w:r>
      <w:r>
        <w:rPr>
          <w:rFonts w:ascii="Arial" w:hAnsi="Arial"/>
        </w:rPr>
        <w:t>.</w:t>
      </w:r>
    </w:p>
    <w:p w14:paraId="343C96D5" w14:textId="77777777" w:rsidR="00B24C90" w:rsidRDefault="00B24C90">
      <w:pPr>
        <w:pStyle w:val="clauseindent"/>
        <w:spacing w:after="360"/>
        <w:ind w:left="0"/>
        <w:jc w:val="center"/>
        <w:rPr>
          <w:rFonts w:ascii="Arial" w:hAnsi="Arial"/>
        </w:rPr>
      </w:pPr>
      <w:r>
        <w:rPr>
          <w:rFonts w:ascii="Arial" w:hAnsi="Arial"/>
          <w:b/>
          <w:u w:val="single"/>
        </w:rPr>
        <w:t>PART IB - GENERAL - SUPPLY</w:t>
      </w:r>
    </w:p>
    <w:p w14:paraId="13732DF1" w14:textId="77777777" w:rsidR="00B24C90" w:rsidRDefault="00B24C90" w:rsidP="00BC2E4D">
      <w:pPr>
        <w:pStyle w:val="clauseindent"/>
        <w:spacing w:after="360"/>
        <w:jc w:val="both"/>
        <w:rPr>
          <w:rFonts w:ascii="Arial" w:hAnsi="Arial"/>
          <w:b/>
          <w:u w:val="single"/>
        </w:rPr>
      </w:pPr>
      <w:r>
        <w:rPr>
          <w:rFonts w:ascii="Arial" w:hAnsi="Arial"/>
        </w:rPr>
        <w:t xml:space="preserve">This Part IB deals with rights and obligations relating to </w:t>
      </w:r>
      <w:r>
        <w:rPr>
          <w:rFonts w:ascii="Arial" w:hAnsi="Arial"/>
          <w:b/>
        </w:rPr>
        <w:t>Suppliers</w:t>
      </w:r>
      <w:r>
        <w:rPr>
          <w:rFonts w:ascii="Arial" w:hAnsi="Arial"/>
        </w:rPr>
        <w:t xml:space="preserve"> generally and, in relation to certain provisions, to </w:t>
      </w:r>
      <w:r>
        <w:rPr>
          <w:rFonts w:ascii="Arial" w:hAnsi="Arial"/>
          <w:b/>
        </w:rPr>
        <w:t>Suppliers</w:t>
      </w:r>
      <w:r>
        <w:rPr>
          <w:rFonts w:ascii="Arial" w:hAnsi="Arial"/>
        </w:rPr>
        <w:t xml:space="preserve"> supplying </w:t>
      </w:r>
      <w:r>
        <w:rPr>
          <w:rFonts w:ascii="Arial" w:hAnsi="Arial"/>
          <w:b/>
        </w:rPr>
        <w:t>Non-Embedded Customers</w:t>
      </w:r>
      <w:r>
        <w:rPr>
          <w:rFonts w:ascii="Arial" w:hAnsi="Arial"/>
        </w:rPr>
        <w:t>.  References to “</w:t>
      </w:r>
      <w:r>
        <w:rPr>
          <w:rFonts w:ascii="Arial" w:hAnsi="Arial"/>
          <w:b/>
        </w:rPr>
        <w:t>User</w:t>
      </w:r>
      <w:r>
        <w:rPr>
          <w:rFonts w:ascii="Arial" w:hAnsi="Arial"/>
        </w:rPr>
        <w:t>” in this Part IB should be construed accordingly.</w:t>
      </w:r>
    </w:p>
    <w:p w14:paraId="44B631BF" w14:textId="77777777" w:rsidR="00B24C90" w:rsidRDefault="00B24C90" w:rsidP="00BC2E4D">
      <w:pPr>
        <w:pStyle w:val="Heading3"/>
        <w:keepNext/>
        <w:ind w:hanging="851"/>
        <w:rPr>
          <w:rFonts w:ascii="Arial" w:hAnsi="Arial"/>
          <w:b/>
        </w:rPr>
      </w:pPr>
      <w:r>
        <w:rPr>
          <w:rFonts w:ascii="Arial" w:hAnsi="Arial"/>
          <w:b/>
        </w:rPr>
        <w:t xml:space="preserve">RIGHTS TO USE THE </w:t>
      </w:r>
      <w:r w:rsidR="00BC2E4D">
        <w:rPr>
          <w:rFonts w:ascii="Arial" w:hAnsi="Arial"/>
          <w:b/>
        </w:rPr>
        <w:t>NATIONAL ELECTRICITY TRANSMISSION</w:t>
      </w:r>
      <w:r>
        <w:rPr>
          <w:rFonts w:ascii="Arial" w:hAnsi="Arial"/>
          <w:b/>
        </w:rPr>
        <w:t xml:space="preserve"> SYSTEM</w:t>
      </w:r>
    </w:p>
    <w:p w14:paraId="1C9F32E6" w14:textId="77777777" w:rsidR="00B24C90" w:rsidRDefault="00B24C90" w:rsidP="00047910">
      <w:pPr>
        <w:pStyle w:val="Heading4"/>
        <w:ind w:hanging="851"/>
        <w:jc w:val="both"/>
        <w:rPr>
          <w:rFonts w:ascii="Arial" w:hAnsi="Arial"/>
        </w:rPr>
      </w:pPr>
      <w:r>
        <w:rPr>
          <w:rFonts w:ascii="Arial" w:hAnsi="Arial"/>
        </w:rPr>
        <w:t xml:space="preserve">Subject to the other provisions of the </w:t>
      </w:r>
      <w:r>
        <w:rPr>
          <w:rFonts w:ascii="Arial" w:hAnsi="Arial"/>
          <w:b/>
        </w:rPr>
        <w:t>CUSC</w:t>
      </w:r>
      <w:r>
        <w:rPr>
          <w:rFonts w:ascii="Arial" w:hAnsi="Arial"/>
        </w:rPr>
        <w:t xml:space="preserve"> and the </w:t>
      </w:r>
      <w:r>
        <w:rPr>
          <w:rFonts w:ascii="Arial" w:hAnsi="Arial"/>
          <w:b/>
        </w:rPr>
        <w:t>Grid Code</w:t>
      </w:r>
      <w:r>
        <w:rPr>
          <w:rFonts w:ascii="Arial" w:hAnsi="Arial"/>
        </w:rPr>
        <w:t xml:space="preserve">, each </w:t>
      </w:r>
      <w:r>
        <w:rPr>
          <w:rFonts w:ascii="Arial" w:hAnsi="Arial"/>
          <w:b/>
        </w:rPr>
        <w:t>User</w:t>
      </w:r>
      <w:r>
        <w:rPr>
          <w:rFonts w:ascii="Arial" w:hAnsi="Arial"/>
        </w:rPr>
        <w:t xml:space="preserve">, as between </w:t>
      </w:r>
      <w:r>
        <w:rPr>
          <w:rFonts w:ascii="Arial" w:hAnsi="Arial"/>
          <w:b/>
        </w:rPr>
        <w:t xml:space="preserve">The Company </w:t>
      </w:r>
      <w:r>
        <w:rPr>
          <w:rFonts w:ascii="Arial" w:hAnsi="Arial"/>
        </w:rPr>
        <w:t xml:space="preserve"> and that </w:t>
      </w:r>
      <w:r>
        <w:rPr>
          <w:rFonts w:ascii="Arial" w:hAnsi="Arial"/>
          <w:b/>
        </w:rPr>
        <w:t>User</w:t>
      </w:r>
      <w:r>
        <w:rPr>
          <w:rFonts w:ascii="Arial" w:hAnsi="Arial"/>
        </w:rPr>
        <w:t xml:space="preserve">, may take supplies of power from the </w:t>
      </w:r>
      <w:r w:rsidR="00BC2E4D">
        <w:rPr>
          <w:rFonts w:ascii="Arial" w:hAnsi="Arial"/>
          <w:b/>
        </w:rPr>
        <w:t>National Electricity Transmission</w:t>
      </w:r>
      <w:r>
        <w:rPr>
          <w:rFonts w:ascii="Arial" w:hAnsi="Arial"/>
          <w:b/>
        </w:rPr>
        <w:t xml:space="preserve"> System</w:t>
      </w:r>
      <w:r>
        <w:rPr>
          <w:rFonts w:ascii="Arial" w:hAnsi="Arial"/>
        </w:rPr>
        <w:t>.</w:t>
      </w:r>
    </w:p>
    <w:p w14:paraId="2270521C" w14:textId="57263AC4" w:rsidR="00B24C90" w:rsidRDefault="00B24C90" w:rsidP="00047910">
      <w:pPr>
        <w:pStyle w:val="Heading4"/>
        <w:ind w:hanging="851"/>
        <w:jc w:val="both"/>
        <w:rPr>
          <w:rFonts w:ascii="Arial" w:hAnsi="Arial"/>
        </w:rPr>
      </w:pPr>
      <w:r>
        <w:rPr>
          <w:rFonts w:ascii="Arial" w:hAnsi="Arial"/>
        </w:rPr>
        <w:t xml:space="preserve">Subject to the provisions of the </w:t>
      </w:r>
      <w:r>
        <w:rPr>
          <w:rFonts w:ascii="Arial" w:hAnsi="Arial"/>
          <w:b/>
        </w:rPr>
        <w:t>CUSC</w:t>
      </w:r>
      <w:r>
        <w:rPr>
          <w:rFonts w:ascii="Arial" w:hAnsi="Arial"/>
        </w:rPr>
        <w:t xml:space="preserve"> and the </w:t>
      </w:r>
      <w:r>
        <w:rPr>
          <w:rFonts w:ascii="Arial" w:hAnsi="Arial"/>
          <w:b/>
        </w:rPr>
        <w:t>Grid</w:t>
      </w:r>
      <w:r>
        <w:rPr>
          <w:rFonts w:ascii="Arial" w:hAnsi="Arial"/>
        </w:rPr>
        <w:t xml:space="preserve"> </w:t>
      </w:r>
      <w:r>
        <w:rPr>
          <w:rFonts w:ascii="Arial" w:hAnsi="Arial"/>
          <w:b/>
        </w:rPr>
        <w:t>Code</w:t>
      </w:r>
      <w:r>
        <w:rPr>
          <w:rFonts w:ascii="Arial" w:hAnsi="Arial"/>
        </w:rPr>
        <w:t xml:space="preserve">, </w:t>
      </w:r>
      <w:r>
        <w:rPr>
          <w:rFonts w:ascii="Arial" w:hAnsi="Arial"/>
          <w:b/>
        </w:rPr>
        <w:t xml:space="preserve">The Company </w:t>
      </w:r>
      <w:r>
        <w:rPr>
          <w:rFonts w:ascii="Arial" w:hAnsi="Arial"/>
        </w:rPr>
        <w:t xml:space="preserve">shall, as between </w:t>
      </w:r>
      <w:r>
        <w:rPr>
          <w:rFonts w:ascii="Arial" w:hAnsi="Arial"/>
          <w:b/>
        </w:rPr>
        <w:t xml:space="preserve">The Company  </w:t>
      </w:r>
      <w:r>
        <w:rPr>
          <w:rFonts w:ascii="Arial" w:hAnsi="Arial"/>
        </w:rPr>
        <w:t xml:space="preserve">and that </w:t>
      </w:r>
      <w:r>
        <w:rPr>
          <w:rFonts w:ascii="Arial" w:hAnsi="Arial"/>
          <w:b/>
        </w:rPr>
        <w:t xml:space="preserve">User, </w:t>
      </w:r>
      <w:r>
        <w:rPr>
          <w:rFonts w:ascii="Arial" w:hAnsi="Arial"/>
        </w:rPr>
        <w:t xml:space="preserve">transport a supply of power through the </w:t>
      </w:r>
      <w:r w:rsidR="00BC2E4D">
        <w:rPr>
          <w:rFonts w:ascii="Arial" w:hAnsi="Arial"/>
          <w:b/>
        </w:rPr>
        <w:t>National Electricity Transmission</w:t>
      </w:r>
      <w:r>
        <w:rPr>
          <w:rFonts w:ascii="Arial" w:hAnsi="Arial"/>
          <w:b/>
        </w:rPr>
        <w:t xml:space="preserve"> System </w:t>
      </w:r>
      <w:r>
        <w:rPr>
          <w:rFonts w:ascii="Arial" w:hAnsi="Arial"/>
        </w:rPr>
        <w:t xml:space="preserve">to the level forecast by the </w:t>
      </w:r>
      <w:r>
        <w:rPr>
          <w:rFonts w:ascii="Arial" w:hAnsi="Arial"/>
          <w:b/>
        </w:rPr>
        <w:t xml:space="preserve">User </w:t>
      </w:r>
      <w:r>
        <w:rPr>
          <w:rFonts w:ascii="Arial" w:hAnsi="Arial"/>
        </w:rPr>
        <w:t xml:space="preserve">from time to time pursuant to the </w:t>
      </w:r>
      <w:r>
        <w:rPr>
          <w:rFonts w:ascii="Arial" w:hAnsi="Arial"/>
          <w:b/>
        </w:rPr>
        <w:t>Data</w:t>
      </w:r>
      <w:r>
        <w:rPr>
          <w:rFonts w:ascii="Arial" w:hAnsi="Arial"/>
        </w:rPr>
        <w:t xml:space="preserve"> </w:t>
      </w:r>
      <w:r>
        <w:rPr>
          <w:rFonts w:ascii="Arial" w:hAnsi="Arial"/>
          <w:b/>
        </w:rPr>
        <w:t>Requirements</w:t>
      </w:r>
      <w:r>
        <w:rPr>
          <w:rFonts w:ascii="Arial" w:hAnsi="Arial"/>
        </w:rPr>
        <w:t xml:space="preserve"> set out in Part IIB of this Section 3 submitted by that </w:t>
      </w:r>
      <w:r>
        <w:rPr>
          <w:rFonts w:ascii="Arial" w:hAnsi="Arial"/>
          <w:b/>
        </w:rPr>
        <w:t>User</w:t>
      </w:r>
      <w:r>
        <w:rPr>
          <w:rFonts w:ascii="Arial" w:hAnsi="Arial"/>
        </w:rPr>
        <w:t xml:space="preserve"> together with such margin as </w:t>
      </w:r>
      <w:r>
        <w:rPr>
          <w:rFonts w:ascii="Arial" w:hAnsi="Arial"/>
          <w:b/>
        </w:rPr>
        <w:t xml:space="preserve">The Company </w:t>
      </w:r>
      <w:r>
        <w:rPr>
          <w:rFonts w:ascii="Arial" w:hAnsi="Arial"/>
        </w:rPr>
        <w:t xml:space="preserve">shall in its reasonable opinion consider necessary having due regard to </w:t>
      </w:r>
      <w:r>
        <w:rPr>
          <w:rFonts w:ascii="Arial" w:hAnsi="Arial"/>
          <w:b/>
        </w:rPr>
        <w:t xml:space="preserve">The Company 's </w:t>
      </w:r>
      <w:r>
        <w:rPr>
          <w:rFonts w:ascii="Arial" w:hAnsi="Arial"/>
        </w:rPr>
        <w:t xml:space="preserve">duties under the </w:t>
      </w:r>
      <w:r w:rsidR="003A4329">
        <w:rPr>
          <w:rFonts w:ascii="Arial" w:hAnsi="Arial"/>
          <w:b/>
        </w:rPr>
        <w:t xml:space="preserve">ESO </w:t>
      </w:r>
      <w:r>
        <w:rPr>
          <w:rFonts w:ascii="Arial" w:hAnsi="Arial"/>
          <w:b/>
        </w:rPr>
        <w:t xml:space="preserve">Licence </w:t>
      </w:r>
      <w:r>
        <w:rPr>
          <w:rFonts w:ascii="Arial" w:hAnsi="Arial"/>
        </w:rPr>
        <w:t xml:space="preserve"> except to the extent (if any) that </w:t>
      </w:r>
      <w:r>
        <w:rPr>
          <w:rFonts w:ascii="Arial" w:hAnsi="Arial"/>
          <w:b/>
        </w:rPr>
        <w:t xml:space="preserve">The Company </w:t>
      </w:r>
      <w:r>
        <w:rPr>
          <w:rFonts w:ascii="Arial" w:hAnsi="Arial"/>
        </w:rPr>
        <w:t xml:space="preserve">is prevented from doing so by transmission constraints or by insufficiency of generation which, in either case, could not have been avoided by the exercise of </w:t>
      </w:r>
      <w:r>
        <w:rPr>
          <w:rFonts w:ascii="Arial" w:hAnsi="Arial"/>
          <w:b/>
        </w:rPr>
        <w:t xml:space="preserve">Good Industry Practice </w:t>
      </w:r>
      <w:r>
        <w:rPr>
          <w:rFonts w:ascii="Arial" w:hAnsi="Arial"/>
        </w:rPr>
        <w:t xml:space="preserve">by </w:t>
      </w:r>
      <w:r>
        <w:rPr>
          <w:rFonts w:ascii="Arial" w:hAnsi="Arial"/>
          <w:b/>
        </w:rPr>
        <w:t>The Company</w:t>
      </w:r>
      <w:r>
        <w:rPr>
          <w:rFonts w:ascii="Arial" w:hAnsi="Arial"/>
        </w:rPr>
        <w:t>.</w:t>
      </w:r>
    </w:p>
    <w:p w14:paraId="4A0ACA9F" w14:textId="77777777" w:rsidR="00B24C90" w:rsidRDefault="00B24C90" w:rsidP="00047910">
      <w:pPr>
        <w:pStyle w:val="Heading4"/>
        <w:ind w:hanging="851"/>
        <w:jc w:val="both"/>
        <w:rPr>
          <w:rFonts w:ascii="Arial" w:hAnsi="Arial"/>
        </w:rPr>
      </w:pPr>
      <w:r>
        <w:rPr>
          <w:rFonts w:ascii="Arial" w:hAnsi="Arial"/>
        </w:rPr>
        <w:t xml:space="preserve">Subject to the provisions of the </w:t>
      </w:r>
      <w:r>
        <w:rPr>
          <w:rFonts w:ascii="Arial" w:hAnsi="Arial"/>
          <w:b/>
        </w:rPr>
        <w:t>Grid Code</w:t>
      </w:r>
      <w:r>
        <w:rPr>
          <w:rFonts w:ascii="Arial" w:hAnsi="Arial"/>
        </w:rPr>
        <w:t>,</w:t>
      </w:r>
      <w:r>
        <w:rPr>
          <w:rFonts w:ascii="Arial" w:hAnsi="Arial"/>
          <w:b/>
        </w:rPr>
        <w:t xml:space="preserve"> The Company </w:t>
      </w:r>
      <w:r>
        <w:rPr>
          <w:rFonts w:ascii="Arial" w:hAnsi="Arial"/>
        </w:rPr>
        <w:t xml:space="preserve">shall be entitled to plan and execute outages of parts of the </w:t>
      </w:r>
      <w:r w:rsidR="00BC2E4D">
        <w:rPr>
          <w:rFonts w:ascii="Arial" w:hAnsi="Arial"/>
          <w:b/>
        </w:rPr>
        <w:t>National Electricity Transmission</w:t>
      </w:r>
      <w:r>
        <w:rPr>
          <w:rFonts w:ascii="Arial" w:hAnsi="Arial"/>
          <w:b/>
        </w:rPr>
        <w:t xml:space="preserve"> System</w:t>
      </w:r>
      <w:r>
        <w:rPr>
          <w:rFonts w:ascii="Arial" w:hAnsi="Arial"/>
        </w:rPr>
        <w:t xml:space="preserve"> or </w:t>
      </w:r>
      <w:r>
        <w:rPr>
          <w:rFonts w:ascii="Arial" w:hAnsi="Arial"/>
          <w:b/>
        </w:rPr>
        <w:t>Transmission Plant</w:t>
      </w:r>
      <w:r>
        <w:rPr>
          <w:rFonts w:ascii="Arial" w:hAnsi="Arial"/>
        </w:rPr>
        <w:t xml:space="preserve"> or </w:t>
      </w:r>
      <w:r>
        <w:rPr>
          <w:rFonts w:ascii="Arial" w:hAnsi="Arial"/>
          <w:b/>
        </w:rPr>
        <w:t>Transmission Apparatus</w:t>
      </w:r>
      <w:r>
        <w:rPr>
          <w:rFonts w:ascii="Arial" w:hAnsi="Arial"/>
        </w:rPr>
        <w:t xml:space="preserve"> at any time and from time to time.</w:t>
      </w:r>
    </w:p>
    <w:p w14:paraId="1B0C166C" w14:textId="77777777" w:rsidR="00B24C90" w:rsidRDefault="00065502" w:rsidP="00BC2E4D">
      <w:pPr>
        <w:pStyle w:val="Heading3"/>
        <w:keepNext/>
        <w:ind w:hanging="851"/>
        <w:rPr>
          <w:rFonts w:ascii="Arial" w:hAnsi="Arial"/>
          <w:b/>
        </w:rPr>
      </w:pPr>
      <w:r>
        <w:rPr>
          <w:rFonts w:ascii="Arial" w:hAnsi="Arial"/>
          <w:b/>
        </w:rPr>
        <w:t xml:space="preserve"> </w:t>
      </w:r>
      <w:r w:rsidR="00B24C90">
        <w:rPr>
          <w:rFonts w:ascii="Arial" w:hAnsi="Arial"/>
          <w:b/>
        </w:rPr>
        <w:t xml:space="preserve">SUPPLIER CUSTOMER DETAILS </w:t>
      </w:r>
    </w:p>
    <w:p w14:paraId="39C4ECD9" w14:textId="77777777" w:rsidR="00B24C90" w:rsidRDefault="00B24C90" w:rsidP="00BC2E4D">
      <w:pPr>
        <w:pStyle w:val="Heading4"/>
        <w:ind w:hanging="709"/>
        <w:jc w:val="both"/>
        <w:rPr>
          <w:rFonts w:ascii="Arial" w:hAnsi="Arial"/>
        </w:rPr>
      </w:pPr>
      <w:r>
        <w:rPr>
          <w:rFonts w:ascii="Arial" w:hAnsi="Arial"/>
        </w:rPr>
        <w:t xml:space="preserve">Each </w:t>
      </w:r>
      <w:r>
        <w:rPr>
          <w:rFonts w:ascii="Arial" w:hAnsi="Arial"/>
          <w:b/>
        </w:rPr>
        <w:t>User</w:t>
      </w:r>
      <w:r>
        <w:rPr>
          <w:rFonts w:ascii="Arial" w:hAnsi="Arial"/>
        </w:rPr>
        <w:t xml:space="preserve"> shall, as between </w:t>
      </w:r>
      <w:r>
        <w:rPr>
          <w:rFonts w:ascii="Arial" w:hAnsi="Arial"/>
          <w:b/>
        </w:rPr>
        <w:t>The Company</w:t>
      </w:r>
      <w:r>
        <w:rPr>
          <w:rFonts w:ascii="Arial" w:hAnsi="Arial"/>
        </w:rPr>
        <w:t xml:space="preserve">  and that </w:t>
      </w:r>
      <w:r>
        <w:rPr>
          <w:rFonts w:ascii="Arial" w:hAnsi="Arial"/>
          <w:b/>
        </w:rPr>
        <w:t>User</w:t>
      </w:r>
      <w:r>
        <w:rPr>
          <w:rFonts w:ascii="Arial" w:hAnsi="Arial"/>
        </w:rPr>
        <w:t xml:space="preserve">, give written notice to </w:t>
      </w:r>
      <w:r>
        <w:rPr>
          <w:rFonts w:ascii="Arial" w:hAnsi="Arial"/>
          <w:b/>
        </w:rPr>
        <w:t>The Company</w:t>
      </w:r>
      <w:r>
        <w:rPr>
          <w:rFonts w:ascii="Arial" w:hAnsi="Arial"/>
        </w:rPr>
        <w:t xml:space="preserve"> of the following details of all exit points from time to time in existence between any </w:t>
      </w:r>
      <w:r>
        <w:rPr>
          <w:rFonts w:ascii="Arial" w:hAnsi="Arial"/>
          <w:b/>
        </w:rPr>
        <w:t>Distribution</w:t>
      </w:r>
      <w:r>
        <w:rPr>
          <w:rFonts w:ascii="Arial" w:hAnsi="Arial"/>
        </w:rPr>
        <w:t xml:space="preserve"> </w:t>
      </w:r>
      <w:r>
        <w:rPr>
          <w:rFonts w:ascii="Arial" w:hAnsi="Arial"/>
          <w:b/>
        </w:rPr>
        <w:t>System</w:t>
      </w:r>
      <w:r>
        <w:rPr>
          <w:rFonts w:ascii="Arial" w:hAnsi="Arial"/>
        </w:rPr>
        <w:t xml:space="preserve"> and the </w:t>
      </w:r>
      <w:r>
        <w:rPr>
          <w:rFonts w:ascii="Arial" w:hAnsi="Arial"/>
          <w:b/>
        </w:rPr>
        <w:t>User’s</w:t>
      </w:r>
      <w:r>
        <w:rPr>
          <w:rFonts w:ascii="Arial" w:hAnsi="Arial"/>
        </w:rPr>
        <w:t xml:space="preserve"> customer:-</w:t>
      </w:r>
    </w:p>
    <w:p w14:paraId="52BF22D6" w14:textId="77777777" w:rsidR="00B24C90" w:rsidRDefault="00B24C90" w:rsidP="00BC2E4D">
      <w:pPr>
        <w:pStyle w:val="Heading5"/>
        <w:ind w:left="2268" w:hanging="648"/>
        <w:jc w:val="both"/>
        <w:rPr>
          <w:rFonts w:ascii="Arial" w:hAnsi="Arial"/>
        </w:rPr>
      </w:pPr>
      <w:r>
        <w:rPr>
          <w:rFonts w:ascii="Arial" w:hAnsi="Arial"/>
        </w:rPr>
        <w:t xml:space="preserve">the electrical location and nomenclature of the </w:t>
      </w:r>
      <w:r>
        <w:rPr>
          <w:rFonts w:ascii="Arial" w:hAnsi="Arial"/>
          <w:b/>
        </w:rPr>
        <w:t>Energy Metering</w:t>
      </w:r>
      <w:r>
        <w:rPr>
          <w:rFonts w:ascii="Arial" w:hAnsi="Arial"/>
        </w:rPr>
        <w:t xml:space="preserve"> </w:t>
      </w:r>
      <w:r>
        <w:rPr>
          <w:rFonts w:ascii="Arial" w:hAnsi="Arial"/>
          <w:b/>
        </w:rPr>
        <w:t>Equipment</w:t>
      </w:r>
      <w:r>
        <w:rPr>
          <w:rFonts w:ascii="Arial" w:hAnsi="Arial"/>
        </w:rPr>
        <w:t xml:space="preserve"> installed in relation to each such customer;</w:t>
      </w:r>
    </w:p>
    <w:p w14:paraId="09A85C10" w14:textId="77777777" w:rsidR="00B24C90" w:rsidRDefault="00B24C90" w:rsidP="00BC2E4D">
      <w:pPr>
        <w:pStyle w:val="Heading5"/>
        <w:ind w:left="2268" w:hanging="648"/>
        <w:jc w:val="both"/>
        <w:rPr>
          <w:rFonts w:ascii="Arial" w:hAnsi="Arial"/>
        </w:rPr>
      </w:pPr>
      <w:r>
        <w:rPr>
          <w:rFonts w:ascii="Arial" w:hAnsi="Arial"/>
        </w:rPr>
        <w:t xml:space="preserve">the identity of the operator of the </w:t>
      </w:r>
      <w:r>
        <w:rPr>
          <w:rFonts w:ascii="Arial" w:hAnsi="Arial"/>
          <w:b/>
        </w:rPr>
        <w:t>Distribution System</w:t>
      </w:r>
      <w:r>
        <w:rPr>
          <w:rFonts w:ascii="Arial" w:hAnsi="Arial"/>
        </w:rPr>
        <w:t xml:space="preserve"> to which such customers are connected;</w:t>
      </w:r>
    </w:p>
    <w:p w14:paraId="1AE09001" w14:textId="77777777" w:rsidR="00B24C90" w:rsidRDefault="00B24C90" w:rsidP="00BC2E4D">
      <w:pPr>
        <w:pStyle w:val="Heading5"/>
        <w:ind w:left="2268" w:hanging="648"/>
        <w:jc w:val="both"/>
        <w:rPr>
          <w:rFonts w:ascii="Arial" w:hAnsi="Arial"/>
        </w:rPr>
      </w:pPr>
      <w:r>
        <w:rPr>
          <w:rFonts w:ascii="Arial" w:hAnsi="Arial"/>
        </w:rPr>
        <w:t xml:space="preserve">the </w:t>
      </w:r>
      <w:r>
        <w:rPr>
          <w:rFonts w:ascii="Arial" w:hAnsi="Arial"/>
          <w:b/>
        </w:rPr>
        <w:t>Grid Supply Point</w:t>
      </w:r>
      <w:r>
        <w:rPr>
          <w:rFonts w:ascii="Arial" w:hAnsi="Arial"/>
        </w:rPr>
        <w:t xml:space="preserve"> and </w:t>
      </w:r>
      <w:r>
        <w:rPr>
          <w:rFonts w:ascii="Arial" w:hAnsi="Arial"/>
          <w:b/>
        </w:rPr>
        <w:t>Transmission Network Use of System</w:t>
      </w:r>
      <w:r>
        <w:rPr>
          <w:rFonts w:ascii="Arial" w:hAnsi="Arial"/>
          <w:i/>
          <w:sz w:val="22"/>
        </w:rPr>
        <w:t xml:space="preserve"> </w:t>
      </w:r>
      <w:r>
        <w:rPr>
          <w:rFonts w:ascii="Arial" w:hAnsi="Arial"/>
          <w:b/>
        </w:rPr>
        <w:t>Demand Zone</w:t>
      </w:r>
      <w:r>
        <w:rPr>
          <w:rFonts w:ascii="Arial" w:hAnsi="Arial"/>
        </w:rPr>
        <w:t xml:space="preserve"> meeting the </w:t>
      </w:r>
      <w:r>
        <w:rPr>
          <w:rFonts w:ascii="Arial" w:hAnsi="Arial"/>
          <w:b/>
        </w:rPr>
        <w:t xml:space="preserve">Demand </w:t>
      </w:r>
      <w:r>
        <w:rPr>
          <w:rFonts w:ascii="Arial" w:hAnsi="Arial"/>
        </w:rPr>
        <w:t>(</w:t>
      </w:r>
      <w:r>
        <w:rPr>
          <w:rFonts w:ascii="Arial" w:hAnsi="Arial"/>
          <w:b/>
        </w:rPr>
        <w:t>Active Power</w:t>
      </w:r>
      <w:r>
        <w:rPr>
          <w:rFonts w:ascii="Arial" w:hAnsi="Arial"/>
        </w:rPr>
        <w:t>) of each customer;</w:t>
      </w:r>
    </w:p>
    <w:p w14:paraId="34014710" w14:textId="77777777" w:rsidR="00B24C90" w:rsidRDefault="00B24C90" w:rsidP="00BC2E4D">
      <w:pPr>
        <w:pStyle w:val="Heading5"/>
        <w:ind w:left="2268" w:hanging="648"/>
        <w:jc w:val="both"/>
        <w:rPr>
          <w:rFonts w:ascii="Arial" w:hAnsi="Arial"/>
        </w:rPr>
      </w:pPr>
      <w:r>
        <w:rPr>
          <w:rFonts w:ascii="Arial" w:hAnsi="Arial"/>
        </w:rPr>
        <w:t xml:space="preserve">the loss factors applying to the </w:t>
      </w:r>
      <w:r>
        <w:rPr>
          <w:rFonts w:ascii="Arial" w:hAnsi="Arial"/>
          <w:b/>
        </w:rPr>
        <w:t>Energy Metering Equipment</w:t>
      </w:r>
      <w:r>
        <w:rPr>
          <w:rFonts w:ascii="Arial" w:hAnsi="Arial"/>
        </w:rPr>
        <w:t xml:space="preserve"> installed in relation to each such customer, save where the </w:t>
      </w:r>
      <w:r>
        <w:rPr>
          <w:rFonts w:ascii="Arial" w:hAnsi="Arial"/>
          <w:b/>
        </w:rPr>
        <w:t>User’s</w:t>
      </w:r>
      <w:r>
        <w:rPr>
          <w:rFonts w:ascii="Arial" w:hAnsi="Arial"/>
        </w:rPr>
        <w:t xml:space="preserve"> customer is connected to a </w:t>
      </w:r>
      <w:r>
        <w:rPr>
          <w:rFonts w:ascii="Arial" w:hAnsi="Arial"/>
          <w:b/>
        </w:rPr>
        <w:t>Distribution System</w:t>
      </w:r>
      <w:r>
        <w:rPr>
          <w:rFonts w:ascii="Arial" w:hAnsi="Arial"/>
        </w:rPr>
        <w:t xml:space="preserve"> owned by a </w:t>
      </w:r>
      <w:r>
        <w:rPr>
          <w:rFonts w:ascii="Arial" w:hAnsi="Arial"/>
          <w:b/>
        </w:rPr>
        <w:t>Public Distribution System Operator</w:t>
      </w:r>
      <w:r>
        <w:rPr>
          <w:rFonts w:ascii="Arial" w:hAnsi="Arial"/>
        </w:rPr>
        <w:t xml:space="preserve"> in which case the </w:t>
      </w:r>
      <w:r>
        <w:rPr>
          <w:rFonts w:ascii="Arial" w:hAnsi="Arial"/>
          <w:b/>
        </w:rPr>
        <w:t xml:space="preserve">Public Distribution System Operator’s </w:t>
      </w:r>
      <w:r>
        <w:rPr>
          <w:rFonts w:ascii="Arial" w:hAnsi="Arial"/>
        </w:rPr>
        <w:t>published statement of loss factors shall apply.</w:t>
      </w:r>
    </w:p>
    <w:p w14:paraId="300FFC57" w14:textId="77777777" w:rsidR="00B24C90" w:rsidRDefault="00B24C90">
      <w:pPr>
        <w:widowControl w:val="0"/>
        <w:spacing w:after="240"/>
        <w:ind w:left="1701"/>
        <w:jc w:val="both"/>
        <w:rPr>
          <w:rFonts w:ascii="Arial" w:hAnsi="Arial"/>
        </w:rPr>
      </w:pPr>
      <w:r>
        <w:rPr>
          <w:rFonts w:ascii="Arial" w:hAnsi="Arial"/>
        </w:rPr>
        <w:t xml:space="preserve">Such written notice shall be given to </w:t>
      </w:r>
      <w:r>
        <w:rPr>
          <w:rFonts w:ascii="Arial" w:hAnsi="Arial"/>
          <w:b/>
        </w:rPr>
        <w:t>The Company</w:t>
      </w:r>
      <w:r>
        <w:rPr>
          <w:rFonts w:ascii="Arial" w:hAnsi="Arial"/>
        </w:rPr>
        <w:t xml:space="preserve"> no later than 28 days prior to the commencement or cessation of use of any such exit point.  If the </w:t>
      </w:r>
      <w:r>
        <w:rPr>
          <w:rFonts w:ascii="Arial" w:hAnsi="Arial"/>
          <w:b/>
        </w:rPr>
        <w:t>Grid Supply</w:t>
      </w:r>
      <w:r>
        <w:rPr>
          <w:rFonts w:ascii="Arial" w:hAnsi="Arial"/>
        </w:rPr>
        <w:t xml:space="preserve"> </w:t>
      </w:r>
      <w:r>
        <w:rPr>
          <w:rFonts w:ascii="Arial" w:hAnsi="Arial"/>
          <w:b/>
        </w:rPr>
        <w:t>Point</w:t>
      </w:r>
      <w:r>
        <w:rPr>
          <w:rFonts w:ascii="Arial" w:hAnsi="Arial"/>
        </w:rPr>
        <w:t xml:space="preserve"> referred to in (c) changes the </w:t>
      </w:r>
      <w:r>
        <w:rPr>
          <w:rFonts w:ascii="Arial" w:hAnsi="Arial"/>
          <w:b/>
        </w:rPr>
        <w:t>User</w:t>
      </w:r>
      <w:r>
        <w:rPr>
          <w:rFonts w:ascii="Arial" w:hAnsi="Arial"/>
        </w:rPr>
        <w:t xml:space="preserve"> shall notify </w:t>
      </w:r>
      <w:r>
        <w:rPr>
          <w:rFonts w:ascii="Arial" w:hAnsi="Arial"/>
          <w:b/>
        </w:rPr>
        <w:t>The Company</w:t>
      </w:r>
      <w:r>
        <w:rPr>
          <w:rFonts w:ascii="Arial" w:hAnsi="Arial"/>
        </w:rPr>
        <w:t xml:space="preserve"> forthwith after being notified of such change by the </w:t>
      </w:r>
      <w:r>
        <w:rPr>
          <w:rFonts w:ascii="Arial" w:hAnsi="Arial"/>
          <w:b/>
        </w:rPr>
        <w:t xml:space="preserve">Public Distribution System Operator </w:t>
      </w:r>
      <w:r>
        <w:rPr>
          <w:rFonts w:ascii="Arial" w:hAnsi="Arial"/>
        </w:rPr>
        <w:t xml:space="preserve">in question.  If </w:t>
      </w:r>
      <w:r>
        <w:rPr>
          <w:rFonts w:ascii="Arial" w:hAnsi="Arial"/>
          <w:b/>
        </w:rPr>
        <w:t>The Company’s</w:t>
      </w:r>
      <w:r>
        <w:rPr>
          <w:rFonts w:ascii="Arial" w:hAnsi="Arial"/>
        </w:rPr>
        <w:t xml:space="preserve">  basis of charging changes pursuant to the </w:t>
      </w:r>
      <w:r>
        <w:rPr>
          <w:rFonts w:ascii="Arial" w:hAnsi="Arial"/>
          <w:b/>
        </w:rPr>
        <w:t>Charging Statements</w:t>
      </w:r>
      <w:r>
        <w:rPr>
          <w:rFonts w:ascii="Arial" w:hAnsi="Arial"/>
        </w:rPr>
        <w:t xml:space="preserve"> or, subject thereto, Parts II and III below at any time, </w:t>
      </w:r>
      <w:r>
        <w:rPr>
          <w:rFonts w:ascii="Arial" w:hAnsi="Arial"/>
          <w:b/>
        </w:rPr>
        <w:t>The Company</w:t>
      </w:r>
      <w:r>
        <w:rPr>
          <w:rFonts w:ascii="Arial" w:hAnsi="Arial"/>
        </w:rPr>
        <w:t xml:space="preserve"> shall be entitled to ask for other information it reasonably requires for charging purposes under this Paragraph 3.5.</w:t>
      </w:r>
    </w:p>
    <w:p w14:paraId="7050730A" w14:textId="77777777" w:rsidR="00B24C90" w:rsidRDefault="00B24C90" w:rsidP="00BC2E4D">
      <w:pPr>
        <w:pStyle w:val="Heading4"/>
        <w:ind w:hanging="709"/>
        <w:jc w:val="both"/>
        <w:rPr>
          <w:rFonts w:ascii="Arial" w:hAnsi="Arial"/>
        </w:rPr>
      </w:pPr>
      <w:r>
        <w:rPr>
          <w:rFonts w:ascii="Arial" w:hAnsi="Arial"/>
          <w:b/>
        </w:rPr>
        <w:t>CUSC Parties</w:t>
      </w:r>
      <w:r>
        <w:rPr>
          <w:rFonts w:ascii="Arial" w:hAnsi="Arial"/>
        </w:rPr>
        <w:t xml:space="preserve"> agree that, insofar as </w:t>
      </w:r>
      <w:r>
        <w:rPr>
          <w:rFonts w:ascii="Arial" w:hAnsi="Arial"/>
          <w:b/>
        </w:rPr>
        <w:t>The Company</w:t>
      </w:r>
      <w:r>
        <w:rPr>
          <w:rFonts w:ascii="Arial" w:hAnsi="Arial"/>
        </w:rPr>
        <w:t xml:space="preserve"> has alternative reasonable means of obtaining this information then Paragraph 3.5.1 shall not apply.</w:t>
      </w:r>
    </w:p>
    <w:p w14:paraId="595A33E1" w14:textId="77777777" w:rsidR="00B24C90" w:rsidRDefault="00065502" w:rsidP="00BC2E4D">
      <w:pPr>
        <w:pStyle w:val="Heading3"/>
        <w:ind w:hanging="851"/>
        <w:rPr>
          <w:rFonts w:ascii="Arial" w:hAnsi="Arial"/>
          <w:b/>
        </w:rPr>
      </w:pPr>
      <w:bookmarkStart w:id="4" w:name="_Toc490940263"/>
      <w:r>
        <w:rPr>
          <w:rFonts w:ascii="Arial" w:hAnsi="Arial"/>
          <w:b/>
        </w:rPr>
        <w:t xml:space="preserve"> </w:t>
      </w:r>
      <w:r w:rsidR="00B24C90">
        <w:rPr>
          <w:rFonts w:ascii="Arial" w:hAnsi="Arial"/>
          <w:b/>
        </w:rPr>
        <w:t>SUPPLIERS OF NON-EMBEDDED CUSTOMERS</w:t>
      </w:r>
    </w:p>
    <w:p w14:paraId="74851248" w14:textId="77777777" w:rsidR="00B24C90" w:rsidRDefault="00B24C90" w:rsidP="00BC2E4D">
      <w:pPr>
        <w:pStyle w:val="Heading4"/>
        <w:ind w:hanging="709"/>
        <w:jc w:val="both"/>
        <w:rPr>
          <w:rFonts w:ascii="Arial" w:hAnsi="Arial"/>
        </w:rPr>
      </w:pPr>
      <w:r>
        <w:rPr>
          <w:rFonts w:ascii="Arial" w:hAnsi="Arial"/>
        </w:rPr>
        <w:t xml:space="preserve">This Paragraph 3.6 relates specifically to the position of a </w:t>
      </w:r>
      <w:r>
        <w:rPr>
          <w:rFonts w:ascii="Arial" w:hAnsi="Arial"/>
          <w:b/>
        </w:rPr>
        <w:t>Supplier</w:t>
      </w:r>
      <w:r>
        <w:rPr>
          <w:rFonts w:ascii="Arial" w:hAnsi="Arial"/>
        </w:rPr>
        <w:t xml:space="preserve"> in respect of its supply of electricity to a </w:t>
      </w:r>
      <w:r>
        <w:rPr>
          <w:rFonts w:ascii="Arial" w:hAnsi="Arial"/>
          <w:b/>
        </w:rPr>
        <w:t>Non-Embedded Customer</w:t>
      </w:r>
      <w:r>
        <w:rPr>
          <w:rFonts w:ascii="Arial" w:hAnsi="Arial"/>
        </w:rPr>
        <w:t>.  Insofar as the provisions of this Paragraph 3.6 conflict with any other provision of this Section 3 dealing with an equivalent issue, the provisions of this Paragraph 3.6 shall prevail in relation to such a category.</w:t>
      </w:r>
    </w:p>
    <w:p w14:paraId="301B424D" w14:textId="70A95D3F" w:rsidR="00B24C90" w:rsidRDefault="00B24C90" w:rsidP="00BC2E4D">
      <w:pPr>
        <w:pStyle w:val="Heading4"/>
        <w:ind w:hanging="709"/>
        <w:jc w:val="both"/>
        <w:rPr>
          <w:rFonts w:ascii="Arial" w:hAnsi="Arial"/>
        </w:rPr>
      </w:pPr>
      <w:r>
        <w:rPr>
          <w:rFonts w:ascii="Arial" w:hAnsi="Arial"/>
        </w:rPr>
        <w:t xml:space="preserve">In the case of such a </w:t>
      </w:r>
      <w:r>
        <w:rPr>
          <w:rFonts w:ascii="Arial" w:hAnsi="Arial"/>
          <w:b/>
        </w:rPr>
        <w:t>User</w:t>
      </w:r>
      <w:r>
        <w:rPr>
          <w:rFonts w:ascii="Arial" w:hAnsi="Arial"/>
        </w:rPr>
        <w:t xml:space="preserve">, subject to the provisions of the </w:t>
      </w:r>
      <w:r>
        <w:rPr>
          <w:rFonts w:ascii="Arial" w:hAnsi="Arial"/>
          <w:b/>
        </w:rPr>
        <w:t>CUSC</w:t>
      </w:r>
      <w:r>
        <w:rPr>
          <w:rFonts w:ascii="Arial" w:hAnsi="Arial"/>
        </w:rPr>
        <w:t xml:space="preserve"> and the </w:t>
      </w:r>
      <w:r>
        <w:rPr>
          <w:rFonts w:ascii="Arial" w:hAnsi="Arial"/>
          <w:b/>
        </w:rPr>
        <w:t>Grid Code</w:t>
      </w:r>
      <w:r>
        <w:rPr>
          <w:rFonts w:ascii="Arial" w:hAnsi="Arial"/>
        </w:rPr>
        <w:t xml:space="preserve">, </w:t>
      </w:r>
      <w:r>
        <w:rPr>
          <w:rFonts w:ascii="Arial" w:hAnsi="Arial"/>
          <w:b/>
        </w:rPr>
        <w:t>The Company</w:t>
      </w:r>
      <w:r>
        <w:rPr>
          <w:rFonts w:ascii="Arial" w:hAnsi="Arial"/>
        </w:rPr>
        <w:t xml:space="preserve"> shall transport a supply of power through the </w:t>
      </w:r>
      <w:r w:rsidR="00BC2E4D">
        <w:rPr>
          <w:rFonts w:ascii="Arial" w:hAnsi="Arial"/>
          <w:b/>
        </w:rPr>
        <w:t>National Electricity Transmission</w:t>
      </w:r>
      <w:r>
        <w:rPr>
          <w:rFonts w:ascii="Arial" w:hAnsi="Arial"/>
          <w:b/>
        </w:rPr>
        <w:t xml:space="preserve"> System</w:t>
      </w:r>
      <w:r>
        <w:rPr>
          <w:rFonts w:ascii="Arial" w:hAnsi="Arial"/>
        </w:rPr>
        <w:t xml:space="preserve"> to the </w:t>
      </w:r>
      <w:r>
        <w:rPr>
          <w:rFonts w:ascii="Arial" w:hAnsi="Arial"/>
          <w:b/>
        </w:rPr>
        <w:t>Connection</w:t>
      </w:r>
      <w:r>
        <w:rPr>
          <w:rFonts w:ascii="Arial" w:hAnsi="Arial"/>
        </w:rPr>
        <w:t xml:space="preserve"> </w:t>
      </w:r>
      <w:r>
        <w:rPr>
          <w:rFonts w:ascii="Arial" w:hAnsi="Arial"/>
          <w:b/>
        </w:rPr>
        <w:t>Site</w:t>
      </w:r>
      <w:r>
        <w:rPr>
          <w:rFonts w:ascii="Arial" w:hAnsi="Arial"/>
        </w:rPr>
        <w:t xml:space="preserve"> of the </w:t>
      </w:r>
      <w:r>
        <w:rPr>
          <w:rFonts w:ascii="Arial" w:hAnsi="Arial"/>
          <w:b/>
        </w:rPr>
        <w:t>Non-Embedded Customer</w:t>
      </w:r>
      <w:r>
        <w:rPr>
          <w:rFonts w:ascii="Arial" w:hAnsi="Arial"/>
        </w:rPr>
        <w:t xml:space="preserve"> to the level forecast by the </w:t>
      </w:r>
      <w:r>
        <w:rPr>
          <w:rFonts w:ascii="Arial" w:hAnsi="Arial"/>
          <w:b/>
        </w:rPr>
        <w:t>User</w:t>
      </w:r>
      <w:r>
        <w:rPr>
          <w:rFonts w:ascii="Arial" w:hAnsi="Arial"/>
        </w:rPr>
        <w:t xml:space="preserve"> from time to time pursuant to the </w:t>
      </w:r>
      <w:r>
        <w:rPr>
          <w:rFonts w:ascii="Arial" w:hAnsi="Arial"/>
          <w:b/>
        </w:rPr>
        <w:t>Data</w:t>
      </w:r>
      <w:r>
        <w:rPr>
          <w:rFonts w:ascii="Arial" w:hAnsi="Arial"/>
        </w:rPr>
        <w:t xml:space="preserve"> </w:t>
      </w:r>
      <w:r>
        <w:rPr>
          <w:rFonts w:ascii="Arial" w:hAnsi="Arial"/>
          <w:b/>
        </w:rPr>
        <w:t>Requirements</w:t>
      </w:r>
      <w:r>
        <w:rPr>
          <w:rFonts w:ascii="Arial" w:hAnsi="Arial"/>
        </w:rPr>
        <w:t xml:space="preserve"> set out in Part IIB of this Section 3 submitted by that </w:t>
      </w:r>
      <w:r>
        <w:rPr>
          <w:rFonts w:ascii="Arial" w:hAnsi="Arial"/>
          <w:b/>
        </w:rPr>
        <w:t>User</w:t>
      </w:r>
      <w:r>
        <w:rPr>
          <w:rFonts w:ascii="Arial" w:hAnsi="Arial"/>
        </w:rPr>
        <w:t xml:space="preserve"> together with such margin as </w:t>
      </w:r>
      <w:r>
        <w:rPr>
          <w:rFonts w:ascii="Arial" w:hAnsi="Arial"/>
          <w:b/>
        </w:rPr>
        <w:t xml:space="preserve">The Company </w:t>
      </w:r>
      <w:r>
        <w:rPr>
          <w:rFonts w:ascii="Arial" w:hAnsi="Arial"/>
        </w:rPr>
        <w:t xml:space="preserve">shall in its reasonable opinion consider necessary having due regard to </w:t>
      </w:r>
      <w:r>
        <w:rPr>
          <w:rFonts w:ascii="Arial" w:hAnsi="Arial"/>
          <w:b/>
        </w:rPr>
        <w:t>The Company’s</w:t>
      </w:r>
      <w:r>
        <w:rPr>
          <w:rFonts w:ascii="Arial" w:hAnsi="Arial"/>
        </w:rPr>
        <w:t xml:space="preserve"> duties under the </w:t>
      </w:r>
      <w:r w:rsidR="00856E99">
        <w:rPr>
          <w:rFonts w:ascii="Arial" w:hAnsi="Arial"/>
          <w:b/>
        </w:rPr>
        <w:t xml:space="preserve">ESO </w:t>
      </w:r>
      <w:r>
        <w:rPr>
          <w:rFonts w:ascii="Arial" w:hAnsi="Arial"/>
          <w:b/>
        </w:rPr>
        <w:t>Licence</w:t>
      </w:r>
      <w:r>
        <w:rPr>
          <w:rFonts w:ascii="Arial" w:hAnsi="Arial"/>
        </w:rPr>
        <w:t xml:space="preserve"> except to the extent (if any) that </w:t>
      </w:r>
      <w:r>
        <w:rPr>
          <w:rFonts w:ascii="Arial" w:hAnsi="Arial"/>
          <w:b/>
        </w:rPr>
        <w:t>The Company</w:t>
      </w:r>
      <w:r>
        <w:rPr>
          <w:rFonts w:ascii="Arial" w:hAnsi="Arial"/>
        </w:rPr>
        <w:t xml:space="preserve"> is prevented from doing so by transmission constraints or by insufficiency of generation which, in either case, could not have been avoided by the exercise of </w:t>
      </w:r>
      <w:r>
        <w:rPr>
          <w:rFonts w:ascii="Arial" w:hAnsi="Arial"/>
          <w:b/>
        </w:rPr>
        <w:t>Good Industry</w:t>
      </w:r>
      <w:r>
        <w:rPr>
          <w:rFonts w:ascii="Arial" w:hAnsi="Arial"/>
        </w:rPr>
        <w:t xml:space="preserve"> </w:t>
      </w:r>
      <w:r>
        <w:rPr>
          <w:rFonts w:ascii="Arial" w:hAnsi="Arial"/>
          <w:b/>
        </w:rPr>
        <w:t>Practice</w:t>
      </w:r>
      <w:r>
        <w:rPr>
          <w:rFonts w:ascii="Arial" w:hAnsi="Arial"/>
        </w:rPr>
        <w:t xml:space="preserve"> by </w:t>
      </w:r>
      <w:r>
        <w:rPr>
          <w:rFonts w:ascii="Arial" w:hAnsi="Arial"/>
          <w:b/>
        </w:rPr>
        <w:t>The Company</w:t>
      </w:r>
      <w:r>
        <w:rPr>
          <w:rFonts w:ascii="Arial" w:hAnsi="Arial"/>
        </w:rPr>
        <w:t>.</w:t>
      </w:r>
    </w:p>
    <w:p w14:paraId="20CB5E6A" w14:textId="77777777" w:rsidR="00B24C90" w:rsidRDefault="00B24C90" w:rsidP="00BC2E4D">
      <w:pPr>
        <w:pStyle w:val="Heading4"/>
        <w:ind w:hanging="709"/>
        <w:rPr>
          <w:rFonts w:ascii="Arial" w:hAnsi="Arial"/>
        </w:rPr>
      </w:pPr>
      <w:r>
        <w:rPr>
          <w:rFonts w:ascii="Arial" w:hAnsi="Arial"/>
        </w:rPr>
        <w:t>The right in 3.6.2 above is subject to:</w:t>
      </w:r>
    </w:p>
    <w:p w14:paraId="34F1C533" w14:textId="77777777" w:rsidR="00B24C90" w:rsidRDefault="00B24C90">
      <w:pPr>
        <w:pStyle w:val="Heading5"/>
        <w:ind w:left="2268" w:hanging="566"/>
        <w:jc w:val="both"/>
        <w:rPr>
          <w:rFonts w:ascii="Arial" w:hAnsi="Arial"/>
        </w:rPr>
      </w:pPr>
      <w:r>
        <w:rPr>
          <w:rFonts w:ascii="Arial" w:hAnsi="Arial"/>
        </w:rPr>
        <w:t xml:space="preserve">the </w:t>
      </w:r>
      <w:r>
        <w:rPr>
          <w:rFonts w:ascii="Arial" w:hAnsi="Arial"/>
          <w:b/>
        </w:rPr>
        <w:t>User</w:t>
      </w:r>
      <w:r>
        <w:rPr>
          <w:rFonts w:ascii="Arial" w:hAnsi="Arial"/>
        </w:rPr>
        <w:t xml:space="preserve"> being authorised by a current </w:t>
      </w:r>
      <w:r>
        <w:rPr>
          <w:rFonts w:ascii="Arial" w:hAnsi="Arial"/>
          <w:b/>
        </w:rPr>
        <w:t>Supply Licence</w:t>
      </w:r>
      <w:r>
        <w:rPr>
          <w:rFonts w:ascii="Arial" w:hAnsi="Arial"/>
        </w:rPr>
        <w:t xml:space="preserve"> to supply electricity to the premises to be supplied with electricity through the </w:t>
      </w:r>
      <w:r>
        <w:rPr>
          <w:rFonts w:ascii="Arial" w:hAnsi="Arial"/>
          <w:b/>
        </w:rPr>
        <w:t>Connection Site</w:t>
      </w:r>
      <w:r>
        <w:rPr>
          <w:rFonts w:ascii="Arial" w:hAnsi="Arial"/>
        </w:rPr>
        <w:t>; and</w:t>
      </w:r>
    </w:p>
    <w:p w14:paraId="3A271450" w14:textId="77777777" w:rsidR="00B24C90" w:rsidRDefault="00B24C90">
      <w:pPr>
        <w:pStyle w:val="Heading5"/>
        <w:ind w:left="2268" w:hanging="567"/>
        <w:jc w:val="both"/>
        <w:rPr>
          <w:rFonts w:ascii="Arial" w:hAnsi="Arial"/>
        </w:rPr>
      </w:pPr>
      <w:r>
        <w:rPr>
          <w:rFonts w:ascii="Arial" w:hAnsi="Arial"/>
        </w:rPr>
        <w:t xml:space="preserve">there being a subsisting </w:t>
      </w:r>
      <w:r>
        <w:rPr>
          <w:rFonts w:ascii="Arial" w:hAnsi="Arial"/>
          <w:b/>
        </w:rPr>
        <w:t>Bilateral Connection Agreement</w:t>
      </w:r>
      <w:r>
        <w:rPr>
          <w:rFonts w:ascii="Arial" w:hAnsi="Arial"/>
        </w:rPr>
        <w:t xml:space="preserve"> with the </w:t>
      </w:r>
      <w:r>
        <w:rPr>
          <w:rFonts w:ascii="Arial" w:hAnsi="Arial"/>
          <w:b/>
        </w:rPr>
        <w:t>Non-Embedded Customer</w:t>
      </w:r>
      <w:r>
        <w:rPr>
          <w:rFonts w:ascii="Arial" w:hAnsi="Arial"/>
        </w:rPr>
        <w:t xml:space="preserve"> for the </w:t>
      </w:r>
      <w:r>
        <w:rPr>
          <w:rFonts w:ascii="Arial" w:hAnsi="Arial"/>
          <w:b/>
        </w:rPr>
        <w:t>Connection Site</w:t>
      </w:r>
      <w:r>
        <w:rPr>
          <w:rFonts w:ascii="Arial" w:hAnsi="Arial"/>
        </w:rPr>
        <w:t>.</w:t>
      </w:r>
    </w:p>
    <w:p w14:paraId="0843124A" w14:textId="77777777" w:rsidR="00B24C90" w:rsidRDefault="00B24C90" w:rsidP="00BC2E4D">
      <w:pPr>
        <w:pStyle w:val="Heading4"/>
        <w:ind w:hanging="709"/>
        <w:jc w:val="both"/>
        <w:rPr>
          <w:rFonts w:ascii="Arial" w:hAnsi="Arial"/>
        </w:rPr>
      </w:pPr>
      <w:r>
        <w:rPr>
          <w:rFonts w:ascii="Arial" w:hAnsi="Arial"/>
        </w:rPr>
        <w:t xml:space="preserve">Where </w:t>
      </w:r>
      <w:r>
        <w:rPr>
          <w:rFonts w:ascii="Arial" w:hAnsi="Arial"/>
          <w:b/>
        </w:rPr>
        <w:t>The Company</w:t>
      </w:r>
      <w:r>
        <w:rPr>
          <w:rFonts w:ascii="Arial" w:hAnsi="Arial"/>
        </w:rPr>
        <w:t xml:space="preserve"> agrees, the </w:t>
      </w:r>
      <w:r>
        <w:rPr>
          <w:rFonts w:ascii="Arial" w:hAnsi="Arial"/>
          <w:b/>
        </w:rPr>
        <w:t>Supplier</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may be liable for payment of </w:t>
      </w:r>
      <w:r>
        <w:rPr>
          <w:rFonts w:ascii="Arial" w:hAnsi="Arial"/>
          <w:b/>
        </w:rPr>
        <w:t>Connection Charges</w:t>
      </w:r>
      <w:r>
        <w:rPr>
          <w:rFonts w:ascii="Arial" w:hAnsi="Arial"/>
        </w:rPr>
        <w:t xml:space="preserve"> in relation to the </w:t>
      </w:r>
      <w:r>
        <w:rPr>
          <w:rFonts w:ascii="Arial" w:hAnsi="Arial"/>
          <w:b/>
        </w:rPr>
        <w:t>Metering Equipment</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The existence of such an arrangement shall be reflected in the relevant </w:t>
      </w:r>
      <w:r>
        <w:rPr>
          <w:rFonts w:ascii="Arial" w:hAnsi="Arial"/>
          <w:b/>
        </w:rPr>
        <w:t>Bilateral Connection Agreement</w:t>
      </w:r>
      <w:r>
        <w:rPr>
          <w:rFonts w:ascii="Arial" w:hAnsi="Arial"/>
        </w:rPr>
        <w:t xml:space="preserve"> with the </w:t>
      </w:r>
      <w:r>
        <w:rPr>
          <w:rFonts w:ascii="Arial" w:hAnsi="Arial"/>
          <w:b/>
        </w:rPr>
        <w:t>Non-Embedded Customer</w:t>
      </w:r>
      <w:r>
        <w:rPr>
          <w:rFonts w:ascii="Arial" w:hAnsi="Arial"/>
        </w:rPr>
        <w:t xml:space="preserve"> and the </w:t>
      </w:r>
      <w:r>
        <w:rPr>
          <w:rFonts w:ascii="Arial" w:hAnsi="Arial"/>
          <w:b/>
        </w:rPr>
        <w:t>Use of System</w:t>
      </w:r>
      <w:r>
        <w:rPr>
          <w:rFonts w:ascii="Arial" w:hAnsi="Arial"/>
        </w:rPr>
        <w:t xml:space="preserve"> </w:t>
      </w:r>
      <w:r>
        <w:rPr>
          <w:rFonts w:ascii="Arial" w:hAnsi="Arial"/>
          <w:b/>
        </w:rPr>
        <w:t>Supply</w:t>
      </w:r>
      <w:r>
        <w:rPr>
          <w:rFonts w:ascii="Arial" w:hAnsi="Arial"/>
        </w:rPr>
        <w:t xml:space="preserve"> </w:t>
      </w:r>
      <w:r>
        <w:rPr>
          <w:rFonts w:ascii="Arial" w:hAnsi="Arial"/>
          <w:b/>
        </w:rPr>
        <w:t>Confirmation Notice</w:t>
      </w:r>
      <w:r>
        <w:rPr>
          <w:rFonts w:ascii="Arial" w:hAnsi="Arial"/>
        </w:rPr>
        <w:t xml:space="preserve">.  Where such an arrangement exists, the provisions of Section 2 Part II in relation to such charges shall be deemed incorporated within this Paragraph 3.6.4 and the </w:t>
      </w:r>
      <w:r>
        <w:rPr>
          <w:rFonts w:ascii="Arial" w:hAnsi="Arial"/>
          <w:b/>
        </w:rPr>
        <w:t>Supplier</w:t>
      </w:r>
      <w:r>
        <w:rPr>
          <w:rFonts w:ascii="Arial" w:hAnsi="Arial"/>
        </w:rPr>
        <w:t xml:space="preserve"> shall comply with those provisions in relation to such charges as if references to the </w:t>
      </w:r>
      <w:r>
        <w:rPr>
          <w:rFonts w:ascii="Arial" w:hAnsi="Arial"/>
          <w:b/>
        </w:rPr>
        <w:t>User</w:t>
      </w:r>
      <w:r>
        <w:rPr>
          <w:rFonts w:ascii="Arial" w:hAnsi="Arial"/>
        </w:rPr>
        <w:t xml:space="preserve"> were references to the </w:t>
      </w:r>
      <w:r>
        <w:rPr>
          <w:rFonts w:ascii="Arial" w:hAnsi="Arial"/>
          <w:b/>
        </w:rPr>
        <w:t>Supplier</w:t>
      </w:r>
      <w:r>
        <w:rPr>
          <w:rFonts w:ascii="Arial" w:hAnsi="Arial"/>
        </w:rPr>
        <w:t>.</w:t>
      </w:r>
    </w:p>
    <w:p w14:paraId="10215077" w14:textId="77777777" w:rsidR="00B24C90" w:rsidRDefault="00B24C90" w:rsidP="00BC2E4D">
      <w:pPr>
        <w:pStyle w:val="Heading4"/>
        <w:ind w:hanging="709"/>
        <w:jc w:val="both"/>
        <w:rPr>
          <w:rFonts w:ascii="Arial" w:hAnsi="Arial"/>
        </w:rPr>
      </w:pPr>
      <w:r>
        <w:rPr>
          <w:rFonts w:ascii="Arial" w:hAnsi="Arial"/>
        </w:rPr>
        <w:t xml:space="preserve">The </w:t>
      </w:r>
      <w:r>
        <w:rPr>
          <w:rFonts w:ascii="Arial" w:hAnsi="Arial"/>
          <w:b/>
        </w:rPr>
        <w:t>User</w:t>
      </w:r>
      <w:r>
        <w:rPr>
          <w:rFonts w:ascii="Arial" w:hAnsi="Arial"/>
        </w:rPr>
        <w:t xml:space="preserve"> acknowledges that breach of the provisions of the </w:t>
      </w:r>
      <w:r>
        <w:rPr>
          <w:rFonts w:ascii="Arial" w:hAnsi="Arial"/>
          <w:b/>
        </w:rPr>
        <w:t>CUSC</w:t>
      </w:r>
      <w:r>
        <w:rPr>
          <w:rFonts w:ascii="Arial" w:hAnsi="Arial"/>
        </w:rPr>
        <w:t xml:space="preserve"> by the </w:t>
      </w:r>
      <w:r>
        <w:rPr>
          <w:rFonts w:ascii="Arial" w:hAnsi="Arial"/>
          <w:b/>
        </w:rPr>
        <w:t>Non-Embedded Customer</w:t>
      </w:r>
      <w:r>
        <w:rPr>
          <w:rFonts w:ascii="Arial" w:hAnsi="Arial"/>
        </w:rPr>
        <w:t xml:space="preserve"> may give rise to </w:t>
      </w:r>
      <w:r>
        <w:rPr>
          <w:rFonts w:ascii="Arial" w:hAnsi="Arial"/>
          <w:b/>
        </w:rPr>
        <w:t>Deenergisation</w:t>
      </w:r>
      <w:r>
        <w:rPr>
          <w:rFonts w:ascii="Arial" w:hAnsi="Arial"/>
        </w:rPr>
        <w:t xml:space="preserve"> of the </w:t>
      </w:r>
      <w:r>
        <w:rPr>
          <w:rFonts w:ascii="Arial" w:hAnsi="Arial"/>
          <w:b/>
        </w:rPr>
        <w:t>Non-Embedded Customer’s Connection Site</w:t>
      </w:r>
      <w:r>
        <w:rPr>
          <w:rFonts w:ascii="Arial" w:hAnsi="Arial"/>
        </w:rPr>
        <w:t xml:space="preserve"> pursuant to Section 5.</w:t>
      </w:r>
    </w:p>
    <w:p w14:paraId="6918A5D1" w14:textId="77777777" w:rsidR="00B24C90" w:rsidRDefault="00B24C90" w:rsidP="00BC2E4D">
      <w:pPr>
        <w:pStyle w:val="Heading4"/>
        <w:ind w:hanging="709"/>
        <w:jc w:val="both"/>
        <w:rPr>
          <w:rFonts w:ascii="Arial" w:hAnsi="Arial"/>
        </w:rPr>
      </w:pPr>
      <w:r>
        <w:rPr>
          <w:rFonts w:ascii="Arial" w:hAnsi="Arial"/>
        </w:rPr>
        <w:t xml:space="preserve">The </w:t>
      </w:r>
      <w:r>
        <w:rPr>
          <w:rFonts w:ascii="Arial" w:hAnsi="Arial"/>
          <w:b/>
        </w:rPr>
        <w:t>User</w:t>
      </w:r>
      <w:r>
        <w:rPr>
          <w:rFonts w:ascii="Arial" w:hAnsi="Arial"/>
        </w:rPr>
        <w:t xml:space="preserve"> acknowledges that site specific technical conditions as provided for in Paragraphs 2.7 to 2.9 of the </w:t>
      </w:r>
      <w:r>
        <w:rPr>
          <w:rFonts w:ascii="Arial" w:hAnsi="Arial"/>
          <w:b/>
        </w:rPr>
        <w:t>CUSC</w:t>
      </w:r>
      <w:r>
        <w:rPr>
          <w:rFonts w:ascii="Arial" w:hAnsi="Arial"/>
        </w:rPr>
        <w:t xml:space="preserve"> may apply between </w:t>
      </w:r>
      <w:r>
        <w:rPr>
          <w:rFonts w:ascii="Arial" w:hAnsi="Arial"/>
          <w:b/>
        </w:rPr>
        <w:t xml:space="preserve">The Company </w:t>
      </w:r>
      <w:r>
        <w:rPr>
          <w:rFonts w:ascii="Arial" w:hAnsi="Arial"/>
        </w:rPr>
        <w:t xml:space="preserve">and a </w:t>
      </w:r>
      <w:r>
        <w:rPr>
          <w:rFonts w:ascii="Arial" w:hAnsi="Arial"/>
          <w:b/>
        </w:rPr>
        <w:t>Non-Embedded Customer</w:t>
      </w:r>
      <w:r>
        <w:rPr>
          <w:rFonts w:ascii="Arial" w:hAnsi="Arial"/>
        </w:rPr>
        <w:t xml:space="preserve"> at a </w:t>
      </w:r>
      <w:r>
        <w:rPr>
          <w:rFonts w:ascii="Arial" w:hAnsi="Arial"/>
          <w:b/>
        </w:rPr>
        <w:t>Connection Site</w:t>
      </w:r>
      <w:r>
        <w:rPr>
          <w:rFonts w:ascii="Arial" w:hAnsi="Arial"/>
        </w:rPr>
        <w:t>.</w:t>
      </w:r>
    </w:p>
    <w:p w14:paraId="719E32CB" w14:textId="77777777" w:rsidR="00B24C90" w:rsidRDefault="00B24C90" w:rsidP="00BC2E4D">
      <w:pPr>
        <w:pStyle w:val="Heading4"/>
        <w:ind w:hanging="709"/>
        <w:jc w:val="both"/>
        <w:rPr>
          <w:rFonts w:ascii="Arial" w:hAnsi="Arial"/>
        </w:rPr>
      </w:pPr>
      <w:r>
        <w:rPr>
          <w:rFonts w:ascii="Arial" w:hAnsi="Arial"/>
          <w:b/>
        </w:rPr>
        <w:t xml:space="preserve">The Company </w:t>
      </w:r>
      <w:r>
        <w:rPr>
          <w:rFonts w:ascii="Arial" w:hAnsi="Arial"/>
        </w:rPr>
        <w:t xml:space="preserve">shall be entitled to </w:t>
      </w:r>
      <w:r>
        <w:rPr>
          <w:rFonts w:ascii="Arial" w:hAnsi="Arial"/>
          <w:b/>
        </w:rPr>
        <w:t>Deenergise</w:t>
      </w:r>
      <w:r>
        <w:rPr>
          <w:rFonts w:ascii="Arial" w:hAnsi="Arial"/>
        </w:rPr>
        <w:t xml:space="preserve"> the </w:t>
      </w:r>
      <w:r>
        <w:rPr>
          <w:rFonts w:ascii="Arial" w:hAnsi="Arial"/>
          <w:b/>
        </w:rPr>
        <w:t>Non-Embedded Customer’s</w:t>
      </w:r>
      <w:r>
        <w:rPr>
          <w:rFonts w:ascii="Arial" w:hAnsi="Arial"/>
        </w:rPr>
        <w:t xml:space="preserve"> </w:t>
      </w:r>
      <w:r>
        <w:rPr>
          <w:rFonts w:ascii="Arial" w:hAnsi="Arial"/>
          <w:b/>
        </w:rPr>
        <w:t>Equipment</w:t>
      </w:r>
      <w:r>
        <w:rPr>
          <w:rFonts w:ascii="Arial" w:hAnsi="Arial"/>
        </w:rPr>
        <w:t xml:space="preserve"> at any </w:t>
      </w:r>
      <w:r>
        <w:rPr>
          <w:rFonts w:ascii="Arial" w:hAnsi="Arial"/>
          <w:b/>
        </w:rPr>
        <w:t>Connection Site</w:t>
      </w:r>
      <w:r>
        <w:rPr>
          <w:rFonts w:ascii="Arial" w:hAnsi="Arial"/>
        </w:rPr>
        <w:t xml:space="preserve"> when instructed to do so by the </w:t>
      </w:r>
      <w:r>
        <w:rPr>
          <w:rFonts w:ascii="Arial" w:hAnsi="Arial"/>
          <w:b/>
        </w:rPr>
        <w:t>Non-Embedded Customer</w:t>
      </w:r>
      <w:r>
        <w:rPr>
          <w:rFonts w:ascii="Arial" w:hAnsi="Arial"/>
        </w:rPr>
        <w:t xml:space="preserve"> in accordance with the terms of its </w:t>
      </w:r>
      <w:r>
        <w:rPr>
          <w:rFonts w:ascii="Arial" w:hAnsi="Arial"/>
          <w:b/>
        </w:rPr>
        <w:t>Bilateral Connection</w:t>
      </w:r>
      <w:r>
        <w:rPr>
          <w:rFonts w:ascii="Arial" w:hAnsi="Arial"/>
        </w:rPr>
        <w:t xml:space="preserve"> </w:t>
      </w:r>
      <w:r>
        <w:rPr>
          <w:rFonts w:ascii="Arial" w:hAnsi="Arial"/>
          <w:b/>
        </w:rPr>
        <w:t>Agreement</w:t>
      </w:r>
      <w:r>
        <w:rPr>
          <w:rFonts w:ascii="Arial" w:hAnsi="Arial"/>
        </w:rPr>
        <w:t xml:space="preserve"> or the </w:t>
      </w:r>
      <w:r>
        <w:rPr>
          <w:rFonts w:ascii="Arial" w:hAnsi="Arial"/>
          <w:b/>
        </w:rPr>
        <w:t>CUSC</w:t>
      </w:r>
      <w:r>
        <w:rPr>
          <w:rFonts w:ascii="Arial" w:hAnsi="Arial"/>
        </w:rPr>
        <w:t>.</w:t>
      </w:r>
    </w:p>
    <w:p w14:paraId="5D0F76DA" w14:textId="77777777" w:rsidR="00B24C90" w:rsidRDefault="00B24C90" w:rsidP="00BC2E4D">
      <w:pPr>
        <w:pStyle w:val="Heading4"/>
        <w:ind w:hanging="709"/>
        <w:jc w:val="both"/>
        <w:rPr>
          <w:rFonts w:ascii="Arial" w:hAnsi="Arial"/>
        </w:rPr>
      </w:pPr>
      <w:r>
        <w:rPr>
          <w:rFonts w:ascii="Arial" w:hAnsi="Arial"/>
        </w:rPr>
        <w:t xml:space="preserve">Where the </w:t>
      </w:r>
      <w:r>
        <w:rPr>
          <w:rFonts w:ascii="Arial" w:hAnsi="Arial"/>
          <w:b/>
        </w:rPr>
        <w:t>Supplier</w:t>
      </w:r>
      <w:r>
        <w:rPr>
          <w:rFonts w:ascii="Arial" w:hAnsi="Arial"/>
        </w:rPr>
        <w:t xml:space="preserve"> supplying the </w:t>
      </w:r>
      <w:r>
        <w:rPr>
          <w:rFonts w:ascii="Arial" w:hAnsi="Arial"/>
          <w:b/>
        </w:rPr>
        <w:t>Connection Site</w:t>
      </w:r>
      <w:r>
        <w:rPr>
          <w:rFonts w:ascii="Arial" w:hAnsi="Arial"/>
        </w:rPr>
        <w:t xml:space="preserve"> has informed </w:t>
      </w:r>
      <w:r>
        <w:rPr>
          <w:rFonts w:ascii="Arial" w:hAnsi="Arial"/>
          <w:b/>
        </w:rPr>
        <w:t>The Company</w:t>
      </w:r>
      <w:r>
        <w:rPr>
          <w:rFonts w:ascii="Arial" w:hAnsi="Arial"/>
        </w:rPr>
        <w:t xml:space="preserve"> that it has received an order or direction from the Secretary of State for Energy under the Energy Act 1976 or the </w:t>
      </w:r>
      <w:r>
        <w:rPr>
          <w:rFonts w:ascii="Arial" w:hAnsi="Arial"/>
          <w:b/>
        </w:rPr>
        <w:t>Act</w:t>
      </w:r>
      <w:r>
        <w:rPr>
          <w:rFonts w:ascii="Arial" w:hAnsi="Arial"/>
        </w:rPr>
        <w:t xml:space="preserve">, requiring it to cease supplying the </w:t>
      </w:r>
      <w:r>
        <w:rPr>
          <w:rFonts w:ascii="Arial" w:hAnsi="Arial"/>
          <w:b/>
        </w:rPr>
        <w:t>Non-Embedded Customer</w:t>
      </w:r>
      <w:r>
        <w:rPr>
          <w:rFonts w:ascii="Arial" w:hAnsi="Arial"/>
        </w:rPr>
        <w:t xml:space="preserve"> with electricity and instructs </w:t>
      </w:r>
      <w:r>
        <w:rPr>
          <w:rFonts w:ascii="Arial" w:hAnsi="Arial"/>
          <w:b/>
        </w:rPr>
        <w:t>The Company</w:t>
      </w:r>
      <w:r>
        <w:rPr>
          <w:rFonts w:ascii="Arial" w:hAnsi="Arial"/>
        </w:rPr>
        <w:t xml:space="preserve"> to </w:t>
      </w:r>
      <w:r>
        <w:rPr>
          <w:rFonts w:ascii="Arial" w:hAnsi="Arial"/>
          <w:b/>
        </w:rPr>
        <w:t>Deenergise</w:t>
      </w:r>
      <w:r>
        <w:rPr>
          <w:rFonts w:ascii="Arial" w:hAnsi="Arial"/>
        </w:rPr>
        <w:t xml:space="preserve"> the </w:t>
      </w:r>
      <w:r>
        <w:rPr>
          <w:rFonts w:ascii="Arial" w:hAnsi="Arial"/>
          <w:b/>
        </w:rPr>
        <w:t>Non-Embedded Customer’s</w:t>
      </w:r>
      <w:r>
        <w:rPr>
          <w:rFonts w:ascii="Arial" w:hAnsi="Arial"/>
        </w:rPr>
        <w:t xml:space="preserve"> </w:t>
      </w:r>
      <w:r>
        <w:rPr>
          <w:rFonts w:ascii="Arial" w:hAnsi="Arial"/>
          <w:b/>
        </w:rPr>
        <w:t>User’s</w:t>
      </w:r>
      <w:r>
        <w:rPr>
          <w:rFonts w:ascii="Arial" w:hAnsi="Arial"/>
        </w:rPr>
        <w:t xml:space="preserve"> </w:t>
      </w:r>
      <w:r>
        <w:rPr>
          <w:rFonts w:ascii="Arial" w:hAnsi="Arial"/>
          <w:b/>
        </w:rPr>
        <w:t xml:space="preserve">Equipment </w:t>
      </w:r>
      <w:r>
        <w:rPr>
          <w:rFonts w:ascii="Arial" w:hAnsi="Arial"/>
        </w:rPr>
        <w:t xml:space="preserve">at the </w:t>
      </w:r>
      <w:r>
        <w:rPr>
          <w:rFonts w:ascii="Arial" w:hAnsi="Arial"/>
          <w:b/>
        </w:rPr>
        <w:t>Connection Site</w:t>
      </w:r>
      <w:r>
        <w:rPr>
          <w:rFonts w:ascii="Arial" w:hAnsi="Arial"/>
        </w:rPr>
        <w:t xml:space="preserve">, </w:t>
      </w:r>
      <w:r>
        <w:rPr>
          <w:rFonts w:ascii="Arial" w:hAnsi="Arial"/>
          <w:b/>
        </w:rPr>
        <w:t>The Company</w:t>
      </w:r>
      <w:r>
        <w:rPr>
          <w:rFonts w:ascii="Arial" w:hAnsi="Arial"/>
        </w:rPr>
        <w:t xml:space="preserve"> shall as soon as reasonably practicable </w:t>
      </w:r>
      <w:r>
        <w:rPr>
          <w:rFonts w:ascii="Arial" w:hAnsi="Arial"/>
          <w:b/>
        </w:rPr>
        <w:t xml:space="preserve">Deenergise </w:t>
      </w:r>
      <w:r>
        <w:rPr>
          <w:rFonts w:ascii="Arial" w:hAnsi="Arial"/>
        </w:rPr>
        <w:t xml:space="preserve">the </w:t>
      </w:r>
      <w:r>
        <w:rPr>
          <w:rFonts w:ascii="Arial" w:hAnsi="Arial"/>
          <w:b/>
        </w:rPr>
        <w:t xml:space="preserve">Non-Embedded Customer’s User’s Equipment </w:t>
      </w:r>
      <w:r>
        <w:rPr>
          <w:rFonts w:ascii="Arial" w:hAnsi="Arial"/>
        </w:rPr>
        <w:t xml:space="preserve">at the </w:t>
      </w:r>
      <w:r>
        <w:rPr>
          <w:rFonts w:ascii="Arial" w:hAnsi="Arial"/>
          <w:b/>
        </w:rPr>
        <w:t xml:space="preserve">Connection Site </w:t>
      </w:r>
      <w:r>
        <w:rPr>
          <w:rFonts w:ascii="Arial" w:hAnsi="Arial"/>
        </w:rPr>
        <w:t xml:space="preserve">(unless </w:t>
      </w:r>
      <w:r>
        <w:rPr>
          <w:rFonts w:ascii="Arial" w:hAnsi="Arial"/>
          <w:b/>
        </w:rPr>
        <w:t>The Company</w:t>
      </w:r>
      <w:r>
        <w:rPr>
          <w:rFonts w:ascii="Arial" w:hAnsi="Arial"/>
        </w:rPr>
        <w:t xml:space="preserve"> considers that it is not reasonably practicable, whether on technical grounds or otherwise, to effect such </w:t>
      </w:r>
      <w:r>
        <w:rPr>
          <w:rFonts w:ascii="Arial" w:hAnsi="Arial"/>
          <w:b/>
        </w:rPr>
        <w:t>Deenergisation</w:t>
      </w:r>
      <w:r>
        <w:rPr>
          <w:rFonts w:ascii="Arial" w:hAnsi="Arial"/>
        </w:rPr>
        <w:t xml:space="preserve">) and if it does </w:t>
      </w:r>
      <w:r>
        <w:rPr>
          <w:rFonts w:ascii="Arial" w:hAnsi="Arial"/>
          <w:b/>
        </w:rPr>
        <w:t>Deenergise</w:t>
      </w:r>
      <w:r>
        <w:rPr>
          <w:rFonts w:ascii="Arial" w:hAnsi="Arial"/>
        </w:rPr>
        <w:t xml:space="preserve">, shall promptly notify the </w:t>
      </w:r>
      <w:r>
        <w:rPr>
          <w:rFonts w:ascii="Arial" w:hAnsi="Arial"/>
          <w:b/>
        </w:rPr>
        <w:t xml:space="preserve">User </w:t>
      </w:r>
      <w:r>
        <w:rPr>
          <w:rFonts w:ascii="Arial" w:hAnsi="Arial"/>
        </w:rPr>
        <w:t xml:space="preserve">of the date and time at which such </w:t>
      </w:r>
      <w:r>
        <w:rPr>
          <w:rFonts w:ascii="Arial" w:hAnsi="Arial"/>
          <w:b/>
        </w:rPr>
        <w:t xml:space="preserve">Deenergisation </w:t>
      </w:r>
      <w:r>
        <w:rPr>
          <w:rFonts w:ascii="Arial" w:hAnsi="Arial"/>
        </w:rPr>
        <w:t xml:space="preserve">was effected.  The </w:t>
      </w:r>
      <w:r>
        <w:rPr>
          <w:rFonts w:ascii="Arial" w:hAnsi="Arial"/>
          <w:b/>
        </w:rPr>
        <w:t xml:space="preserve">User </w:t>
      </w:r>
      <w:r>
        <w:rPr>
          <w:rFonts w:ascii="Arial" w:hAnsi="Arial"/>
        </w:rPr>
        <w:t xml:space="preserve">shall reimburse </w:t>
      </w:r>
      <w:r>
        <w:rPr>
          <w:rFonts w:ascii="Arial" w:hAnsi="Arial"/>
          <w:b/>
        </w:rPr>
        <w:t>The Company</w:t>
      </w:r>
      <w:r>
        <w:rPr>
          <w:rFonts w:ascii="Arial" w:hAnsi="Arial"/>
        </w:rPr>
        <w:t xml:space="preserve"> any expense incurred in relation to such </w:t>
      </w:r>
      <w:r>
        <w:rPr>
          <w:rFonts w:ascii="Arial" w:hAnsi="Arial"/>
          <w:b/>
        </w:rPr>
        <w:t>Deenergisation</w:t>
      </w:r>
      <w:r>
        <w:rPr>
          <w:rFonts w:ascii="Arial" w:hAnsi="Arial"/>
        </w:rPr>
        <w:t xml:space="preserve">, if any, and shall indemnify </w:t>
      </w:r>
      <w:r>
        <w:rPr>
          <w:rFonts w:ascii="Arial" w:hAnsi="Arial"/>
          <w:b/>
        </w:rPr>
        <w:t xml:space="preserve">The Company </w:t>
      </w:r>
      <w:r>
        <w:rPr>
          <w:rFonts w:ascii="Arial" w:hAnsi="Arial"/>
        </w:rPr>
        <w:t xml:space="preserve">against any costs, liability, loss or damage suffered by </w:t>
      </w:r>
      <w:r>
        <w:rPr>
          <w:rFonts w:ascii="Arial" w:hAnsi="Arial"/>
          <w:b/>
        </w:rPr>
        <w:t>The Company</w:t>
      </w:r>
      <w:r>
        <w:rPr>
          <w:rFonts w:ascii="Arial" w:hAnsi="Arial"/>
        </w:rPr>
        <w:t xml:space="preserve"> as a result of such </w:t>
      </w:r>
      <w:r>
        <w:rPr>
          <w:rFonts w:ascii="Arial" w:hAnsi="Arial"/>
          <w:b/>
        </w:rPr>
        <w:t>Deenergisation</w:t>
      </w:r>
      <w:r>
        <w:rPr>
          <w:rFonts w:ascii="Arial" w:hAnsi="Arial"/>
        </w:rPr>
        <w:t>.</w:t>
      </w:r>
    </w:p>
    <w:p w14:paraId="354F729F" w14:textId="77777777" w:rsidR="00C94A29" w:rsidRPr="0072521E" w:rsidRDefault="00C94A29" w:rsidP="00C94A29">
      <w:pPr>
        <w:pStyle w:val="Heading4"/>
        <w:numPr>
          <w:ilvl w:val="0"/>
          <w:numId w:val="0"/>
        </w:numPr>
        <w:ind w:left="1134" w:hanging="567"/>
        <w:rPr>
          <w:rFonts w:ascii="Arial" w:hAnsi="Arial" w:cs="Arial"/>
          <w:b/>
          <w:szCs w:val="24"/>
        </w:rPr>
      </w:pPr>
      <w:r w:rsidRPr="0072521E">
        <w:rPr>
          <w:rFonts w:ascii="Arial" w:hAnsi="Arial" w:cs="Arial"/>
          <w:b/>
          <w:szCs w:val="24"/>
        </w:rPr>
        <w:t>3.6.9</w:t>
      </w:r>
      <w:r w:rsidRPr="0072521E">
        <w:rPr>
          <w:rFonts w:ascii="Arial" w:hAnsi="Arial" w:cs="Arial"/>
          <w:b/>
          <w:szCs w:val="24"/>
        </w:rPr>
        <w:tab/>
        <w:t>SUPPLIER DEENERGISATION OF NON-EMBEDDED CUSTOMERS</w:t>
      </w:r>
    </w:p>
    <w:p w14:paraId="43ED070B" w14:textId="77777777" w:rsidR="00C94A29" w:rsidRPr="0072521E" w:rsidRDefault="00C94A29" w:rsidP="00C94A29">
      <w:pPr>
        <w:pStyle w:val="Heading4"/>
        <w:numPr>
          <w:ilvl w:val="4"/>
          <w:numId w:val="16"/>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to the extent that it may lawfully do so, at the request of the </w:t>
      </w:r>
      <w:r w:rsidRPr="0072521E">
        <w:rPr>
          <w:rFonts w:ascii="Arial" w:hAnsi="Arial" w:cs="Arial"/>
          <w:b/>
          <w:szCs w:val="24"/>
        </w:rPr>
        <w:t>Supplier</w:t>
      </w:r>
      <w:r w:rsidRPr="0072521E">
        <w:rPr>
          <w:rFonts w:ascii="Arial" w:hAnsi="Arial" w:cs="Arial"/>
          <w:szCs w:val="24"/>
        </w:rPr>
        <w:t xml:space="preserve">, when the </w:t>
      </w:r>
      <w:r w:rsidRPr="0072521E">
        <w:rPr>
          <w:rFonts w:ascii="Arial" w:hAnsi="Arial" w:cs="Arial"/>
          <w:b/>
          <w:szCs w:val="24"/>
        </w:rPr>
        <w:t>Supplier</w:t>
      </w:r>
      <w:r w:rsidRPr="0072521E">
        <w:rPr>
          <w:rFonts w:ascii="Arial" w:hAnsi="Arial" w:cs="Arial"/>
          <w:szCs w:val="24"/>
        </w:rPr>
        <w:t xml:space="preserve"> is entitled to have the </w:t>
      </w:r>
      <w:r w:rsidRPr="0072521E">
        <w:rPr>
          <w:rFonts w:ascii="Arial" w:hAnsi="Arial" w:cs="Arial"/>
          <w:b/>
          <w:szCs w:val="24"/>
        </w:rPr>
        <w:t>Deenergisation</w:t>
      </w:r>
      <w:r w:rsidRPr="0072521E">
        <w:rPr>
          <w:rFonts w:ascii="Arial" w:hAnsi="Arial" w:cs="Arial"/>
          <w:szCs w:val="24"/>
        </w:rPr>
        <w:t xml:space="preserve"> of a </w:t>
      </w:r>
      <w:r w:rsidRPr="0072521E">
        <w:rPr>
          <w:rFonts w:ascii="Arial" w:hAnsi="Arial" w:cs="Arial"/>
          <w:b/>
          <w:szCs w:val="24"/>
        </w:rPr>
        <w:t>Non-Embedded Customer</w:t>
      </w:r>
      <w:r w:rsidRPr="0072521E">
        <w:rPr>
          <w:rFonts w:ascii="Arial" w:hAnsi="Arial" w:cs="Arial"/>
          <w:szCs w:val="24"/>
        </w:rPr>
        <w:t>,</w:t>
      </w:r>
      <w:r w:rsidRPr="0072521E">
        <w:rPr>
          <w:rFonts w:ascii="Arial" w:hAnsi="Arial" w:cs="Arial"/>
          <w:b/>
          <w:szCs w:val="24"/>
        </w:rPr>
        <w:t xml:space="preserve"> Connection Site(s)</w:t>
      </w:r>
      <w:r w:rsidRPr="0072521E">
        <w:rPr>
          <w:rFonts w:ascii="Arial" w:hAnsi="Arial" w:cs="Arial"/>
          <w:szCs w:val="24"/>
        </w:rPr>
        <w:t xml:space="preserve">, carried out, carry out such </w:t>
      </w:r>
      <w:r w:rsidRPr="0072521E">
        <w:rPr>
          <w:rFonts w:ascii="Arial" w:hAnsi="Arial" w:cs="Arial"/>
          <w:b/>
          <w:szCs w:val="24"/>
        </w:rPr>
        <w:t>Deenergisation</w:t>
      </w:r>
      <w:r w:rsidRPr="0072521E">
        <w:rPr>
          <w:rFonts w:ascii="Arial" w:hAnsi="Arial" w:cs="Arial"/>
          <w:szCs w:val="24"/>
        </w:rPr>
        <w:t xml:space="preserve"> on behalf of and at the cost of the </w:t>
      </w:r>
      <w:r w:rsidRPr="0072521E">
        <w:rPr>
          <w:rFonts w:ascii="Arial" w:hAnsi="Arial" w:cs="Arial"/>
          <w:b/>
          <w:szCs w:val="24"/>
        </w:rPr>
        <w:t>Supplier</w:t>
      </w:r>
      <w:r w:rsidRPr="0072521E">
        <w:rPr>
          <w:rFonts w:ascii="Arial" w:hAnsi="Arial" w:cs="Arial"/>
          <w:szCs w:val="24"/>
        </w:rPr>
        <w:t xml:space="preserve"> within a reasonable time or, in circumstances of urgency, as soon as is reasonably practicable.</w:t>
      </w:r>
    </w:p>
    <w:p w14:paraId="7733FD32" w14:textId="77777777" w:rsidR="00C94A29" w:rsidRPr="0072521E" w:rsidRDefault="00C94A29" w:rsidP="00C94A29">
      <w:pPr>
        <w:pStyle w:val="Default"/>
        <w:ind w:left="1701" w:hanging="850"/>
        <w:jc w:val="both"/>
        <w:rPr>
          <w:color w:val="auto"/>
        </w:rPr>
      </w:pPr>
      <w:r w:rsidRPr="0072521E">
        <w:rPr>
          <w:color w:val="auto"/>
        </w:rPr>
        <w:t xml:space="preserve"> </w:t>
      </w:r>
    </w:p>
    <w:p w14:paraId="20855CF4"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if requested by the </w:t>
      </w:r>
      <w:r w:rsidRPr="0072521E">
        <w:rPr>
          <w:rFonts w:ascii="Arial" w:hAnsi="Arial" w:cs="Arial"/>
          <w:b/>
          <w:szCs w:val="24"/>
        </w:rPr>
        <w:t>Supplier</w:t>
      </w:r>
      <w:r w:rsidRPr="0072521E">
        <w:rPr>
          <w:rFonts w:ascii="Arial" w:hAnsi="Arial" w:cs="Arial"/>
          <w:szCs w:val="24"/>
        </w:rPr>
        <w:t xml:space="preserve">, inform the </w:t>
      </w:r>
      <w:r w:rsidRPr="0072521E">
        <w:rPr>
          <w:rFonts w:ascii="Arial" w:hAnsi="Arial" w:cs="Arial"/>
          <w:b/>
          <w:szCs w:val="24"/>
        </w:rPr>
        <w:t>Supplier</w:t>
      </w:r>
      <w:r w:rsidRPr="0072521E">
        <w:rPr>
          <w:rFonts w:ascii="Arial" w:hAnsi="Arial" w:cs="Arial"/>
          <w:szCs w:val="24"/>
        </w:rPr>
        <w:t xml:space="preserve"> of its reasonable requirements for the details of the </w:t>
      </w:r>
      <w:r w:rsidRPr="0072521E">
        <w:rPr>
          <w:rFonts w:ascii="Arial" w:hAnsi="Arial" w:cs="Arial"/>
          <w:b/>
          <w:szCs w:val="24"/>
        </w:rPr>
        <w:t>Non-Embedded Customer’s Connection Site(s)</w:t>
      </w:r>
      <w:r w:rsidRPr="0072521E">
        <w:rPr>
          <w:rFonts w:ascii="Arial" w:hAnsi="Arial" w:cs="Arial"/>
          <w:szCs w:val="24"/>
        </w:rPr>
        <w:t xml:space="preserve"> to be </w:t>
      </w:r>
      <w:r w:rsidRPr="0072521E">
        <w:rPr>
          <w:rFonts w:ascii="Arial" w:hAnsi="Arial" w:cs="Arial"/>
          <w:b/>
          <w:szCs w:val="24"/>
        </w:rPr>
        <w:t>De-energised.</w:t>
      </w:r>
      <w:r w:rsidRPr="0072521E">
        <w:rPr>
          <w:rFonts w:ascii="Arial" w:hAnsi="Arial" w:cs="Arial"/>
          <w:szCs w:val="24"/>
        </w:rPr>
        <w:t xml:space="preserve"> </w:t>
      </w:r>
    </w:p>
    <w:p w14:paraId="374BC4CC" w14:textId="77777777" w:rsidR="00C94A29" w:rsidRPr="0072521E" w:rsidRDefault="00C94A29" w:rsidP="00C94A29">
      <w:pPr>
        <w:pStyle w:val="ListParagraph"/>
        <w:ind w:left="1701" w:hanging="850"/>
        <w:rPr>
          <w:rFonts w:cs="Arial"/>
        </w:rPr>
      </w:pPr>
    </w:p>
    <w:p w14:paraId="70C99CE0"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b/>
          <w:szCs w:val="24"/>
        </w:rPr>
        <w:t>The Company</w:t>
      </w:r>
      <w:r w:rsidRPr="0072521E">
        <w:rPr>
          <w:rFonts w:ascii="Arial" w:hAnsi="Arial" w:cs="Arial"/>
          <w:szCs w:val="24"/>
        </w:rPr>
        <w:t xml:space="preserve"> shall </w:t>
      </w:r>
      <w:r w:rsidRPr="0072521E">
        <w:rPr>
          <w:rFonts w:ascii="Arial" w:hAnsi="Arial" w:cs="Arial"/>
          <w:b/>
          <w:szCs w:val="24"/>
        </w:rPr>
        <w:t>Reenergise</w:t>
      </w:r>
      <w:r w:rsidRPr="0072521E">
        <w:rPr>
          <w:rFonts w:ascii="Arial" w:hAnsi="Arial" w:cs="Arial"/>
          <w:szCs w:val="24"/>
        </w:rPr>
        <w:t xml:space="preserve"> the </w:t>
      </w:r>
      <w:r w:rsidRPr="0072521E">
        <w:rPr>
          <w:rFonts w:ascii="Arial" w:hAnsi="Arial" w:cs="Arial"/>
          <w:b/>
          <w:szCs w:val="24"/>
        </w:rPr>
        <w:t>User’s</w:t>
      </w:r>
      <w:r w:rsidRPr="0072521E">
        <w:rPr>
          <w:rFonts w:ascii="Arial" w:hAnsi="Arial" w:cs="Arial"/>
          <w:szCs w:val="24"/>
        </w:rPr>
        <w:t xml:space="preserve"> </w:t>
      </w:r>
      <w:r w:rsidRPr="0072521E">
        <w:rPr>
          <w:rFonts w:ascii="Arial" w:hAnsi="Arial" w:cs="Arial"/>
          <w:b/>
          <w:szCs w:val="24"/>
        </w:rPr>
        <w:t>Equipment</w:t>
      </w:r>
      <w:r w:rsidRPr="0072521E">
        <w:rPr>
          <w:rFonts w:ascii="Arial" w:hAnsi="Arial" w:cs="Arial"/>
          <w:szCs w:val="24"/>
        </w:rPr>
        <w:t xml:space="preserve"> at the </w:t>
      </w:r>
      <w:r w:rsidRPr="0072521E">
        <w:rPr>
          <w:rFonts w:ascii="Arial" w:hAnsi="Arial" w:cs="Arial"/>
          <w:b/>
          <w:szCs w:val="24"/>
        </w:rPr>
        <w:t>Non-Embedded Customer’s Connection Site</w:t>
      </w:r>
      <w:r w:rsidRPr="0072521E">
        <w:rPr>
          <w:rFonts w:ascii="Arial" w:hAnsi="Arial" w:cs="Arial"/>
          <w:szCs w:val="24"/>
        </w:rPr>
        <w:t xml:space="preserve"> as soon as is reasonably practicable after the circumstances leading to </w:t>
      </w:r>
      <w:r w:rsidRPr="0072521E">
        <w:rPr>
          <w:rFonts w:ascii="Arial" w:hAnsi="Arial" w:cs="Arial"/>
          <w:b/>
          <w:szCs w:val="24"/>
        </w:rPr>
        <w:t>Deenergisation</w:t>
      </w:r>
      <w:r w:rsidRPr="0072521E">
        <w:rPr>
          <w:rFonts w:ascii="Arial" w:hAnsi="Arial" w:cs="Arial"/>
          <w:szCs w:val="24"/>
        </w:rPr>
        <w:t xml:space="preserve"> under Paragraph 3.6.9.1 have ceased to exist.</w:t>
      </w:r>
    </w:p>
    <w:p w14:paraId="01942441" w14:textId="77777777" w:rsidR="00C94A29" w:rsidRPr="0072521E" w:rsidRDefault="00C94A29" w:rsidP="00C94A29">
      <w:pPr>
        <w:pStyle w:val="Default"/>
        <w:jc w:val="both"/>
        <w:rPr>
          <w:color w:val="auto"/>
        </w:rPr>
      </w:pPr>
      <w:r w:rsidRPr="0072521E">
        <w:rPr>
          <w:color w:val="auto"/>
        </w:rPr>
        <w:t xml:space="preserve">Duty to Indemnify </w:t>
      </w:r>
    </w:p>
    <w:p w14:paraId="2B3F943A" w14:textId="77777777" w:rsidR="00C94A29" w:rsidRPr="0072521E" w:rsidRDefault="00C94A29" w:rsidP="00C94A29">
      <w:pPr>
        <w:pStyle w:val="Default"/>
        <w:jc w:val="both"/>
        <w:rPr>
          <w:color w:val="auto"/>
        </w:rPr>
      </w:pPr>
    </w:p>
    <w:p w14:paraId="41263AE8" w14:textId="77777777" w:rsidR="00C94A29" w:rsidRPr="0072521E" w:rsidRDefault="00C94A29" w:rsidP="00C94A29">
      <w:pPr>
        <w:pStyle w:val="Heading4"/>
        <w:numPr>
          <w:ilvl w:val="4"/>
          <w:numId w:val="1"/>
        </w:numPr>
        <w:ind w:hanging="850"/>
        <w:jc w:val="both"/>
        <w:rPr>
          <w:rFonts w:ascii="Arial" w:hAnsi="Arial" w:cs="Arial"/>
          <w:szCs w:val="24"/>
        </w:rPr>
      </w:pPr>
      <w:r w:rsidRPr="0072521E">
        <w:rPr>
          <w:rFonts w:ascii="Arial" w:hAnsi="Arial" w:cs="Arial"/>
          <w:szCs w:val="24"/>
        </w:rPr>
        <w:t xml:space="preserve">Where </w:t>
      </w:r>
      <w:r w:rsidRPr="0072521E">
        <w:rPr>
          <w:rFonts w:ascii="Arial" w:hAnsi="Arial" w:cs="Arial"/>
          <w:b/>
          <w:szCs w:val="24"/>
        </w:rPr>
        <w:t xml:space="preserve">The Company </w:t>
      </w:r>
      <w:r w:rsidRPr="0072521E">
        <w:rPr>
          <w:rFonts w:ascii="Arial" w:hAnsi="Arial" w:cs="Arial"/>
          <w:szCs w:val="24"/>
        </w:rPr>
        <w:t xml:space="preserve">carries out a </w:t>
      </w:r>
      <w:r w:rsidRPr="0072521E">
        <w:rPr>
          <w:rFonts w:ascii="Arial" w:hAnsi="Arial" w:cs="Arial"/>
          <w:b/>
          <w:szCs w:val="24"/>
        </w:rPr>
        <w:t>Deenergisation</w:t>
      </w:r>
      <w:r w:rsidRPr="0072521E">
        <w:rPr>
          <w:rFonts w:ascii="Arial" w:hAnsi="Arial" w:cs="Arial"/>
          <w:szCs w:val="24"/>
        </w:rPr>
        <w:t xml:space="preserve"> on behalf of a </w:t>
      </w:r>
      <w:r w:rsidRPr="0072521E">
        <w:rPr>
          <w:rFonts w:ascii="Arial" w:hAnsi="Arial" w:cs="Arial"/>
          <w:b/>
          <w:szCs w:val="24"/>
        </w:rPr>
        <w:t>Supplier</w:t>
      </w:r>
      <w:r w:rsidRPr="0072521E">
        <w:rPr>
          <w:rFonts w:ascii="Arial" w:hAnsi="Arial" w:cs="Arial"/>
          <w:szCs w:val="24"/>
        </w:rPr>
        <w:t xml:space="preserve"> under Paragraph 3.6.9.1, </w:t>
      </w:r>
      <w:r w:rsidRPr="0072521E">
        <w:rPr>
          <w:rFonts w:ascii="Arial" w:hAnsi="Arial" w:cs="Arial"/>
          <w:b/>
          <w:szCs w:val="24"/>
        </w:rPr>
        <w:t>The Company</w:t>
      </w:r>
      <w:r w:rsidRPr="0072521E">
        <w:rPr>
          <w:rFonts w:ascii="Arial" w:hAnsi="Arial" w:cs="Arial"/>
          <w:szCs w:val="24"/>
        </w:rPr>
        <w:t xml:space="preserve"> shall indemnify the </w:t>
      </w:r>
      <w:r w:rsidRPr="0072521E">
        <w:rPr>
          <w:rFonts w:ascii="Arial" w:hAnsi="Arial" w:cs="Arial"/>
          <w:b/>
          <w:szCs w:val="24"/>
        </w:rPr>
        <w:t>Supplier</w:t>
      </w:r>
      <w:r w:rsidRPr="0072521E">
        <w:rPr>
          <w:rFonts w:ascii="Arial" w:hAnsi="Arial" w:cs="Arial"/>
          <w:szCs w:val="24"/>
        </w:rPr>
        <w:t xml:space="preserve"> against (a) all actions, proceedings, costs, demands, claims, expenses, liability, loss or damage made against or incurred or suffered by the </w:t>
      </w:r>
      <w:r w:rsidRPr="0072521E">
        <w:rPr>
          <w:rFonts w:ascii="Arial" w:hAnsi="Arial" w:cs="Arial"/>
          <w:b/>
          <w:szCs w:val="24"/>
        </w:rPr>
        <w:t>Supplier</w:t>
      </w:r>
      <w:r w:rsidRPr="0072521E">
        <w:rPr>
          <w:rFonts w:ascii="Arial" w:hAnsi="Arial" w:cs="Arial"/>
          <w:szCs w:val="24"/>
        </w:rPr>
        <w:t xml:space="preserve"> as a consequence of, physical damage to the property of the </w:t>
      </w:r>
      <w:r w:rsidRPr="0072521E">
        <w:rPr>
          <w:rFonts w:ascii="Arial" w:hAnsi="Arial" w:cs="Arial"/>
          <w:b/>
          <w:szCs w:val="24"/>
        </w:rPr>
        <w:t>Supplier</w:t>
      </w:r>
      <w:r w:rsidRPr="0072521E">
        <w:rPr>
          <w:rFonts w:ascii="Arial" w:hAnsi="Arial" w:cs="Arial"/>
          <w:szCs w:val="24"/>
        </w:rPr>
        <w:t xml:space="preserve">, its officers, employees or agents, (including any claim by another </w:t>
      </w:r>
      <w:r w:rsidRPr="0072521E">
        <w:rPr>
          <w:rFonts w:ascii="Arial" w:hAnsi="Arial" w:cs="Arial"/>
          <w:b/>
          <w:szCs w:val="24"/>
        </w:rPr>
        <w:t>User</w:t>
      </w:r>
      <w:r w:rsidRPr="0072521E">
        <w:rPr>
          <w:rFonts w:ascii="Arial" w:hAnsi="Arial" w:cs="Arial"/>
          <w:szCs w:val="24"/>
        </w:rPr>
        <w:t xml:space="preserve"> connecting at the same substation) and (b) in respect of the liability of the </w:t>
      </w:r>
      <w:r w:rsidRPr="0072521E">
        <w:rPr>
          <w:rFonts w:ascii="Arial" w:hAnsi="Arial" w:cs="Arial"/>
          <w:b/>
          <w:szCs w:val="24"/>
        </w:rPr>
        <w:t>Supplier</w:t>
      </w:r>
      <w:r w:rsidRPr="0072521E">
        <w:rPr>
          <w:rFonts w:ascii="Arial" w:hAnsi="Arial" w:cs="Arial"/>
          <w:szCs w:val="24"/>
        </w:rPr>
        <w:t xml:space="preserve"> to any other person for loss in respect of physical damage to the property of any person, in each case as a consequence of </w:t>
      </w:r>
      <w:r w:rsidRPr="0072521E">
        <w:rPr>
          <w:rFonts w:ascii="Arial" w:hAnsi="Arial" w:cs="Arial"/>
          <w:b/>
          <w:szCs w:val="24"/>
        </w:rPr>
        <w:t>The Company</w:t>
      </w:r>
      <w:r w:rsidRPr="0072521E">
        <w:rPr>
          <w:rFonts w:ascii="Arial" w:hAnsi="Arial" w:cs="Arial"/>
          <w:szCs w:val="24"/>
        </w:rPr>
        <w:t xml:space="preserve"> acting contrary to an accurate and appropriate instruction from the </w:t>
      </w:r>
      <w:r w:rsidRPr="0072521E">
        <w:rPr>
          <w:rFonts w:ascii="Arial" w:hAnsi="Arial" w:cs="Arial"/>
          <w:b/>
          <w:szCs w:val="24"/>
        </w:rPr>
        <w:t>Supplier</w:t>
      </w:r>
      <w:r w:rsidRPr="0072521E">
        <w:rPr>
          <w:rFonts w:ascii="Arial" w:hAnsi="Arial" w:cs="Arial"/>
          <w:szCs w:val="24"/>
        </w:rPr>
        <w:t xml:space="preserve"> to </w:t>
      </w:r>
      <w:r w:rsidRPr="0072521E">
        <w:rPr>
          <w:rFonts w:ascii="Arial" w:hAnsi="Arial" w:cs="Arial"/>
          <w:b/>
          <w:szCs w:val="24"/>
        </w:rPr>
        <w:t xml:space="preserve">Deenergise </w:t>
      </w:r>
      <w:r w:rsidRPr="0072521E">
        <w:rPr>
          <w:rFonts w:ascii="Arial" w:hAnsi="Arial" w:cs="Arial"/>
          <w:szCs w:val="24"/>
        </w:rPr>
        <w:t xml:space="preserve">the </w:t>
      </w:r>
      <w:r w:rsidRPr="0072521E">
        <w:rPr>
          <w:rFonts w:ascii="Arial" w:hAnsi="Arial" w:cs="Arial"/>
          <w:b/>
          <w:szCs w:val="24"/>
        </w:rPr>
        <w:t>Non-Embedded Customer’s</w:t>
      </w:r>
      <w:r w:rsidRPr="0072521E">
        <w:rPr>
          <w:rFonts w:ascii="Arial" w:hAnsi="Arial" w:cs="Arial"/>
          <w:szCs w:val="24"/>
        </w:rPr>
        <w:t xml:space="preserve"> </w:t>
      </w:r>
      <w:r w:rsidRPr="0072521E">
        <w:rPr>
          <w:rFonts w:ascii="Arial" w:hAnsi="Arial" w:cs="Arial"/>
          <w:b/>
          <w:szCs w:val="24"/>
        </w:rPr>
        <w:t>Connection Site</w:t>
      </w:r>
      <w:r w:rsidRPr="0072521E">
        <w:rPr>
          <w:rFonts w:ascii="Arial" w:hAnsi="Arial" w:cs="Arial"/>
          <w:szCs w:val="24"/>
        </w:rPr>
        <w:t xml:space="preserve">; </w:t>
      </w:r>
    </w:p>
    <w:p w14:paraId="72AEA058" w14:textId="77777777" w:rsidR="00C94A29" w:rsidRPr="0072521E" w:rsidRDefault="00C94A29" w:rsidP="00C94A29">
      <w:pPr>
        <w:pStyle w:val="Default"/>
        <w:ind w:hanging="769"/>
        <w:jc w:val="both"/>
        <w:rPr>
          <w:color w:val="auto"/>
        </w:rPr>
      </w:pPr>
    </w:p>
    <w:p w14:paraId="304A5232"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szCs w:val="24"/>
        </w:rPr>
        <w:t xml:space="preserve">Save for any matters arising from or in connection with the negligent act or omission or default of </w:t>
      </w:r>
      <w:r w:rsidRPr="0072521E">
        <w:rPr>
          <w:rFonts w:ascii="Arial" w:hAnsi="Arial" w:cs="Arial"/>
          <w:b/>
          <w:szCs w:val="24"/>
        </w:rPr>
        <w:t>The Company</w:t>
      </w:r>
      <w:r w:rsidRPr="0072521E">
        <w:rPr>
          <w:rFonts w:ascii="Arial" w:hAnsi="Arial" w:cs="Arial"/>
          <w:szCs w:val="24"/>
        </w:rPr>
        <w:t xml:space="preserve">, its officers, employees or agents, the </w:t>
      </w:r>
      <w:r w:rsidRPr="0072521E">
        <w:rPr>
          <w:rFonts w:ascii="Arial" w:hAnsi="Arial" w:cs="Arial"/>
          <w:b/>
          <w:szCs w:val="24"/>
        </w:rPr>
        <w:t>Supplier</w:t>
      </w:r>
      <w:r w:rsidRPr="0072521E">
        <w:rPr>
          <w:rFonts w:ascii="Arial" w:hAnsi="Arial" w:cs="Arial"/>
          <w:szCs w:val="24"/>
        </w:rPr>
        <w:t xml:space="preserve"> shall indemnify </w:t>
      </w:r>
      <w:r w:rsidRPr="0072521E">
        <w:rPr>
          <w:rFonts w:ascii="Arial" w:hAnsi="Arial" w:cs="Arial"/>
          <w:b/>
          <w:szCs w:val="24"/>
        </w:rPr>
        <w:t>The Company</w:t>
      </w:r>
      <w:r w:rsidRPr="0072521E">
        <w:rPr>
          <w:rFonts w:ascii="Arial" w:hAnsi="Arial" w:cs="Arial"/>
          <w:szCs w:val="24"/>
        </w:rPr>
        <w:t xml:space="preserve"> against (a) all actions, proceedings, costs, demands, claims, expenses, liability, loss or damage arising from, or incurred by </w:t>
      </w:r>
      <w:r w:rsidRPr="0072521E">
        <w:rPr>
          <w:rFonts w:ascii="Arial" w:hAnsi="Arial" w:cs="Arial"/>
          <w:b/>
          <w:szCs w:val="24"/>
        </w:rPr>
        <w:t>The Company</w:t>
      </w:r>
      <w:r w:rsidRPr="0072521E">
        <w:rPr>
          <w:rFonts w:ascii="Arial" w:hAnsi="Arial" w:cs="Arial"/>
          <w:szCs w:val="24"/>
        </w:rPr>
        <w:t xml:space="preserve"> as a consequence of, physical damage to the property of </w:t>
      </w:r>
      <w:r w:rsidRPr="0072521E">
        <w:rPr>
          <w:rFonts w:ascii="Arial" w:hAnsi="Arial" w:cs="Arial"/>
          <w:b/>
          <w:szCs w:val="24"/>
        </w:rPr>
        <w:t>The Company</w:t>
      </w:r>
      <w:r w:rsidRPr="0072521E">
        <w:rPr>
          <w:rFonts w:ascii="Arial" w:hAnsi="Arial" w:cs="Arial"/>
          <w:szCs w:val="24"/>
        </w:rPr>
        <w:t xml:space="preserve">, its officers, employees or agents, and (b) in respect of the liability of </w:t>
      </w:r>
      <w:r w:rsidRPr="0072521E">
        <w:rPr>
          <w:rFonts w:ascii="Arial" w:hAnsi="Arial" w:cs="Arial"/>
          <w:b/>
          <w:szCs w:val="24"/>
        </w:rPr>
        <w:t>The Company</w:t>
      </w:r>
      <w:r w:rsidRPr="0072521E">
        <w:rPr>
          <w:rFonts w:ascii="Arial" w:hAnsi="Arial" w:cs="Arial"/>
          <w:szCs w:val="24"/>
        </w:rPr>
        <w:t xml:space="preserve"> to any other person for loss in respect of physical damage to the property of any person, in each case as a consequence of acting in reliance on any instructions given by the </w:t>
      </w:r>
      <w:r w:rsidRPr="0072521E">
        <w:rPr>
          <w:rFonts w:ascii="Arial" w:hAnsi="Arial" w:cs="Arial"/>
          <w:b/>
          <w:szCs w:val="24"/>
        </w:rPr>
        <w:t>Supplier</w:t>
      </w:r>
      <w:r w:rsidRPr="0072521E">
        <w:rPr>
          <w:rFonts w:ascii="Arial" w:hAnsi="Arial" w:cs="Arial"/>
          <w:szCs w:val="24"/>
        </w:rPr>
        <w:t xml:space="preserve"> to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 xml:space="preserve">Deenergise </w:t>
      </w:r>
      <w:r w:rsidRPr="0072521E">
        <w:rPr>
          <w:rFonts w:ascii="Arial" w:hAnsi="Arial" w:cs="Arial"/>
          <w:szCs w:val="24"/>
        </w:rPr>
        <w:t xml:space="preserve">the </w:t>
      </w:r>
      <w:r w:rsidRPr="0072521E">
        <w:rPr>
          <w:rFonts w:ascii="Arial" w:hAnsi="Arial" w:cs="Arial"/>
          <w:b/>
          <w:szCs w:val="24"/>
        </w:rPr>
        <w:t>Non-Embedded Customer’s</w:t>
      </w:r>
      <w:r w:rsidRPr="0072521E">
        <w:rPr>
          <w:rFonts w:ascii="Arial" w:hAnsi="Arial" w:cs="Arial"/>
          <w:szCs w:val="24"/>
        </w:rPr>
        <w:t xml:space="preserve"> </w:t>
      </w:r>
      <w:r w:rsidRPr="0072521E">
        <w:rPr>
          <w:rFonts w:ascii="Arial" w:hAnsi="Arial" w:cs="Arial"/>
          <w:b/>
          <w:szCs w:val="24"/>
        </w:rPr>
        <w:t>Connection Site</w:t>
      </w:r>
      <w:r w:rsidRPr="0072521E">
        <w:rPr>
          <w:rFonts w:ascii="Arial" w:hAnsi="Arial" w:cs="Arial"/>
          <w:szCs w:val="24"/>
        </w:rPr>
        <w:t xml:space="preserve"> which are materially inaccurate or misleading; </w:t>
      </w:r>
    </w:p>
    <w:p w14:paraId="2E401651" w14:textId="77777777" w:rsidR="00C94A29" w:rsidRPr="0072521E" w:rsidRDefault="00C94A29" w:rsidP="00C94A29">
      <w:pPr>
        <w:pStyle w:val="Default"/>
        <w:jc w:val="both"/>
        <w:rPr>
          <w:color w:val="auto"/>
        </w:rPr>
      </w:pPr>
      <w:r w:rsidRPr="0072521E">
        <w:rPr>
          <w:color w:val="auto"/>
        </w:rPr>
        <w:t xml:space="preserve">and </w:t>
      </w:r>
    </w:p>
    <w:p w14:paraId="6BA4E635" w14:textId="77777777" w:rsidR="00C94A29" w:rsidRPr="0072521E" w:rsidRDefault="00C94A29" w:rsidP="00C94A29">
      <w:pPr>
        <w:pStyle w:val="Heading4"/>
        <w:numPr>
          <w:ilvl w:val="4"/>
          <w:numId w:val="1"/>
        </w:numPr>
        <w:ind w:left="1701" w:hanging="850"/>
        <w:jc w:val="both"/>
        <w:rPr>
          <w:rFonts w:ascii="Arial" w:hAnsi="Arial" w:cs="Arial"/>
          <w:szCs w:val="24"/>
        </w:rPr>
      </w:pPr>
      <w:r w:rsidRPr="0072521E">
        <w:rPr>
          <w:rFonts w:ascii="Arial" w:hAnsi="Arial" w:cs="Arial"/>
          <w:szCs w:val="24"/>
        </w:rPr>
        <w:t xml:space="preserve">Where the </w:t>
      </w:r>
      <w:r w:rsidRPr="0072521E">
        <w:rPr>
          <w:rFonts w:ascii="Arial" w:hAnsi="Arial" w:cs="Arial"/>
          <w:b/>
          <w:szCs w:val="24"/>
        </w:rPr>
        <w:t>Supplier</w:t>
      </w:r>
      <w:r w:rsidRPr="0072521E">
        <w:rPr>
          <w:rFonts w:ascii="Arial" w:hAnsi="Arial" w:cs="Arial"/>
          <w:szCs w:val="24"/>
        </w:rPr>
        <w:t xml:space="preserve"> requests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Deenergise</w:t>
      </w:r>
      <w:r w:rsidRPr="0072521E">
        <w:rPr>
          <w:rFonts w:ascii="Arial" w:hAnsi="Arial" w:cs="Arial"/>
          <w:szCs w:val="24"/>
        </w:rPr>
        <w:t xml:space="preserve"> a single point of connection that is both a </w:t>
      </w:r>
      <w:r w:rsidRPr="0072521E">
        <w:rPr>
          <w:rFonts w:ascii="Arial" w:hAnsi="Arial" w:cs="Arial"/>
          <w:b/>
          <w:szCs w:val="24"/>
        </w:rPr>
        <w:t>Grid Supply Point</w:t>
      </w:r>
      <w:r w:rsidRPr="0072521E">
        <w:rPr>
          <w:rFonts w:ascii="Arial" w:hAnsi="Arial" w:cs="Arial"/>
          <w:szCs w:val="24"/>
        </w:rPr>
        <w:t xml:space="preserve"> and a </w:t>
      </w:r>
      <w:r w:rsidRPr="0072521E">
        <w:rPr>
          <w:rFonts w:ascii="Arial" w:hAnsi="Arial" w:cs="Arial"/>
          <w:b/>
          <w:szCs w:val="24"/>
        </w:rPr>
        <w:t>Grid Entry Point</w:t>
      </w:r>
      <w:r w:rsidRPr="0072521E">
        <w:rPr>
          <w:rFonts w:ascii="Arial" w:hAnsi="Arial" w:cs="Arial"/>
          <w:szCs w:val="24"/>
        </w:rPr>
        <w:t xml:space="preserve">, the </w:t>
      </w:r>
      <w:r w:rsidRPr="0072521E">
        <w:rPr>
          <w:rFonts w:ascii="Arial" w:hAnsi="Arial" w:cs="Arial"/>
          <w:b/>
          <w:szCs w:val="24"/>
        </w:rPr>
        <w:t xml:space="preserve">Supplier </w:t>
      </w:r>
      <w:r w:rsidRPr="0072521E">
        <w:rPr>
          <w:rFonts w:ascii="Arial" w:hAnsi="Arial" w:cs="Arial"/>
          <w:szCs w:val="24"/>
        </w:rPr>
        <w:t xml:space="preserve">shall also indemnify </w:t>
      </w:r>
      <w:r w:rsidRPr="0072521E">
        <w:rPr>
          <w:rFonts w:ascii="Arial" w:hAnsi="Arial" w:cs="Arial"/>
          <w:b/>
          <w:szCs w:val="24"/>
        </w:rPr>
        <w:t>The Company</w:t>
      </w:r>
      <w:r w:rsidRPr="0072521E">
        <w:rPr>
          <w:rFonts w:ascii="Arial" w:hAnsi="Arial" w:cs="Arial"/>
          <w:szCs w:val="24"/>
        </w:rPr>
        <w:t xml:space="preserve"> against all actions, proceedings, costs, demands, claims, expenses, liability, loss or damage made against or incurred or suffered by </w:t>
      </w:r>
      <w:r w:rsidRPr="0072521E">
        <w:rPr>
          <w:rFonts w:ascii="Arial" w:hAnsi="Arial" w:cs="Arial"/>
          <w:b/>
          <w:szCs w:val="24"/>
        </w:rPr>
        <w:t>The Company</w:t>
      </w:r>
      <w:r w:rsidRPr="0072521E">
        <w:rPr>
          <w:rFonts w:ascii="Arial" w:hAnsi="Arial" w:cs="Arial"/>
          <w:szCs w:val="24"/>
        </w:rPr>
        <w:t xml:space="preserve"> and resulting directly from such </w:t>
      </w:r>
      <w:r w:rsidRPr="0072521E">
        <w:rPr>
          <w:rFonts w:ascii="Arial" w:hAnsi="Arial" w:cs="Arial"/>
          <w:b/>
          <w:szCs w:val="24"/>
        </w:rPr>
        <w:t>Deenergisation</w:t>
      </w:r>
      <w:r w:rsidRPr="0072521E">
        <w:rPr>
          <w:rFonts w:ascii="Arial" w:hAnsi="Arial" w:cs="Arial"/>
          <w:szCs w:val="24"/>
        </w:rPr>
        <w:t xml:space="preserve"> howsoever arising (including any claim by another </w:t>
      </w:r>
      <w:r w:rsidRPr="0072521E">
        <w:rPr>
          <w:rFonts w:ascii="Arial" w:hAnsi="Arial" w:cs="Arial"/>
          <w:b/>
          <w:szCs w:val="24"/>
        </w:rPr>
        <w:t>User</w:t>
      </w:r>
      <w:r w:rsidRPr="0072521E">
        <w:rPr>
          <w:rFonts w:ascii="Arial" w:hAnsi="Arial" w:cs="Arial"/>
          <w:szCs w:val="24"/>
        </w:rPr>
        <w:t xml:space="preserve"> connecting at the same substation) except insofar as such actions, proceedings, costs, demands, claims, expenses, liability, loss or damage arise from the negligent act or omission or default of </w:t>
      </w:r>
      <w:r w:rsidRPr="0072521E">
        <w:rPr>
          <w:rFonts w:ascii="Arial" w:hAnsi="Arial" w:cs="Arial"/>
          <w:b/>
          <w:szCs w:val="24"/>
        </w:rPr>
        <w:t>The Company</w:t>
      </w:r>
      <w:r w:rsidRPr="0072521E">
        <w:rPr>
          <w:rFonts w:ascii="Arial" w:hAnsi="Arial" w:cs="Arial"/>
          <w:szCs w:val="24"/>
        </w:rPr>
        <w:t xml:space="preserve">, its officers, employees or agents. </w:t>
      </w:r>
    </w:p>
    <w:p w14:paraId="302075B8" w14:textId="77777777" w:rsidR="00C94A29" w:rsidRPr="0072521E" w:rsidRDefault="00C94A29" w:rsidP="00C94A29">
      <w:pPr>
        <w:pStyle w:val="Default"/>
        <w:ind w:left="851" w:hanging="851"/>
        <w:jc w:val="both"/>
        <w:rPr>
          <w:color w:val="auto"/>
        </w:rPr>
      </w:pPr>
      <w:r w:rsidRPr="0072521E">
        <w:rPr>
          <w:color w:val="auto"/>
        </w:rPr>
        <w:t xml:space="preserve">Downstream Parties </w:t>
      </w:r>
    </w:p>
    <w:p w14:paraId="6850CE10" w14:textId="77777777" w:rsidR="00C94A29" w:rsidRPr="0072521E" w:rsidRDefault="00C94A29" w:rsidP="00C94A29">
      <w:pPr>
        <w:pStyle w:val="Default"/>
        <w:ind w:left="851" w:hanging="851"/>
        <w:jc w:val="both"/>
        <w:rPr>
          <w:color w:val="auto"/>
        </w:rPr>
      </w:pPr>
    </w:p>
    <w:p w14:paraId="7EFE1AD1" w14:textId="77777777" w:rsidR="00C94A29" w:rsidRPr="0072521E" w:rsidRDefault="00C94A29" w:rsidP="00C94A29">
      <w:pPr>
        <w:pStyle w:val="Heading4"/>
        <w:numPr>
          <w:ilvl w:val="4"/>
          <w:numId w:val="1"/>
        </w:numPr>
        <w:ind w:left="2268" w:hanging="850"/>
        <w:rPr>
          <w:rFonts w:ascii="Arial" w:hAnsi="Arial" w:cs="Arial"/>
          <w:szCs w:val="24"/>
        </w:rPr>
      </w:pPr>
      <w:r w:rsidRPr="0072521E">
        <w:rPr>
          <w:rFonts w:ascii="Arial" w:hAnsi="Arial" w:cs="Arial"/>
          <w:szCs w:val="24"/>
        </w:rPr>
        <w:t xml:space="preserve">A </w:t>
      </w:r>
      <w:r w:rsidRPr="0072521E">
        <w:rPr>
          <w:rFonts w:ascii="Arial" w:hAnsi="Arial" w:cs="Arial"/>
          <w:b/>
          <w:szCs w:val="24"/>
        </w:rPr>
        <w:t>Non- Embedded Customer</w:t>
      </w:r>
      <w:r w:rsidRPr="0072521E">
        <w:rPr>
          <w:rFonts w:ascii="Arial" w:hAnsi="Arial" w:cs="Arial"/>
          <w:szCs w:val="24"/>
        </w:rPr>
        <w:t xml:space="preserve"> shall provide its </w:t>
      </w:r>
      <w:r w:rsidRPr="0072521E">
        <w:rPr>
          <w:rFonts w:ascii="Arial" w:hAnsi="Arial" w:cs="Arial"/>
          <w:b/>
          <w:szCs w:val="24"/>
        </w:rPr>
        <w:t>Supplier</w:t>
      </w:r>
      <w:r w:rsidRPr="0072521E">
        <w:rPr>
          <w:rFonts w:ascii="Arial" w:hAnsi="Arial" w:cs="Arial"/>
          <w:szCs w:val="24"/>
        </w:rPr>
        <w:t xml:space="preserve"> on request and as soon as is reasonably practicable with the details of any</w:t>
      </w:r>
      <w:r w:rsidRPr="0072521E">
        <w:rPr>
          <w:rFonts w:ascii="Arial" w:hAnsi="Arial" w:cs="Arial"/>
          <w:b/>
          <w:szCs w:val="24"/>
        </w:rPr>
        <w:t xml:space="preserve"> Downstream Parties </w:t>
      </w:r>
      <w:r w:rsidRPr="0072521E">
        <w:rPr>
          <w:rFonts w:ascii="Arial" w:hAnsi="Arial" w:cs="Arial"/>
          <w:szCs w:val="24"/>
        </w:rPr>
        <w:t>including (but not limited to) contact names, addresses, email addresses, and telephone numbers.</w:t>
      </w:r>
    </w:p>
    <w:p w14:paraId="7557D06A" w14:textId="77777777" w:rsidR="00C94A29" w:rsidRPr="0072521E" w:rsidRDefault="00C94A29" w:rsidP="00C94A29">
      <w:pPr>
        <w:pStyle w:val="Default"/>
        <w:ind w:left="2268" w:hanging="850"/>
        <w:jc w:val="both"/>
        <w:rPr>
          <w:color w:val="auto"/>
        </w:rPr>
      </w:pPr>
    </w:p>
    <w:p w14:paraId="44E36287" w14:textId="77777777" w:rsidR="00C94A29" w:rsidRPr="0072521E" w:rsidRDefault="00C94A29" w:rsidP="00C94A29">
      <w:pPr>
        <w:pStyle w:val="Heading4"/>
        <w:numPr>
          <w:ilvl w:val="4"/>
          <w:numId w:val="1"/>
        </w:numPr>
        <w:ind w:left="2268" w:hanging="850"/>
        <w:jc w:val="both"/>
        <w:rPr>
          <w:rFonts w:ascii="Arial" w:hAnsi="Arial" w:cs="Arial"/>
          <w:szCs w:val="24"/>
        </w:rPr>
      </w:pPr>
      <w:r w:rsidRPr="0072521E">
        <w:rPr>
          <w:rFonts w:ascii="Arial" w:hAnsi="Arial" w:cs="Arial"/>
          <w:szCs w:val="24"/>
        </w:rPr>
        <w:t xml:space="preserve">Prior to a </w:t>
      </w:r>
      <w:r w:rsidRPr="0072521E">
        <w:rPr>
          <w:rFonts w:ascii="Arial" w:hAnsi="Arial" w:cs="Arial"/>
          <w:b/>
          <w:szCs w:val="24"/>
        </w:rPr>
        <w:t>Supplier</w:t>
      </w:r>
      <w:r w:rsidRPr="0072521E">
        <w:rPr>
          <w:rFonts w:ascii="Arial" w:hAnsi="Arial" w:cs="Arial"/>
          <w:szCs w:val="24"/>
        </w:rPr>
        <w:t xml:space="preserve"> instructing </w:t>
      </w:r>
      <w:r w:rsidRPr="0072521E">
        <w:rPr>
          <w:rFonts w:ascii="Arial" w:hAnsi="Arial" w:cs="Arial"/>
          <w:b/>
          <w:szCs w:val="24"/>
        </w:rPr>
        <w:t>The Company</w:t>
      </w:r>
      <w:r w:rsidRPr="0072521E">
        <w:rPr>
          <w:rFonts w:ascii="Arial" w:hAnsi="Arial" w:cs="Arial"/>
          <w:szCs w:val="24"/>
        </w:rPr>
        <w:t xml:space="preserve"> to </w:t>
      </w:r>
      <w:r w:rsidRPr="0072521E">
        <w:rPr>
          <w:rFonts w:ascii="Arial" w:hAnsi="Arial" w:cs="Arial"/>
          <w:b/>
          <w:szCs w:val="24"/>
        </w:rPr>
        <w:t>Deenergise</w:t>
      </w:r>
      <w:r w:rsidRPr="0072521E">
        <w:rPr>
          <w:rFonts w:ascii="Arial" w:hAnsi="Arial" w:cs="Arial"/>
          <w:szCs w:val="24"/>
        </w:rPr>
        <w:t xml:space="preserve"> the </w:t>
      </w:r>
      <w:r w:rsidRPr="0072521E">
        <w:rPr>
          <w:rFonts w:ascii="Arial" w:hAnsi="Arial" w:cs="Arial"/>
          <w:b/>
          <w:szCs w:val="24"/>
        </w:rPr>
        <w:t>Non-Embedded Customer’s Connection Site(s)</w:t>
      </w:r>
      <w:r w:rsidRPr="0072521E">
        <w:rPr>
          <w:rFonts w:ascii="Arial" w:hAnsi="Arial" w:cs="Arial"/>
          <w:szCs w:val="24"/>
        </w:rPr>
        <w:t xml:space="preserve"> under Paragraph 3.6.9.1:</w:t>
      </w:r>
    </w:p>
    <w:p w14:paraId="62479DCC" w14:textId="77777777" w:rsidR="00C94A29" w:rsidRPr="0072521E" w:rsidRDefault="00C94A29" w:rsidP="00C94A29">
      <w:pPr>
        <w:pStyle w:val="Default"/>
        <w:ind w:left="851" w:hanging="851"/>
        <w:jc w:val="both"/>
        <w:rPr>
          <w:color w:val="auto"/>
        </w:rPr>
      </w:pPr>
    </w:p>
    <w:p w14:paraId="707D8342" w14:textId="77777777" w:rsidR="00C94A29" w:rsidRPr="0072521E" w:rsidRDefault="00C94A29" w:rsidP="00C94A29">
      <w:pPr>
        <w:pStyle w:val="Heading5"/>
        <w:tabs>
          <w:tab w:val="clear" w:pos="0"/>
          <w:tab w:val="num" w:pos="1440"/>
        </w:tabs>
        <w:spacing w:before="240" w:after="60"/>
        <w:ind w:left="3402" w:hanging="567"/>
        <w:jc w:val="both"/>
        <w:rPr>
          <w:rFonts w:ascii="Arial" w:hAnsi="Arial" w:cs="Arial"/>
          <w:szCs w:val="24"/>
        </w:rPr>
      </w:pPr>
      <w:r w:rsidRPr="0072521E">
        <w:rPr>
          <w:rFonts w:ascii="Arial" w:hAnsi="Arial" w:cs="Arial"/>
          <w:szCs w:val="24"/>
        </w:rPr>
        <w:t xml:space="preserve">(a) the </w:t>
      </w:r>
      <w:r w:rsidRPr="0072521E">
        <w:rPr>
          <w:rFonts w:ascii="Arial" w:hAnsi="Arial" w:cs="Arial"/>
          <w:b/>
          <w:szCs w:val="24"/>
        </w:rPr>
        <w:t>Supplier</w:t>
      </w:r>
      <w:r w:rsidRPr="0072521E">
        <w:rPr>
          <w:rFonts w:ascii="Arial" w:hAnsi="Arial" w:cs="Arial"/>
          <w:szCs w:val="24"/>
        </w:rPr>
        <w:t xml:space="preserve"> shall request the </w:t>
      </w:r>
      <w:r w:rsidRPr="0072521E">
        <w:rPr>
          <w:rFonts w:ascii="Arial" w:hAnsi="Arial" w:cs="Arial"/>
          <w:b/>
          <w:szCs w:val="24"/>
        </w:rPr>
        <w:t>Non-Embedded Customer</w:t>
      </w:r>
      <w:r w:rsidRPr="0072521E">
        <w:rPr>
          <w:rFonts w:ascii="Arial" w:hAnsi="Arial" w:cs="Arial"/>
          <w:szCs w:val="24"/>
        </w:rPr>
        <w:t xml:space="preserve"> to confirm within 48 hours of such request that the details supplied under Paragraph 3.6.9.7, remain correct and/or provide updated details for any </w:t>
      </w:r>
      <w:r w:rsidRPr="0072521E">
        <w:rPr>
          <w:rFonts w:ascii="Arial" w:hAnsi="Arial" w:cs="Arial"/>
          <w:b/>
          <w:szCs w:val="24"/>
        </w:rPr>
        <w:t>Downstream Parties</w:t>
      </w:r>
      <w:r w:rsidRPr="0072521E">
        <w:rPr>
          <w:rFonts w:ascii="Arial" w:hAnsi="Arial" w:cs="Arial"/>
          <w:szCs w:val="24"/>
        </w:rPr>
        <w:t xml:space="preserve">, and where such details had been supplied by the </w:t>
      </w:r>
      <w:r w:rsidRPr="0072521E">
        <w:rPr>
          <w:rFonts w:ascii="Arial" w:hAnsi="Arial" w:cs="Arial"/>
          <w:b/>
          <w:szCs w:val="24"/>
        </w:rPr>
        <w:t>Non-Embedded Customer</w:t>
      </w:r>
      <w:r w:rsidRPr="0072521E">
        <w:rPr>
          <w:rFonts w:ascii="Arial" w:hAnsi="Arial" w:cs="Arial"/>
          <w:szCs w:val="24"/>
        </w:rPr>
        <w:t xml:space="preserve"> to the </w:t>
      </w:r>
      <w:r w:rsidRPr="0072521E">
        <w:rPr>
          <w:rFonts w:ascii="Arial" w:hAnsi="Arial" w:cs="Arial"/>
          <w:b/>
          <w:szCs w:val="24"/>
        </w:rPr>
        <w:t>Supplier</w:t>
      </w:r>
      <w:r w:rsidRPr="0072521E">
        <w:rPr>
          <w:rFonts w:ascii="Arial" w:hAnsi="Arial" w:cs="Arial"/>
          <w:szCs w:val="24"/>
        </w:rPr>
        <w:t xml:space="preserve"> within the preceding </w:t>
      </w:r>
      <w:r w:rsidRPr="0072521E">
        <w:rPr>
          <w:rFonts w:ascii="Arial" w:hAnsi="Arial" w:cs="Arial"/>
          <w:b/>
          <w:szCs w:val="24"/>
        </w:rPr>
        <w:t>10 Business Days</w:t>
      </w:r>
      <w:r w:rsidRPr="0072521E">
        <w:rPr>
          <w:rFonts w:ascii="Arial" w:hAnsi="Arial" w:cs="Arial"/>
          <w:szCs w:val="24"/>
        </w:rPr>
        <w:t xml:space="preserve">, the </w:t>
      </w:r>
      <w:r w:rsidRPr="0072521E">
        <w:rPr>
          <w:rFonts w:ascii="Arial" w:hAnsi="Arial" w:cs="Arial"/>
          <w:b/>
          <w:szCs w:val="24"/>
        </w:rPr>
        <w:t>Supplier</w:t>
      </w:r>
      <w:r w:rsidRPr="0072521E">
        <w:rPr>
          <w:rFonts w:ascii="Arial" w:hAnsi="Arial" w:cs="Arial"/>
          <w:szCs w:val="24"/>
        </w:rPr>
        <w:t xml:space="preserve"> may, whilst making this request, in parallel and without delay give notice to arrange the meeting described in (b), below;</w:t>
      </w:r>
    </w:p>
    <w:p w14:paraId="1A216740" w14:textId="77777777" w:rsidR="00C94A29" w:rsidRPr="0072521E" w:rsidRDefault="00C94A29" w:rsidP="00C94A29">
      <w:pPr>
        <w:pStyle w:val="Heading5"/>
        <w:numPr>
          <w:ilvl w:val="0"/>
          <w:numId w:val="17"/>
        </w:numPr>
        <w:ind w:left="3402" w:hanging="567"/>
        <w:jc w:val="both"/>
        <w:rPr>
          <w:rFonts w:ascii="Arial" w:hAnsi="Arial" w:cs="Arial"/>
          <w:szCs w:val="24"/>
        </w:rPr>
      </w:pPr>
      <w:r w:rsidRPr="0072521E">
        <w:rPr>
          <w:rFonts w:ascii="Arial" w:hAnsi="Arial" w:cs="Arial"/>
          <w:szCs w:val="24"/>
        </w:rPr>
        <w:t xml:space="preserve">where there are </w:t>
      </w:r>
      <w:r w:rsidRPr="0072521E">
        <w:rPr>
          <w:rFonts w:ascii="Arial" w:hAnsi="Arial" w:cs="Arial"/>
          <w:b/>
          <w:szCs w:val="24"/>
        </w:rPr>
        <w:t xml:space="preserve">Downstream Parties </w:t>
      </w:r>
      <w:r w:rsidRPr="0072521E">
        <w:rPr>
          <w:rFonts w:ascii="Arial" w:hAnsi="Arial" w:cs="Arial"/>
          <w:szCs w:val="24"/>
        </w:rPr>
        <w:t xml:space="preserve">(other than </w:t>
      </w:r>
      <w:r w:rsidRPr="0072521E">
        <w:rPr>
          <w:rFonts w:ascii="Arial" w:hAnsi="Arial" w:cs="Arial"/>
          <w:b/>
          <w:szCs w:val="24"/>
        </w:rPr>
        <w:t xml:space="preserve">Downstream Parties </w:t>
      </w:r>
      <w:r w:rsidRPr="0072521E">
        <w:rPr>
          <w:rFonts w:ascii="Arial" w:hAnsi="Arial" w:cs="Arial"/>
          <w:szCs w:val="24"/>
        </w:rPr>
        <w:t xml:space="preserve">that are </w:t>
      </w:r>
      <w:r w:rsidRPr="0072521E">
        <w:rPr>
          <w:rFonts w:ascii="Arial" w:hAnsi="Arial" w:cs="Arial"/>
          <w:b/>
          <w:szCs w:val="24"/>
        </w:rPr>
        <w:t>Affiliates</w:t>
      </w:r>
      <w:r w:rsidRPr="0072521E">
        <w:rPr>
          <w:rFonts w:ascii="Arial" w:hAnsi="Arial" w:cs="Arial"/>
          <w:szCs w:val="24"/>
        </w:rPr>
        <w:t xml:space="preserve"> of the </w:t>
      </w:r>
      <w:r w:rsidRPr="0072521E">
        <w:rPr>
          <w:rFonts w:ascii="Arial" w:hAnsi="Arial" w:cs="Arial"/>
          <w:b/>
          <w:szCs w:val="24"/>
        </w:rPr>
        <w:t>Non-Embedded Customer</w:t>
      </w:r>
      <w:r w:rsidRPr="0072521E">
        <w:rPr>
          <w:rFonts w:ascii="Arial" w:hAnsi="Arial" w:cs="Arial"/>
          <w:szCs w:val="24"/>
        </w:rPr>
        <w:t>),</w:t>
      </w:r>
      <w:r w:rsidRPr="0072521E">
        <w:rPr>
          <w:rFonts w:ascii="Arial" w:hAnsi="Arial" w:cs="Arial"/>
          <w:b/>
          <w:szCs w:val="24"/>
        </w:rPr>
        <w:t xml:space="preserve"> </w:t>
      </w:r>
      <w:r w:rsidRPr="0072521E">
        <w:rPr>
          <w:rFonts w:ascii="Arial" w:hAnsi="Arial" w:cs="Arial"/>
          <w:szCs w:val="24"/>
        </w:rPr>
        <w:t xml:space="preserve">the </w:t>
      </w:r>
      <w:r w:rsidRPr="0072521E">
        <w:rPr>
          <w:rFonts w:ascii="Arial" w:hAnsi="Arial" w:cs="Arial"/>
          <w:b/>
          <w:szCs w:val="24"/>
        </w:rPr>
        <w:t xml:space="preserve">Supplier </w:t>
      </w:r>
      <w:r w:rsidRPr="0072521E">
        <w:rPr>
          <w:rFonts w:ascii="Arial" w:hAnsi="Arial" w:cs="Arial"/>
          <w:szCs w:val="24"/>
        </w:rPr>
        <w:t>shall,</w:t>
      </w:r>
      <w:r w:rsidRPr="0072521E">
        <w:rPr>
          <w:rFonts w:ascii="Arial" w:hAnsi="Arial" w:cs="Arial"/>
          <w:b/>
          <w:szCs w:val="24"/>
        </w:rPr>
        <w:t xml:space="preserve"> </w:t>
      </w:r>
      <w:r w:rsidRPr="0072521E">
        <w:rPr>
          <w:rFonts w:ascii="Arial" w:hAnsi="Arial" w:cs="Arial"/>
          <w:szCs w:val="24"/>
        </w:rPr>
        <w:t xml:space="preserve">giving not less than 48 hours’ notice, arrange a meeting between the </w:t>
      </w:r>
      <w:r w:rsidRPr="0072521E">
        <w:rPr>
          <w:rFonts w:ascii="Arial" w:hAnsi="Arial" w:cs="Arial"/>
          <w:b/>
          <w:szCs w:val="24"/>
        </w:rPr>
        <w:t>Supplier</w:t>
      </w:r>
      <w:r w:rsidRPr="0072521E">
        <w:rPr>
          <w:rFonts w:ascii="Arial" w:hAnsi="Arial" w:cs="Arial"/>
          <w:szCs w:val="24"/>
        </w:rPr>
        <w:t>, the</w:t>
      </w:r>
      <w:r w:rsidRPr="0072521E">
        <w:rPr>
          <w:rFonts w:ascii="Arial" w:hAnsi="Arial" w:cs="Arial"/>
          <w:b/>
          <w:szCs w:val="24"/>
        </w:rPr>
        <w:t xml:space="preserve"> Non-Embedded Customer</w:t>
      </w:r>
      <w:r w:rsidRPr="0072521E">
        <w:rPr>
          <w:rFonts w:ascii="Arial" w:hAnsi="Arial" w:cs="Arial"/>
          <w:szCs w:val="24"/>
        </w:rPr>
        <w:t xml:space="preserve">, those </w:t>
      </w:r>
      <w:r w:rsidRPr="0072521E">
        <w:rPr>
          <w:rFonts w:ascii="Arial" w:hAnsi="Arial" w:cs="Arial"/>
          <w:b/>
          <w:szCs w:val="24"/>
        </w:rPr>
        <w:t>Downstream Parties</w:t>
      </w:r>
      <w:r w:rsidRPr="0072521E">
        <w:rPr>
          <w:rFonts w:ascii="Arial" w:hAnsi="Arial" w:cs="Arial"/>
          <w:szCs w:val="24"/>
        </w:rPr>
        <w:t xml:space="preserve"> and</w:t>
      </w:r>
      <w:r w:rsidRPr="0072521E">
        <w:rPr>
          <w:rFonts w:ascii="Arial" w:hAnsi="Arial" w:cs="Arial"/>
          <w:b/>
          <w:szCs w:val="24"/>
        </w:rPr>
        <w:t xml:space="preserve"> The Company</w:t>
      </w:r>
      <w:r w:rsidRPr="0072521E">
        <w:rPr>
          <w:rFonts w:ascii="Arial" w:hAnsi="Arial" w:cs="Arial"/>
          <w:szCs w:val="24"/>
        </w:rPr>
        <w:t xml:space="preserve"> to discuss the impact of the </w:t>
      </w:r>
      <w:r w:rsidRPr="0072521E">
        <w:rPr>
          <w:rFonts w:ascii="Arial" w:hAnsi="Arial" w:cs="Arial"/>
          <w:b/>
          <w:szCs w:val="24"/>
        </w:rPr>
        <w:t xml:space="preserve">Deenergisation </w:t>
      </w:r>
      <w:r w:rsidRPr="0072521E">
        <w:rPr>
          <w:rFonts w:ascii="Arial" w:hAnsi="Arial" w:cs="Arial"/>
          <w:szCs w:val="24"/>
        </w:rPr>
        <w:t xml:space="preserve">and whether an agreement to avoid the </w:t>
      </w:r>
      <w:r w:rsidRPr="0072521E">
        <w:rPr>
          <w:rFonts w:ascii="Arial" w:hAnsi="Arial" w:cs="Arial"/>
          <w:b/>
          <w:szCs w:val="24"/>
        </w:rPr>
        <w:t xml:space="preserve">Deenergisation </w:t>
      </w:r>
      <w:r w:rsidRPr="0072521E">
        <w:rPr>
          <w:rFonts w:ascii="Arial" w:hAnsi="Arial" w:cs="Arial"/>
          <w:szCs w:val="24"/>
        </w:rPr>
        <w:t xml:space="preserve">and resulting impact on those </w:t>
      </w:r>
      <w:r w:rsidRPr="0072521E">
        <w:rPr>
          <w:rFonts w:ascii="Arial" w:hAnsi="Arial" w:cs="Arial"/>
          <w:b/>
          <w:szCs w:val="24"/>
        </w:rPr>
        <w:t>Downstream Parties</w:t>
      </w:r>
      <w:r w:rsidRPr="0072521E">
        <w:rPr>
          <w:rFonts w:ascii="Arial" w:hAnsi="Arial" w:cs="Arial"/>
          <w:szCs w:val="24"/>
        </w:rPr>
        <w:t xml:space="preserve"> can be reached to the reasonable satisfaction of the </w:t>
      </w:r>
      <w:r w:rsidRPr="0072521E">
        <w:rPr>
          <w:rFonts w:ascii="Arial" w:hAnsi="Arial" w:cs="Arial"/>
          <w:b/>
          <w:szCs w:val="24"/>
        </w:rPr>
        <w:t xml:space="preserve">Supplier </w:t>
      </w:r>
      <w:r w:rsidRPr="0072521E">
        <w:rPr>
          <w:rFonts w:ascii="Arial" w:hAnsi="Arial" w:cs="Arial"/>
          <w:szCs w:val="24"/>
        </w:rPr>
        <w:t>(acting reasonably); and</w:t>
      </w:r>
    </w:p>
    <w:p w14:paraId="0E82C7DD" w14:textId="77777777" w:rsidR="00C94A29" w:rsidRPr="0072521E" w:rsidRDefault="00C94A29" w:rsidP="00C94A29">
      <w:pPr>
        <w:pStyle w:val="Heading5"/>
        <w:numPr>
          <w:ilvl w:val="0"/>
          <w:numId w:val="17"/>
        </w:numPr>
        <w:ind w:left="3402" w:hanging="567"/>
        <w:rPr>
          <w:rFonts w:ascii="Arial" w:hAnsi="Arial" w:cs="Arial"/>
          <w:szCs w:val="24"/>
        </w:rPr>
      </w:pPr>
      <w:r w:rsidRPr="0072521E">
        <w:rPr>
          <w:rFonts w:ascii="Arial" w:hAnsi="Arial" w:cs="Arial"/>
          <w:szCs w:val="24"/>
        </w:rPr>
        <w:t xml:space="preserve">the </w:t>
      </w:r>
      <w:r w:rsidRPr="0072521E">
        <w:rPr>
          <w:rFonts w:ascii="Arial" w:hAnsi="Arial" w:cs="Arial"/>
          <w:b/>
          <w:szCs w:val="24"/>
        </w:rPr>
        <w:t>Supplier</w:t>
      </w:r>
      <w:r w:rsidRPr="0072521E">
        <w:rPr>
          <w:rFonts w:ascii="Arial" w:hAnsi="Arial" w:cs="Arial"/>
          <w:szCs w:val="24"/>
        </w:rPr>
        <w:t xml:space="preserve"> shall not  issue its </w:t>
      </w:r>
      <w:r w:rsidRPr="0072521E">
        <w:rPr>
          <w:rFonts w:ascii="Arial" w:hAnsi="Arial" w:cs="Arial"/>
          <w:b/>
          <w:szCs w:val="24"/>
        </w:rPr>
        <w:t xml:space="preserve">Deenergisation </w:t>
      </w:r>
      <w:r w:rsidRPr="0072521E">
        <w:rPr>
          <w:rFonts w:ascii="Arial" w:hAnsi="Arial" w:cs="Arial"/>
          <w:szCs w:val="24"/>
        </w:rPr>
        <w:t xml:space="preserve">instruction to </w:t>
      </w:r>
      <w:r w:rsidRPr="0072521E">
        <w:rPr>
          <w:rFonts w:ascii="Arial" w:hAnsi="Arial" w:cs="Arial"/>
          <w:b/>
          <w:szCs w:val="24"/>
        </w:rPr>
        <w:t>The Company</w:t>
      </w:r>
      <w:r w:rsidRPr="0072521E">
        <w:rPr>
          <w:rFonts w:ascii="Arial" w:hAnsi="Arial" w:cs="Arial"/>
          <w:szCs w:val="24"/>
        </w:rPr>
        <w:t xml:space="preserve"> within 72 hours (or such longer period, determined by the </w:t>
      </w:r>
      <w:r w:rsidRPr="0072521E">
        <w:rPr>
          <w:rFonts w:ascii="Arial" w:hAnsi="Arial" w:cs="Arial"/>
          <w:b/>
          <w:szCs w:val="24"/>
        </w:rPr>
        <w:t>Supplier</w:t>
      </w:r>
      <w:r w:rsidRPr="0072521E">
        <w:rPr>
          <w:rFonts w:ascii="Arial" w:hAnsi="Arial" w:cs="Arial"/>
          <w:szCs w:val="24"/>
        </w:rPr>
        <w:t xml:space="preserve"> from time to time, at their sole discretion, and notified to the attendees of any meeting held under (b)) from the commencement of any meeting held under (b).</w:t>
      </w:r>
    </w:p>
    <w:p w14:paraId="4A3A12F2" w14:textId="77777777" w:rsidR="005418B3" w:rsidRDefault="005418B3" w:rsidP="00C94A29">
      <w:pPr>
        <w:pStyle w:val="Heading4"/>
        <w:numPr>
          <w:ilvl w:val="0"/>
          <w:numId w:val="0"/>
        </w:numPr>
        <w:ind w:left="1560"/>
        <w:jc w:val="both"/>
        <w:rPr>
          <w:rFonts w:ascii="Arial" w:hAnsi="Arial"/>
        </w:rPr>
      </w:pPr>
    </w:p>
    <w:bookmarkEnd w:id="4"/>
    <w:p w14:paraId="30F5A774" w14:textId="77777777" w:rsidR="00B24C90" w:rsidRDefault="00B24C90" w:rsidP="00BC2E4D">
      <w:pPr>
        <w:pStyle w:val="Heading3"/>
        <w:ind w:hanging="851"/>
        <w:rPr>
          <w:rFonts w:ascii="Arial" w:hAnsi="Arial"/>
          <w:b/>
        </w:rPr>
      </w:pPr>
      <w:r>
        <w:rPr>
          <w:rFonts w:ascii="Arial" w:hAnsi="Arial"/>
          <w:b/>
          <w:caps/>
        </w:rPr>
        <w:t>Use of System Application</w:t>
      </w:r>
    </w:p>
    <w:p w14:paraId="5B25E94D" w14:textId="77777777" w:rsidR="00B24C90" w:rsidRPr="006D3170" w:rsidRDefault="00B24C90" w:rsidP="008C4C8D">
      <w:pPr>
        <w:pStyle w:val="Heading4"/>
        <w:ind w:hanging="851"/>
        <w:jc w:val="both"/>
        <w:rPr>
          <w:ins w:id="5" w:author="Author"/>
          <w:rFonts w:ascii="Arial" w:hAnsi="Arial" w:cs="Arial"/>
        </w:rPr>
      </w:pPr>
      <w:r>
        <w:rPr>
          <w:rFonts w:ascii="Arial" w:hAnsi="Arial"/>
        </w:rPr>
        <w:t xml:space="preserve">If a </w:t>
      </w:r>
      <w:r>
        <w:rPr>
          <w:rFonts w:ascii="Arial" w:hAnsi="Arial"/>
          <w:b/>
        </w:rPr>
        <w:t>User</w:t>
      </w:r>
      <w:r>
        <w:rPr>
          <w:rFonts w:ascii="Arial" w:hAnsi="Arial"/>
        </w:rPr>
        <w:t xml:space="preserve"> wishes to use the </w:t>
      </w:r>
      <w:r w:rsidR="00BC2E4D">
        <w:rPr>
          <w:rFonts w:ascii="Arial" w:hAnsi="Arial"/>
          <w:b/>
        </w:rPr>
        <w:t>National Electricity Transmission</w:t>
      </w:r>
      <w:r>
        <w:rPr>
          <w:rFonts w:ascii="Arial" w:hAnsi="Arial"/>
          <w:b/>
        </w:rPr>
        <w:t xml:space="preserve"> System</w:t>
      </w:r>
      <w:r>
        <w:rPr>
          <w:rFonts w:ascii="Arial" w:hAnsi="Arial"/>
        </w:rPr>
        <w:t xml:space="preserve"> in a category of use which does not include connection to the </w:t>
      </w:r>
      <w:r w:rsidR="00BC2E4D">
        <w:rPr>
          <w:rFonts w:ascii="Arial" w:hAnsi="Arial"/>
          <w:b/>
        </w:rPr>
        <w:t>National Electricity Transmission</w:t>
      </w:r>
      <w:r>
        <w:rPr>
          <w:rFonts w:ascii="Arial" w:hAnsi="Arial"/>
          <w:b/>
        </w:rPr>
        <w:t xml:space="preserve"> System</w:t>
      </w:r>
      <w:r>
        <w:rPr>
          <w:rFonts w:ascii="Arial" w:hAnsi="Arial"/>
        </w:rPr>
        <w:t xml:space="preserve">, it shall complete and submit to </w:t>
      </w:r>
      <w:r>
        <w:rPr>
          <w:rFonts w:ascii="Arial" w:hAnsi="Arial"/>
          <w:b/>
        </w:rPr>
        <w:t>The Company</w:t>
      </w:r>
      <w:r>
        <w:rPr>
          <w:rFonts w:ascii="Arial" w:hAnsi="Arial"/>
        </w:rPr>
        <w:t xml:space="preserve"> a </w:t>
      </w:r>
      <w:r>
        <w:rPr>
          <w:rFonts w:ascii="Arial" w:hAnsi="Arial"/>
          <w:b/>
        </w:rPr>
        <w:t>Use</w:t>
      </w:r>
      <w:r>
        <w:rPr>
          <w:rFonts w:ascii="Arial" w:hAnsi="Arial"/>
        </w:rPr>
        <w:t xml:space="preserve"> of </w:t>
      </w:r>
      <w:r>
        <w:rPr>
          <w:rFonts w:ascii="Arial" w:hAnsi="Arial"/>
          <w:b/>
        </w:rPr>
        <w:t>System Application</w:t>
      </w:r>
      <w:r>
        <w:rPr>
          <w:rFonts w:ascii="Arial" w:hAnsi="Arial"/>
        </w:rPr>
        <w:t xml:space="preserve"> and comply with the terms thereof.</w:t>
      </w:r>
    </w:p>
    <w:p w14:paraId="10102ABE" w14:textId="77777777" w:rsidR="007C1DDC" w:rsidRPr="006D3170" w:rsidRDefault="007C1DDC" w:rsidP="007C1DDC">
      <w:pPr>
        <w:pStyle w:val="Heading4"/>
        <w:ind w:hanging="851"/>
        <w:jc w:val="both"/>
        <w:rPr>
          <w:ins w:id="6" w:author="Author"/>
          <w:rFonts w:ascii="Arial" w:hAnsi="Arial" w:cs="Arial"/>
        </w:rPr>
      </w:pPr>
      <w:ins w:id="7" w:author="Author">
        <w:r w:rsidRPr="006D3170">
          <w:rPr>
            <w:rFonts w:ascii="Arial" w:hAnsi="Arial" w:cs="Arial"/>
          </w:rPr>
          <w:t xml:space="preserve">Where the </w:t>
        </w:r>
        <w:r w:rsidRPr="006D3170">
          <w:rPr>
            <w:rFonts w:ascii="Arial" w:hAnsi="Arial" w:cs="Arial"/>
            <w:b/>
            <w:bCs/>
          </w:rPr>
          <w:t>Use of System Application</w:t>
        </w:r>
        <w:r w:rsidRPr="006D3170">
          <w:rPr>
            <w:rFonts w:ascii="Arial" w:hAnsi="Arial" w:cs="Arial"/>
          </w:rPr>
          <w:t>:</w:t>
        </w:r>
      </w:ins>
    </w:p>
    <w:p w14:paraId="45273999" w14:textId="1E3AC890" w:rsidR="00DE186C" w:rsidRPr="006D3170" w:rsidRDefault="007C1DDC" w:rsidP="009D2E56">
      <w:pPr>
        <w:pStyle w:val="Heading4"/>
        <w:numPr>
          <w:ilvl w:val="0"/>
          <w:numId w:val="0"/>
        </w:numPr>
        <w:ind w:left="2410" w:hanging="851"/>
        <w:jc w:val="both"/>
        <w:rPr>
          <w:ins w:id="8" w:author="Author"/>
          <w:rFonts w:ascii="Arial" w:hAnsi="Arial" w:cs="Arial"/>
        </w:rPr>
      </w:pPr>
      <w:ins w:id="9" w:author="Author">
        <w:r w:rsidRPr="006D3170">
          <w:rPr>
            <w:rFonts w:ascii="Arial" w:hAnsi="Arial" w:cs="Arial"/>
          </w:rPr>
          <w:t>3.7.2.1</w:t>
        </w:r>
        <w:r w:rsidRPr="006D3170">
          <w:rPr>
            <w:rFonts w:ascii="Arial" w:hAnsi="Arial" w:cs="Arial"/>
          </w:rPr>
          <w:tab/>
          <w:t xml:space="preserve">is not a </w:t>
        </w:r>
        <w:r w:rsidRPr="006D3170">
          <w:rPr>
            <w:rFonts w:ascii="Arial" w:hAnsi="Arial" w:cs="Arial"/>
            <w:b/>
            <w:bCs/>
          </w:rPr>
          <w:t>Gated Application</w:t>
        </w:r>
        <w:r w:rsidR="00130499" w:rsidRPr="00130499">
          <w:rPr>
            <w:rFonts w:ascii="Arial" w:hAnsi="Arial" w:cs="Arial"/>
          </w:rPr>
          <w:t xml:space="preserve"> </w:t>
        </w:r>
        <w:r w:rsidR="00130499">
          <w:rPr>
            <w:rFonts w:ascii="Arial" w:hAnsi="Arial" w:cs="Arial"/>
          </w:rPr>
          <w:t xml:space="preserve">for the purposes of the </w:t>
        </w:r>
        <w:r w:rsidR="00130499" w:rsidRPr="001D236D">
          <w:rPr>
            <w:rFonts w:ascii="Arial" w:hAnsi="Arial" w:cs="Arial"/>
            <w:b/>
            <w:bCs/>
          </w:rPr>
          <w:t>Gated Application and Offer Process</w:t>
        </w:r>
        <w:r w:rsidRPr="006D3170">
          <w:rPr>
            <w:rFonts w:ascii="Arial" w:hAnsi="Arial" w:cs="Arial"/>
          </w:rPr>
          <w:t>, w</w:t>
        </w:r>
      </w:ins>
      <w:del w:id="10" w:author="Author">
        <w:r w:rsidRPr="006D3170" w:rsidDel="00DE186C">
          <w:rPr>
            <w:rFonts w:ascii="Arial" w:hAnsi="Arial" w:cs="Arial"/>
          </w:rPr>
          <w:delText>W</w:delText>
        </w:r>
      </w:del>
      <w:r w:rsidRPr="006D3170">
        <w:rPr>
          <w:rFonts w:ascii="Arial" w:hAnsi="Arial" w:cs="Arial"/>
        </w:rPr>
        <w:t xml:space="preserve">ithout prejudice to Condition E12 of the </w:t>
      </w:r>
      <w:r w:rsidRPr="006D3170">
        <w:rPr>
          <w:rFonts w:ascii="Arial" w:hAnsi="Arial" w:cs="Arial"/>
          <w:b/>
        </w:rPr>
        <w:t>ESO Licence The Company</w:t>
      </w:r>
      <w:r w:rsidRPr="006D3170">
        <w:rPr>
          <w:rFonts w:ascii="Arial" w:hAnsi="Arial" w:cs="Arial"/>
        </w:rPr>
        <w:t xml:space="preserve"> shall make a </w:t>
      </w:r>
      <w:r w:rsidRPr="006D3170">
        <w:rPr>
          <w:rFonts w:ascii="Arial" w:hAnsi="Arial" w:cs="Arial"/>
          <w:b/>
        </w:rPr>
        <w:t>Use of System Offer</w:t>
      </w:r>
      <w:r w:rsidRPr="006D3170">
        <w:rPr>
          <w:rFonts w:ascii="Arial" w:hAnsi="Arial" w:cs="Arial"/>
        </w:rPr>
        <w:t xml:space="preserve"> to that </w:t>
      </w:r>
      <w:r w:rsidRPr="006D3170">
        <w:rPr>
          <w:rFonts w:ascii="Arial" w:hAnsi="Arial" w:cs="Arial"/>
          <w:b/>
        </w:rPr>
        <w:t>User</w:t>
      </w:r>
      <w:r w:rsidRPr="006D3170">
        <w:rPr>
          <w:rFonts w:ascii="Arial" w:hAnsi="Arial" w:cs="Arial"/>
        </w:rPr>
        <w:t xml:space="preserve"> as soon as practicable after receipt of the </w:t>
      </w:r>
      <w:r w:rsidRPr="006D3170">
        <w:rPr>
          <w:rFonts w:ascii="Arial" w:hAnsi="Arial" w:cs="Arial"/>
          <w:b/>
        </w:rPr>
        <w:t>Use of System</w:t>
      </w:r>
      <w:r w:rsidRPr="006D3170">
        <w:rPr>
          <w:rFonts w:ascii="Arial" w:hAnsi="Arial" w:cs="Arial"/>
        </w:rPr>
        <w:t xml:space="preserve"> </w:t>
      </w:r>
      <w:r w:rsidRPr="006D3170">
        <w:rPr>
          <w:rFonts w:ascii="Arial" w:hAnsi="Arial" w:cs="Arial"/>
          <w:b/>
        </w:rPr>
        <w:t>Application</w:t>
      </w:r>
      <w:r w:rsidRPr="006D3170">
        <w:rPr>
          <w:rFonts w:ascii="Arial" w:hAnsi="Arial" w:cs="Arial"/>
        </w:rPr>
        <w:t xml:space="preserve"> and (save where the </w:t>
      </w:r>
      <w:r w:rsidRPr="006D3170">
        <w:rPr>
          <w:rFonts w:ascii="Arial" w:hAnsi="Arial" w:cs="Arial"/>
          <w:b/>
        </w:rPr>
        <w:t>Authority</w:t>
      </w:r>
      <w:r w:rsidRPr="006D3170">
        <w:rPr>
          <w:rFonts w:ascii="Arial" w:hAnsi="Arial" w:cs="Arial"/>
        </w:rPr>
        <w:t xml:space="preserve"> consents to a longer period) in any event not more than 28 days after receipt by </w:t>
      </w:r>
      <w:r w:rsidRPr="006D3170">
        <w:rPr>
          <w:rFonts w:ascii="Arial" w:hAnsi="Arial" w:cs="Arial"/>
          <w:b/>
        </w:rPr>
        <w:t>The Company</w:t>
      </w:r>
      <w:r w:rsidRPr="006D3170">
        <w:rPr>
          <w:rFonts w:ascii="Arial" w:hAnsi="Arial" w:cs="Arial"/>
        </w:rPr>
        <w:t xml:space="preserve"> of the </w:t>
      </w:r>
      <w:r w:rsidRPr="006D3170">
        <w:rPr>
          <w:rFonts w:ascii="Arial" w:hAnsi="Arial" w:cs="Arial"/>
          <w:b/>
        </w:rPr>
        <w:t>Use of System Application</w:t>
      </w:r>
      <w:r w:rsidRPr="006D3170">
        <w:rPr>
          <w:rFonts w:ascii="Arial" w:hAnsi="Arial" w:cs="Arial"/>
        </w:rPr>
        <w:t>.</w:t>
      </w:r>
    </w:p>
    <w:p w14:paraId="27702026" w14:textId="6432B9A3" w:rsidR="003C5E88" w:rsidRPr="006D3170" w:rsidRDefault="00DE186C" w:rsidP="009D2E56">
      <w:pPr>
        <w:pStyle w:val="Heading4"/>
        <w:numPr>
          <w:ilvl w:val="0"/>
          <w:numId w:val="0"/>
        </w:numPr>
        <w:ind w:left="2410" w:hanging="851"/>
        <w:jc w:val="both"/>
        <w:rPr>
          <w:rFonts w:ascii="Arial" w:hAnsi="Arial" w:cs="Arial"/>
        </w:rPr>
      </w:pPr>
      <w:ins w:id="11" w:author="Author">
        <w:r w:rsidRPr="006D3170">
          <w:rPr>
            <w:rFonts w:ascii="Arial" w:hAnsi="Arial" w:cs="Arial"/>
          </w:rPr>
          <w:t xml:space="preserve">3.7.2.2 is a </w:t>
        </w:r>
        <w:r w:rsidRPr="006D3170">
          <w:rPr>
            <w:rFonts w:ascii="Arial" w:hAnsi="Arial" w:cs="Arial"/>
            <w:b/>
            <w:bCs/>
          </w:rPr>
          <w:t>Gated Application</w:t>
        </w:r>
        <w:r w:rsidR="00130499">
          <w:rPr>
            <w:rFonts w:ascii="Arial" w:hAnsi="Arial" w:cs="Arial"/>
            <w:b/>
            <w:bCs/>
          </w:rPr>
          <w:t xml:space="preserve"> </w:t>
        </w:r>
        <w:r w:rsidR="00130499">
          <w:rPr>
            <w:rFonts w:ascii="Arial" w:hAnsi="Arial" w:cs="Arial"/>
          </w:rPr>
          <w:t xml:space="preserve">for the purposes of the </w:t>
        </w:r>
        <w:r w:rsidR="00130499" w:rsidRPr="001D236D">
          <w:rPr>
            <w:rFonts w:ascii="Arial" w:hAnsi="Arial" w:cs="Arial"/>
            <w:b/>
            <w:bCs/>
          </w:rPr>
          <w:t>Gated Application and Offer Process</w:t>
        </w:r>
        <w:r w:rsidRPr="006D3170">
          <w:rPr>
            <w:rFonts w:ascii="Arial" w:hAnsi="Arial" w:cs="Arial"/>
          </w:rPr>
          <w:t xml:space="preserve">, the </w:t>
        </w:r>
        <w:r w:rsidRPr="006D3170">
          <w:rPr>
            <w:rFonts w:ascii="Arial" w:hAnsi="Arial" w:cs="Arial"/>
            <w:b/>
            <w:bCs/>
          </w:rPr>
          <w:t>Use of System Application</w:t>
        </w:r>
        <w:r w:rsidRPr="006D3170">
          <w:rPr>
            <w:rFonts w:ascii="Arial" w:hAnsi="Arial" w:cs="Arial"/>
          </w:rPr>
          <w:t xml:space="preserve"> and </w:t>
        </w:r>
        <w:r w:rsidRPr="006D3170">
          <w:rPr>
            <w:rFonts w:ascii="Arial" w:hAnsi="Arial" w:cs="Arial"/>
            <w:b/>
            <w:bCs/>
          </w:rPr>
          <w:t>Use of System Offer</w:t>
        </w:r>
        <w:r w:rsidRPr="006D3170">
          <w:rPr>
            <w:rFonts w:ascii="Arial" w:hAnsi="Arial" w:cs="Arial"/>
          </w:rPr>
          <w:t xml:space="preserve"> shall be processed in accordance with the </w:t>
        </w:r>
        <w:r w:rsidRPr="006D3170">
          <w:rPr>
            <w:rFonts w:ascii="Arial" w:hAnsi="Arial" w:cs="Arial"/>
            <w:b/>
            <w:bCs/>
          </w:rPr>
          <w:t>Gated Application and Offer Process</w:t>
        </w:r>
        <w:r w:rsidRPr="006D3170">
          <w:rPr>
            <w:rFonts w:ascii="Arial" w:hAnsi="Arial" w:cs="Arial"/>
          </w:rPr>
          <w:t>.</w:t>
        </w:r>
      </w:ins>
    </w:p>
    <w:p w14:paraId="78EA098E" w14:textId="77777777" w:rsidR="00B24C90" w:rsidRDefault="00B24C90" w:rsidP="008C4C8D">
      <w:pPr>
        <w:pStyle w:val="Heading4"/>
        <w:ind w:hanging="851"/>
        <w:jc w:val="both"/>
        <w:rPr>
          <w:rFonts w:ascii="Arial" w:hAnsi="Arial"/>
        </w:rPr>
      </w:pPr>
      <w:r w:rsidRPr="006D3170">
        <w:rPr>
          <w:rFonts w:ascii="Arial" w:hAnsi="Arial" w:cs="Arial"/>
        </w:rPr>
        <w:t xml:space="preserve">The </w:t>
      </w:r>
      <w:r w:rsidRPr="006D3170">
        <w:rPr>
          <w:rFonts w:ascii="Arial" w:hAnsi="Arial" w:cs="Arial"/>
          <w:b/>
        </w:rPr>
        <w:t>Use of System Offer</w:t>
      </w:r>
      <w:r w:rsidRPr="006D3170">
        <w:rPr>
          <w:rFonts w:ascii="Arial" w:hAnsi="Arial" w:cs="Arial"/>
        </w:rPr>
        <w:t xml:space="preserve"> shall in</w:t>
      </w:r>
      <w:r w:rsidRPr="006D3170">
        <w:rPr>
          <w:rFonts w:ascii="Arial" w:hAnsi="Arial"/>
        </w:rPr>
        <w:t xml:space="preserve"> </w:t>
      </w:r>
      <w:r>
        <w:rPr>
          <w:rFonts w:ascii="Arial" w:hAnsi="Arial"/>
        </w:rPr>
        <w:t xml:space="preserve">the case of an application relating to an </w:t>
      </w:r>
      <w:r>
        <w:rPr>
          <w:rFonts w:ascii="Arial" w:hAnsi="Arial"/>
          <w:b/>
        </w:rPr>
        <w:t>Embedded Power Station</w:t>
      </w:r>
      <w:r>
        <w:rPr>
          <w:rFonts w:ascii="Arial" w:hAnsi="Arial"/>
        </w:rPr>
        <w:t xml:space="preserve"> or to a </w:t>
      </w:r>
      <w:r>
        <w:rPr>
          <w:rFonts w:ascii="Arial" w:hAnsi="Arial"/>
          <w:b/>
        </w:rPr>
        <w:t xml:space="preserve">Small Power Station Trading Party </w:t>
      </w:r>
      <w:r>
        <w:rPr>
          <w:rFonts w:ascii="Arial" w:hAnsi="Arial"/>
        </w:rPr>
        <w:t xml:space="preserve">or to a </w:t>
      </w:r>
      <w:r>
        <w:rPr>
          <w:rFonts w:ascii="Arial" w:hAnsi="Arial"/>
          <w:b/>
        </w:rPr>
        <w:t>Distribution Interconnector</w:t>
      </w:r>
      <w:r>
        <w:rPr>
          <w:rFonts w:ascii="Arial" w:hAnsi="Arial"/>
        </w:rPr>
        <w:t xml:space="preserve"> be in the form of a </w:t>
      </w:r>
      <w:r>
        <w:rPr>
          <w:rFonts w:ascii="Arial" w:hAnsi="Arial"/>
          <w:b/>
        </w:rPr>
        <w:t>Bilateral Embedded Generation Agreement</w:t>
      </w:r>
      <w:r>
        <w:rPr>
          <w:rFonts w:ascii="Arial" w:hAnsi="Arial"/>
        </w:rPr>
        <w:t xml:space="preserve"> together with any </w:t>
      </w:r>
      <w:r>
        <w:rPr>
          <w:rFonts w:ascii="Arial" w:hAnsi="Arial"/>
          <w:b/>
        </w:rPr>
        <w:t>Construction Agreement</w:t>
      </w:r>
      <w:r>
        <w:rPr>
          <w:rFonts w:ascii="Arial" w:hAnsi="Arial"/>
        </w:rPr>
        <w:t xml:space="preserve"> relating thereto.  In the case of a </w:t>
      </w:r>
      <w:r w:rsidR="00D75F13">
        <w:rPr>
          <w:rFonts w:ascii="Arial" w:hAnsi="Arial"/>
          <w:b/>
        </w:rPr>
        <w:t>Virtual Lead Party</w:t>
      </w:r>
      <w:r>
        <w:rPr>
          <w:rFonts w:ascii="Arial" w:hAnsi="Arial"/>
        </w:rPr>
        <w:t xml:space="preserve">, it shall be in the form of a </w:t>
      </w:r>
      <w:r w:rsidR="00D75F13">
        <w:rPr>
          <w:rFonts w:ascii="Arial" w:hAnsi="Arial"/>
          <w:b/>
        </w:rPr>
        <w:t>Virtual Lead Party Agreement</w:t>
      </w:r>
      <w:r>
        <w:rPr>
          <w:rFonts w:ascii="Arial" w:hAnsi="Arial"/>
        </w:rPr>
        <w:t xml:space="preserve">. </w:t>
      </w:r>
      <w:r w:rsidR="00D75F13">
        <w:rPr>
          <w:rFonts w:ascii="Arial" w:hAnsi="Arial"/>
        </w:rPr>
        <w:t xml:space="preserve">In the case of a </w:t>
      </w:r>
      <w:r w:rsidR="00D75F13" w:rsidRPr="000F552D">
        <w:rPr>
          <w:rFonts w:ascii="Arial" w:hAnsi="Arial"/>
          <w:b/>
        </w:rPr>
        <w:t>Supplier</w:t>
      </w:r>
      <w:r w:rsidR="00D75F13">
        <w:rPr>
          <w:rFonts w:ascii="Arial" w:hAnsi="Arial"/>
        </w:rPr>
        <w:t xml:space="preserve">, it shall be in the form of a </w:t>
      </w:r>
      <w:r w:rsidR="00D75F13" w:rsidRPr="000F552D">
        <w:rPr>
          <w:rFonts w:ascii="Arial" w:hAnsi="Arial"/>
          <w:b/>
        </w:rPr>
        <w:t>Use Of System Supply Offer Notice</w:t>
      </w:r>
      <w:r w:rsidR="00D75F13">
        <w:rPr>
          <w:rFonts w:ascii="Arial" w:hAnsi="Arial"/>
        </w:rPr>
        <w:t>.</w:t>
      </w:r>
      <w:r>
        <w:rPr>
          <w:rFonts w:ascii="Arial" w:hAnsi="Arial"/>
        </w:rPr>
        <w:t xml:space="preserve">The provisions of Standard Condition C8 shall apply to an application by a </w:t>
      </w:r>
      <w:r>
        <w:rPr>
          <w:rFonts w:ascii="Arial" w:hAnsi="Arial"/>
          <w:b/>
        </w:rPr>
        <w:t>Supplier</w:t>
      </w:r>
      <w:r>
        <w:rPr>
          <w:rFonts w:ascii="Arial" w:hAnsi="Arial"/>
        </w:rPr>
        <w:t xml:space="preserve"> as if the </w:t>
      </w:r>
      <w:r>
        <w:rPr>
          <w:rFonts w:ascii="Arial" w:hAnsi="Arial"/>
          <w:b/>
        </w:rPr>
        <w:t>Use of System Supply Offer</w:t>
      </w:r>
      <w:r w:rsidRPr="000F552D">
        <w:rPr>
          <w:rFonts w:ascii="Arial" w:hAnsi="Arial"/>
        </w:rPr>
        <w:t xml:space="preserve"> and</w:t>
      </w:r>
      <w:r>
        <w:rPr>
          <w:rFonts w:ascii="Arial" w:hAnsi="Arial"/>
        </w:rPr>
        <w:t xml:space="preserve"> </w:t>
      </w:r>
      <w:r>
        <w:rPr>
          <w:rFonts w:ascii="Arial" w:hAnsi="Arial"/>
          <w:b/>
        </w:rPr>
        <w:t>Confirmation Notice</w:t>
      </w:r>
      <w:r>
        <w:rPr>
          <w:rFonts w:ascii="Arial" w:hAnsi="Arial"/>
        </w:rPr>
        <w:t xml:space="preserve"> was an agreement for the purposes of that condition.</w:t>
      </w:r>
    </w:p>
    <w:p w14:paraId="457D8CCA" w14:textId="26EA1F5F" w:rsidR="00B24C90" w:rsidRDefault="00B24C90" w:rsidP="00047910">
      <w:pPr>
        <w:pStyle w:val="Heading4"/>
        <w:ind w:hanging="851"/>
        <w:jc w:val="both"/>
        <w:rPr>
          <w:rFonts w:ascii="Arial" w:hAnsi="Arial"/>
        </w:rPr>
      </w:pPr>
      <w:r>
        <w:rPr>
          <w:rFonts w:ascii="Arial" w:hAnsi="Arial"/>
        </w:rPr>
        <w:t xml:space="preserve">The </w:t>
      </w:r>
      <w:r>
        <w:rPr>
          <w:rFonts w:ascii="Arial" w:hAnsi="Arial"/>
          <w:b/>
        </w:rPr>
        <w:t>Use of System Offer</w:t>
      </w:r>
      <w:r>
        <w:rPr>
          <w:rFonts w:ascii="Arial" w:hAnsi="Arial"/>
        </w:rPr>
        <w:t xml:space="preserve"> shall remain open for acceptance</w:t>
      </w:r>
      <w:r w:rsidR="008E2C5C">
        <w:rPr>
          <w:rFonts w:ascii="Arial" w:hAnsi="Arial"/>
        </w:rPr>
        <w:t xml:space="preserve"> (subject to </w:t>
      </w:r>
      <w:r w:rsidR="008E2C5C" w:rsidRPr="008E2C5C">
        <w:rPr>
          <w:rFonts w:ascii="Arial" w:hAnsi="Arial"/>
          <w:b/>
          <w:bCs/>
        </w:rPr>
        <w:t>CUSC</w:t>
      </w:r>
      <w:r w:rsidR="008E2C5C">
        <w:rPr>
          <w:rFonts w:ascii="Arial" w:hAnsi="Arial"/>
        </w:rPr>
        <w:t xml:space="preserve"> Paragraph 6.10.4.4)</w:t>
      </w:r>
      <w:r>
        <w:rPr>
          <w:rFonts w:ascii="Arial" w:hAnsi="Arial"/>
        </w:rPr>
        <w:t xml:space="preserve"> for 3 months from its receipt by that </w:t>
      </w:r>
      <w:r>
        <w:rPr>
          <w:rFonts w:ascii="Arial" w:hAnsi="Arial"/>
          <w:b/>
        </w:rPr>
        <w:t>User</w:t>
      </w:r>
      <w:r>
        <w:rPr>
          <w:rFonts w:ascii="Arial" w:hAnsi="Arial"/>
        </w:rPr>
        <w:t xml:space="preserve"> unless either that </w:t>
      </w:r>
      <w:r>
        <w:rPr>
          <w:rFonts w:ascii="Arial" w:hAnsi="Arial"/>
          <w:b/>
        </w:rPr>
        <w:t>User</w:t>
      </w:r>
      <w:r>
        <w:rPr>
          <w:rFonts w:ascii="Arial" w:hAnsi="Arial"/>
        </w:rPr>
        <w:t xml:space="preserve"> or </w:t>
      </w:r>
      <w:r>
        <w:rPr>
          <w:rFonts w:ascii="Arial" w:hAnsi="Arial"/>
          <w:b/>
        </w:rPr>
        <w:t>The Company</w:t>
      </w:r>
      <w:r>
        <w:rPr>
          <w:rFonts w:ascii="Arial" w:hAnsi="Arial"/>
        </w:rPr>
        <w:t xml:space="preserve">  makes an application to the </w:t>
      </w:r>
      <w:r>
        <w:rPr>
          <w:rFonts w:ascii="Arial" w:hAnsi="Arial"/>
          <w:b/>
        </w:rPr>
        <w:t>Authority</w:t>
      </w:r>
      <w:r>
        <w:rPr>
          <w:rFonts w:ascii="Arial" w:hAnsi="Arial"/>
        </w:rPr>
        <w:t xml:space="preserve"> under Condition </w:t>
      </w:r>
      <w:r w:rsidR="007348C9">
        <w:rPr>
          <w:rFonts w:ascii="Arial" w:hAnsi="Arial"/>
        </w:rPr>
        <w:t>E13</w:t>
      </w:r>
      <w:r>
        <w:rPr>
          <w:rFonts w:ascii="Arial" w:hAnsi="Arial"/>
        </w:rPr>
        <w:t xml:space="preserve"> of the </w:t>
      </w:r>
      <w:r w:rsidR="007348C9">
        <w:rPr>
          <w:rFonts w:ascii="Arial" w:hAnsi="Arial"/>
          <w:b/>
        </w:rPr>
        <w:t xml:space="preserve">ESO </w:t>
      </w:r>
      <w:r>
        <w:rPr>
          <w:rFonts w:ascii="Arial" w:hAnsi="Arial"/>
          <w:b/>
        </w:rPr>
        <w:t>Licence</w:t>
      </w:r>
      <w:r>
        <w:rPr>
          <w:rFonts w:ascii="Arial" w:hAnsi="Arial"/>
        </w:rPr>
        <w:t xml:space="preserve">, in which event the </w:t>
      </w:r>
      <w:r>
        <w:rPr>
          <w:rFonts w:ascii="Arial" w:hAnsi="Arial"/>
          <w:b/>
        </w:rPr>
        <w:t>Use of System Offer</w:t>
      </w:r>
      <w:r>
        <w:rPr>
          <w:rFonts w:ascii="Arial" w:hAnsi="Arial"/>
        </w:rPr>
        <w:t xml:space="preserve"> shall remain open for acceptance until the date 14 days after any determination by the </w:t>
      </w:r>
      <w:r>
        <w:rPr>
          <w:rFonts w:ascii="Arial" w:hAnsi="Arial"/>
          <w:b/>
        </w:rPr>
        <w:t>Authority</w:t>
      </w:r>
      <w:r>
        <w:rPr>
          <w:rFonts w:ascii="Arial" w:hAnsi="Arial"/>
        </w:rPr>
        <w:t xml:space="preserve"> pursuant to such application.</w:t>
      </w:r>
    </w:p>
    <w:p w14:paraId="7C8EF320" w14:textId="77777777" w:rsidR="00B24C90" w:rsidRDefault="00B24C90" w:rsidP="00047910">
      <w:pPr>
        <w:pStyle w:val="Heading4"/>
        <w:ind w:hanging="851"/>
        <w:jc w:val="both"/>
        <w:rPr>
          <w:rFonts w:ascii="Arial" w:hAnsi="Arial"/>
        </w:rPr>
      </w:pPr>
      <w:r>
        <w:rPr>
          <w:rFonts w:ascii="Arial" w:hAnsi="Arial"/>
        </w:rPr>
        <w:t xml:space="preserve">Upon acceptance of the </w:t>
      </w:r>
      <w:r>
        <w:rPr>
          <w:rFonts w:ascii="Arial" w:hAnsi="Arial"/>
          <w:b/>
        </w:rPr>
        <w:t xml:space="preserve">Use of System Offer </w:t>
      </w:r>
      <w:r>
        <w:rPr>
          <w:rFonts w:ascii="Arial" w:hAnsi="Arial"/>
        </w:rPr>
        <w:t xml:space="preserve">(as offered by </w:t>
      </w:r>
      <w:r>
        <w:rPr>
          <w:rFonts w:ascii="Arial" w:hAnsi="Arial"/>
          <w:b/>
        </w:rPr>
        <w:t xml:space="preserve">The Company </w:t>
      </w:r>
      <w:r>
        <w:rPr>
          <w:rFonts w:ascii="Arial" w:hAnsi="Arial"/>
        </w:rPr>
        <w:t xml:space="preserve">or determined by the </w:t>
      </w:r>
      <w:r>
        <w:rPr>
          <w:rFonts w:ascii="Arial" w:hAnsi="Arial"/>
          <w:b/>
        </w:rPr>
        <w:t>Authority</w:t>
      </w:r>
      <w:r>
        <w:rPr>
          <w:rFonts w:ascii="Arial" w:hAnsi="Arial"/>
        </w:rPr>
        <w:t xml:space="preserve">) by the </w:t>
      </w:r>
      <w:r>
        <w:rPr>
          <w:rFonts w:ascii="Arial" w:hAnsi="Arial"/>
          <w:b/>
        </w:rPr>
        <w:t>User</w:t>
      </w:r>
      <w:r>
        <w:rPr>
          <w:rFonts w:ascii="Arial" w:hAnsi="Arial"/>
        </w:rPr>
        <w:t xml:space="preserve"> and execution by </w:t>
      </w:r>
      <w:r>
        <w:rPr>
          <w:rFonts w:ascii="Arial" w:hAnsi="Arial"/>
          <w:b/>
        </w:rPr>
        <w:t>The Company</w:t>
      </w:r>
      <w:r>
        <w:rPr>
          <w:rFonts w:ascii="Arial" w:hAnsi="Arial"/>
        </w:rPr>
        <w:t xml:space="preserve"> of the </w:t>
      </w:r>
      <w:r>
        <w:rPr>
          <w:rFonts w:ascii="Arial" w:hAnsi="Arial"/>
          <w:b/>
        </w:rPr>
        <w:t>Bilateral Embedded Generation</w:t>
      </w:r>
      <w:r>
        <w:rPr>
          <w:rFonts w:ascii="Arial" w:hAnsi="Arial"/>
        </w:rPr>
        <w:t xml:space="preserve"> </w:t>
      </w:r>
      <w:r>
        <w:rPr>
          <w:rFonts w:ascii="Arial" w:hAnsi="Arial"/>
          <w:b/>
        </w:rPr>
        <w:t>Agreement</w:t>
      </w:r>
      <w:r w:rsidR="00D75F13" w:rsidRPr="000F552D">
        <w:rPr>
          <w:rFonts w:ascii="Arial" w:hAnsi="Arial"/>
        </w:rPr>
        <w:t xml:space="preserve"> or</w:t>
      </w:r>
      <w:r w:rsidR="00D75F13">
        <w:rPr>
          <w:rFonts w:ascii="Arial" w:hAnsi="Arial"/>
          <w:b/>
        </w:rPr>
        <w:t xml:space="preserve"> Virtual Lead Party Agreement </w:t>
      </w:r>
      <w:r>
        <w:rPr>
          <w:rFonts w:ascii="Arial" w:hAnsi="Arial"/>
        </w:rPr>
        <w:t xml:space="preserve"> or the issuing by </w:t>
      </w:r>
      <w:r>
        <w:rPr>
          <w:rFonts w:ascii="Arial" w:hAnsi="Arial"/>
          <w:b/>
        </w:rPr>
        <w:t>The Company</w:t>
      </w:r>
      <w:r>
        <w:rPr>
          <w:rFonts w:ascii="Arial" w:hAnsi="Arial"/>
        </w:rPr>
        <w:t xml:space="preserve"> of a </w:t>
      </w:r>
      <w:r>
        <w:rPr>
          <w:rFonts w:ascii="Arial" w:hAnsi="Arial"/>
          <w:b/>
        </w:rPr>
        <w:t>Use of System Supply</w:t>
      </w:r>
      <w:r>
        <w:rPr>
          <w:rFonts w:ascii="Arial" w:hAnsi="Arial"/>
        </w:rPr>
        <w:t xml:space="preserve"> </w:t>
      </w:r>
      <w:r>
        <w:rPr>
          <w:rFonts w:ascii="Arial" w:hAnsi="Arial"/>
          <w:b/>
        </w:rPr>
        <w:t>Confirmation Notice</w:t>
      </w:r>
      <w:r>
        <w:rPr>
          <w:rFonts w:ascii="Arial" w:hAnsi="Arial"/>
        </w:rPr>
        <w:t xml:space="preserve">, as the case may be, the </w:t>
      </w:r>
      <w:r>
        <w:rPr>
          <w:rFonts w:ascii="Arial" w:hAnsi="Arial"/>
          <w:b/>
        </w:rPr>
        <w:t xml:space="preserve">User </w:t>
      </w:r>
      <w:r>
        <w:rPr>
          <w:rFonts w:ascii="Arial" w:hAnsi="Arial"/>
        </w:rPr>
        <w:t xml:space="preserve">shall have the right to use the </w:t>
      </w:r>
      <w:r w:rsidR="00BC2E4D">
        <w:rPr>
          <w:rFonts w:ascii="Arial" w:hAnsi="Arial"/>
          <w:b/>
        </w:rPr>
        <w:t>National Electricity Transmission</w:t>
      </w:r>
      <w:r>
        <w:rPr>
          <w:rFonts w:ascii="Arial" w:hAnsi="Arial"/>
        </w:rPr>
        <w:t xml:space="preserve"> </w:t>
      </w:r>
      <w:r>
        <w:rPr>
          <w:rFonts w:ascii="Arial" w:hAnsi="Arial"/>
          <w:b/>
        </w:rPr>
        <w:t>System</w:t>
      </w:r>
      <w:r>
        <w:rPr>
          <w:rFonts w:ascii="Arial" w:hAnsi="Arial"/>
        </w:rPr>
        <w:t xml:space="preserve">.  Such right shall continue until the </w:t>
      </w:r>
      <w:r>
        <w:rPr>
          <w:rFonts w:ascii="Arial" w:hAnsi="Arial"/>
          <w:b/>
        </w:rPr>
        <w:t>Bilateral Embedded Generation Agreement</w:t>
      </w:r>
      <w:r w:rsidR="00D75F13">
        <w:rPr>
          <w:rFonts w:ascii="Arial" w:hAnsi="Arial"/>
          <w:b/>
        </w:rPr>
        <w:t xml:space="preserve"> </w:t>
      </w:r>
      <w:r w:rsidR="00D75F13" w:rsidRPr="000F552D">
        <w:rPr>
          <w:rFonts w:ascii="Arial" w:hAnsi="Arial"/>
        </w:rPr>
        <w:t>or</w:t>
      </w:r>
      <w:r w:rsidR="00D75F13">
        <w:rPr>
          <w:rFonts w:ascii="Arial" w:hAnsi="Arial"/>
          <w:b/>
        </w:rPr>
        <w:t xml:space="preserve"> Virtual Lead Party Agreement</w:t>
      </w:r>
      <w:r>
        <w:rPr>
          <w:rFonts w:ascii="Arial" w:hAnsi="Arial"/>
        </w:rPr>
        <w:t xml:space="preserve"> is terminated or a </w:t>
      </w:r>
      <w:r>
        <w:rPr>
          <w:rFonts w:ascii="Arial" w:hAnsi="Arial"/>
          <w:b/>
        </w:rPr>
        <w:t>Use of System Termination Notice</w:t>
      </w:r>
      <w:r>
        <w:rPr>
          <w:rFonts w:ascii="Arial" w:hAnsi="Arial"/>
        </w:rPr>
        <w:t xml:space="preserve"> is submitted pursuant to Paragraph 3.8.</w:t>
      </w:r>
    </w:p>
    <w:p w14:paraId="13121959" w14:textId="77777777" w:rsidR="00B24C90" w:rsidRDefault="00B24C90" w:rsidP="00047910">
      <w:pPr>
        <w:pStyle w:val="Heading4"/>
        <w:ind w:hanging="851"/>
        <w:jc w:val="both"/>
        <w:rPr>
          <w:rFonts w:ascii="Arial" w:hAnsi="Arial"/>
        </w:rPr>
      </w:pPr>
      <w:r>
        <w:rPr>
          <w:rFonts w:ascii="Arial" w:hAnsi="Arial"/>
        </w:rPr>
        <w:t>Such rights shall be conditional upon the</w:t>
      </w:r>
      <w:r>
        <w:rPr>
          <w:rFonts w:ascii="Arial" w:hAnsi="Arial"/>
          <w:b/>
        </w:rPr>
        <w:t xml:space="preserve"> Applicant</w:t>
      </w:r>
      <w:r>
        <w:rPr>
          <w:rFonts w:ascii="Arial" w:hAnsi="Arial"/>
        </w:rPr>
        <w:t xml:space="preserve">, if it is not already a party to the </w:t>
      </w:r>
      <w:r>
        <w:rPr>
          <w:rFonts w:ascii="Arial" w:hAnsi="Arial"/>
          <w:b/>
        </w:rPr>
        <w:t>CUSC Framework Agreement</w:t>
      </w:r>
      <w:r>
        <w:rPr>
          <w:rFonts w:ascii="Arial" w:hAnsi="Arial"/>
        </w:rPr>
        <w:t xml:space="preserve">, becoming a party to the </w:t>
      </w:r>
      <w:r>
        <w:rPr>
          <w:rFonts w:ascii="Arial" w:hAnsi="Arial"/>
          <w:b/>
        </w:rPr>
        <w:t>CUSC Framework Agreement</w:t>
      </w:r>
      <w:r>
        <w:rPr>
          <w:rFonts w:ascii="Arial" w:hAnsi="Arial"/>
        </w:rPr>
        <w:t>.</w:t>
      </w:r>
    </w:p>
    <w:p w14:paraId="38633596" w14:textId="77777777" w:rsidR="008C4C8D" w:rsidRPr="008C4C8D" w:rsidRDefault="008C4C8D" w:rsidP="00047910">
      <w:pPr>
        <w:spacing w:after="120"/>
        <w:ind w:left="1701" w:hanging="992"/>
        <w:rPr>
          <w:rFonts w:ascii="Arial" w:hAnsi="Arial" w:cs="Arial"/>
          <w:szCs w:val="24"/>
          <w:lang w:eastAsia="en-GB"/>
        </w:rPr>
      </w:pPr>
      <w:r w:rsidRPr="008C4C8D">
        <w:rPr>
          <w:rFonts w:ascii="Arial" w:hAnsi="Arial" w:cs="Arial"/>
          <w:szCs w:val="24"/>
          <w:lang w:eastAsia="en-GB"/>
        </w:rPr>
        <w:t>3.7.7</w:t>
      </w:r>
      <w:r w:rsidRPr="008C4C8D">
        <w:rPr>
          <w:rFonts w:ascii="Arial" w:hAnsi="Arial" w:cs="Arial"/>
          <w:szCs w:val="24"/>
          <w:lang w:eastAsia="en-GB"/>
        </w:rPr>
        <w:tab/>
        <w:t xml:space="preserve">In the event that the </w:t>
      </w:r>
      <w:r w:rsidRPr="008C4C8D">
        <w:rPr>
          <w:rFonts w:ascii="Arial" w:hAnsi="Arial" w:cs="Arial"/>
          <w:b/>
          <w:szCs w:val="24"/>
          <w:lang w:eastAsia="en-GB"/>
        </w:rPr>
        <w:t>User</w:t>
      </w:r>
      <w:r w:rsidRPr="008C4C8D">
        <w:rPr>
          <w:rFonts w:ascii="Arial" w:hAnsi="Arial" w:cs="Arial"/>
          <w:szCs w:val="24"/>
          <w:lang w:eastAsia="en-GB"/>
        </w:rPr>
        <w:t xml:space="preserve"> requests a </w:t>
      </w:r>
      <w:r w:rsidRPr="008C4C8D">
        <w:rPr>
          <w:rFonts w:ascii="Arial" w:hAnsi="Arial" w:cs="Arial"/>
          <w:b/>
          <w:szCs w:val="24"/>
          <w:lang w:eastAsia="en-GB"/>
        </w:rPr>
        <w:t>Use of System Offer</w:t>
      </w:r>
      <w:r w:rsidRPr="008C4C8D">
        <w:rPr>
          <w:rFonts w:ascii="Arial" w:hAnsi="Arial" w:cs="Arial"/>
          <w:szCs w:val="24"/>
          <w:lang w:eastAsia="en-GB"/>
        </w:rPr>
        <w:t xml:space="preserve"> in the form of a </w:t>
      </w:r>
      <w:r w:rsidRPr="008C4C8D">
        <w:rPr>
          <w:rFonts w:ascii="Arial" w:hAnsi="Arial" w:cs="Arial"/>
          <w:b/>
          <w:szCs w:val="24"/>
          <w:lang w:eastAsia="en-GB"/>
        </w:rPr>
        <w:t>Bilateral Embedded Generation Agreement</w:t>
      </w:r>
      <w:r w:rsidRPr="008C4C8D">
        <w:rPr>
          <w:rFonts w:ascii="Arial" w:hAnsi="Arial" w:cs="Arial"/>
          <w:szCs w:val="24"/>
          <w:lang w:eastAsia="en-GB"/>
        </w:rPr>
        <w:t xml:space="preserve"> on the basis of a </w:t>
      </w:r>
      <w:r w:rsidRPr="008C4C8D">
        <w:rPr>
          <w:rFonts w:ascii="Arial" w:hAnsi="Arial" w:cs="Arial"/>
          <w:b/>
          <w:szCs w:val="24"/>
          <w:lang w:eastAsia="en-GB"/>
        </w:rPr>
        <w:t xml:space="preserve">Design Variation </w:t>
      </w:r>
      <w:r w:rsidRPr="008C4C8D">
        <w:rPr>
          <w:rFonts w:ascii="Arial" w:hAnsi="Arial" w:cs="Arial"/>
          <w:szCs w:val="24"/>
          <w:lang w:eastAsia="en-GB"/>
        </w:rPr>
        <w:t>then:</w:t>
      </w:r>
    </w:p>
    <w:p w14:paraId="510B958E" w14:textId="77777777" w:rsidR="008C4C8D" w:rsidRPr="008C4C8D" w:rsidRDefault="008C4C8D" w:rsidP="008C4C8D">
      <w:pPr>
        <w:spacing w:after="120"/>
        <w:ind w:left="2126" w:hanging="425"/>
        <w:rPr>
          <w:rFonts w:ascii="Arial" w:hAnsi="Arial" w:cs="Arial"/>
          <w:szCs w:val="24"/>
          <w:lang w:eastAsia="en-GB"/>
        </w:rPr>
      </w:pPr>
      <w:r w:rsidRPr="008C4C8D">
        <w:rPr>
          <w:rFonts w:ascii="Arial" w:hAnsi="Arial" w:cs="Arial"/>
          <w:szCs w:val="24"/>
          <w:lang w:eastAsia="en-GB"/>
        </w:rPr>
        <w:t>(i)</w:t>
      </w:r>
      <w:r w:rsidRPr="008C4C8D">
        <w:rPr>
          <w:rFonts w:ascii="Arial" w:hAnsi="Arial" w:cs="Arial"/>
          <w:szCs w:val="24"/>
          <w:lang w:eastAsia="en-GB"/>
        </w:rPr>
        <w:tab/>
      </w:r>
      <w:r w:rsidRPr="008C4C8D">
        <w:rPr>
          <w:rFonts w:ascii="Arial" w:hAnsi="Arial" w:cs="Arial"/>
          <w:b/>
          <w:szCs w:val="24"/>
          <w:lang w:eastAsia="en-GB"/>
        </w:rPr>
        <w:t>The Company</w:t>
      </w:r>
      <w:r w:rsidRPr="008C4C8D">
        <w:rPr>
          <w:rFonts w:ascii="Arial" w:hAnsi="Arial" w:cs="Arial"/>
          <w:szCs w:val="24"/>
          <w:lang w:eastAsia="en-GB"/>
        </w:rPr>
        <w:t xml:space="preserve"> shall only be obliged to provide such an offer in so far as such an offer satisfies the conditions detailed in Chapter 3 of the </w:t>
      </w:r>
      <w:r w:rsidR="00B47EA0">
        <w:rPr>
          <w:rFonts w:ascii="Arial" w:hAnsi="Arial" w:cs="Arial"/>
          <w:b/>
          <w:szCs w:val="24"/>
          <w:lang w:eastAsia="en-GB"/>
        </w:rPr>
        <w:t xml:space="preserve">NETS </w:t>
      </w:r>
      <w:r w:rsidRPr="008C4C8D">
        <w:rPr>
          <w:rFonts w:ascii="Arial" w:hAnsi="Arial" w:cs="Arial"/>
          <w:b/>
          <w:szCs w:val="24"/>
          <w:lang w:eastAsia="en-GB"/>
        </w:rPr>
        <w:t>SQSS</w:t>
      </w:r>
      <w:r w:rsidRPr="008C4C8D">
        <w:rPr>
          <w:rFonts w:ascii="Arial" w:hAnsi="Arial" w:cs="Arial"/>
          <w:szCs w:val="24"/>
          <w:lang w:eastAsia="en-GB"/>
        </w:rPr>
        <w:t>; and</w:t>
      </w:r>
    </w:p>
    <w:p w14:paraId="44754F2A" w14:textId="77777777" w:rsidR="008C4C8D" w:rsidRPr="008C4C8D" w:rsidRDefault="008C4C8D" w:rsidP="008C4C8D">
      <w:pPr>
        <w:spacing w:after="120"/>
        <w:ind w:left="2126" w:hanging="425"/>
        <w:rPr>
          <w:rFonts w:ascii="Arial" w:hAnsi="Arial" w:cs="Arial"/>
          <w:szCs w:val="24"/>
          <w:lang w:eastAsia="en-GB"/>
        </w:rPr>
      </w:pPr>
      <w:r w:rsidRPr="008C4C8D">
        <w:rPr>
          <w:rFonts w:ascii="Arial" w:hAnsi="Arial" w:cs="Arial"/>
          <w:szCs w:val="24"/>
          <w:lang w:eastAsia="en-GB"/>
        </w:rPr>
        <w:t>(ii)</w:t>
      </w:r>
      <w:r w:rsidRPr="008C4C8D">
        <w:rPr>
          <w:rFonts w:ascii="Arial" w:hAnsi="Arial" w:cs="Arial"/>
          <w:szCs w:val="24"/>
          <w:lang w:eastAsia="en-GB"/>
        </w:rPr>
        <w:tab/>
      </w:r>
      <w:r w:rsidRPr="008C4C8D">
        <w:rPr>
          <w:rFonts w:ascii="Arial" w:hAnsi="Arial" w:cs="Arial"/>
          <w:b/>
          <w:szCs w:val="24"/>
          <w:lang w:eastAsia="en-GB"/>
        </w:rPr>
        <w:t>The Company</w:t>
      </w:r>
      <w:r w:rsidRPr="008C4C8D">
        <w:rPr>
          <w:rFonts w:ascii="Arial" w:hAnsi="Arial" w:cs="Arial"/>
          <w:szCs w:val="24"/>
          <w:lang w:eastAsia="en-GB"/>
        </w:rPr>
        <w:t xml:space="preserve"> shall be obliged, at the request of the </w:t>
      </w:r>
      <w:r w:rsidRPr="008C4C8D">
        <w:rPr>
          <w:rFonts w:ascii="Arial" w:hAnsi="Arial" w:cs="Arial"/>
          <w:b/>
          <w:szCs w:val="24"/>
          <w:lang w:eastAsia="en-GB"/>
        </w:rPr>
        <w:t>User</w:t>
      </w:r>
      <w:r w:rsidRPr="008C4C8D">
        <w:rPr>
          <w:rFonts w:ascii="Arial" w:hAnsi="Arial" w:cs="Arial"/>
          <w:szCs w:val="24"/>
          <w:lang w:eastAsia="en-GB"/>
        </w:rPr>
        <w:t xml:space="preserve"> as part of the </w:t>
      </w:r>
      <w:r w:rsidRPr="008C4C8D">
        <w:rPr>
          <w:rFonts w:ascii="Arial" w:hAnsi="Arial" w:cs="Arial"/>
          <w:b/>
          <w:szCs w:val="24"/>
          <w:lang w:eastAsia="en-GB"/>
        </w:rPr>
        <w:t>Use of System Offer</w:t>
      </w:r>
      <w:r w:rsidRPr="008C4C8D">
        <w:rPr>
          <w:rFonts w:ascii="Arial" w:hAnsi="Arial" w:cs="Arial"/>
          <w:szCs w:val="24"/>
          <w:lang w:eastAsia="en-GB"/>
        </w:rPr>
        <w:t xml:space="preserve">, to provide such information that the </w:t>
      </w:r>
      <w:r w:rsidRPr="008C4C8D">
        <w:rPr>
          <w:rFonts w:ascii="Arial" w:hAnsi="Arial" w:cs="Arial"/>
          <w:b/>
          <w:szCs w:val="24"/>
          <w:lang w:eastAsia="en-GB"/>
        </w:rPr>
        <w:t>User</w:t>
      </w:r>
      <w:r w:rsidRPr="008C4C8D">
        <w:rPr>
          <w:rFonts w:ascii="Arial" w:hAnsi="Arial" w:cs="Arial"/>
          <w:szCs w:val="24"/>
          <w:lang w:eastAsia="en-GB"/>
        </w:rPr>
        <w:t xml:space="preserve"> may reasonably require in order to assess the probability of </w:t>
      </w:r>
      <w:r w:rsidRPr="008C4C8D">
        <w:rPr>
          <w:rFonts w:ascii="Arial" w:hAnsi="Arial" w:cs="Arial"/>
          <w:b/>
          <w:szCs w:val="24"/>
          <w:lang w:eastAsia="en-GB"/>
        </w:rPr>
        <w:t>Notification of Restrictions on Availability</w:t>
      </w:r>
      <w:r w:rsidRPr="008C4C8D">
        <w:rPr>
          <w:rFonts w:ascii="Arial" w:hAnsi="Arial" w:cs="Arial"/>
          <w:szCs w:val="24"/>
          <w:lang w:eastAsia="en-GB"/>
        </w:rPr>
        <w:t xml:space="preserve"> being issued. For the avoidance of doubt, the information that is provided by </w:t>
      </w:r>
      <w:r w:rsidRPr="008C4C8D">
        <w:rPr>
          <w:rFonts w:ascii="Arial" w:hAnsi="Arial" w:cs="Arial"/>
          <w:b/>
          <w:szCs w:val="24"/>
          <w:lang w:eastAsia="en-GB"/>
        </w:rPr>
        <w:t xml:space="preserve">The Company </w:t>
      </w:r>
      <w:r w:rsidRPr="008C4C8D">
        <w:rPr>
          <w:rFonts w:ascii="Arial" w:hAnsi="Arial" w:cs="Arial"/>
          <w:szCs w:val="24"/>
          <w:lang w:eastAsia="en-GB"/>
        </w:rPr>
        <w:t>under this clause shall be a best estimate only and is not legally binding.</w:t>
      </w:r>
    </w:p>
    <w:p w14:paraId="636ACB48" w14:textId="77777777" w:rsidR="00B24C90" w:rsidRDefault="00B24C90" w:rsidP="00BC2E4D">
      <w:pPr>
        <w:pStyle w:val="Heading3"/>
        <w:keepNext/>
        <w:ind w:hanging="851"/>
        <w:rPr>
          <w:rFonts w:ascii="Arial" w:hAnsi="Arial"/>
          <w:b/>
        </w:rPr>
      </w:pPr>
      <w:r>
        <w:rPr>
          <w:rFonts w:ascii="Arial" w:hAnsi="Arial"/>
          <w:b/>
        </w:rPr>
        <w:t>TERMINATION PROVISIONS</w:t>
      </w:r>
    </w:p>
    <w:p w14:paraId="13057EDF" w14:textId="77777777" w:rsidR="00D75F13" w:rsidRDefault="00B24C90" w:rsidP="00D75F13">
      <w:pPr>
        <w:pStyle w:val="Heading4"/>
        <w:ind w:hanging="851"/>
        <w:jc w:val="both"/>
        <w:rPr>
          <w:rFonts w:ascii="Arial" w:hAnsi="Arial"/>
        </w:rPr>
      </w:pPr>
      <w:r>
        <w:rPr>
          <w:rFonts w:ascii="Arial" w:hAnsi="Arial"/>
        </w:rPr>
        <w:t xml:space="preserve">Provisions relating to </w:t>
      </w:r>
      <w:r>
        <w:rPr>
          <w:rFonts w:ascii="Arial" w:hAnsi="Arial"/>
          <w:b/>
        </w:rPr>
        <w:t>Disconnection</w:t>
      </w:r>
      <w:r>
        <w:rPr>
          <w:rFonts w:ascii="Arial" w:hAnsi="Arial"/>
        </w:rPr>
        <w:t xml:space="preserve"> relating to </w:t>
      </w:r>
      <w:r>
        <w:rPr>
          <w:rFonts w:ascii="Arial" w:hAnsi="Arial"/>
          <w:b/>
        </w:rPr>
        <w:t>Users</w:t>
      </w:r>
      <w:r>
        <w:rPr>
          <w:rFonts w:ascii="Arial" w:hAnsi="Arial"/>
        </w:rPr>
        <w:t xml:space="preserve"> who have </w:t>
      </w:r>
      <w:r>
        <w:rPr>
          <w:rFonts w:ascii="Arial" w:hAnsi="Arial"/>
          <w:b/>
        </w:rPr>
        <w:t>Bilateral</w:t>
      </w:r>
      <w:r>
        <w:rPr>
          <w:rFonts w:ascii="Arial" w:hAnsi="Arial"/>
        </w:rPr>
        <w:t xml:space="preserve"> </w:t>
      </w:r>
      <w:r>
        <w:rPr>
          <w:rFonts w:ascii="Arial" w:hAnsi="Arial"/>
          <w:b/>
        </w:rPr>
        <w:t>Embedded Generation</w:t>
      </w:r>
      <w:r>
        <w:rPr>
          <w:rFonts w:ascii="Arial" w:hAnsi="Arial"/>
        </w:rPr>
        <w:t xml:space="preserve"> </w:t>
      </w:r>
      <w:r>
        <w:rPr>
          <w:rFonts w:ascii="Arial" w:hAnsi="Arial"/>
          <w:b/>
        </w:rPr>
        <w:t>Agreements</w:t>
      </w:r>
      <w:r>
        <w:rPr>
          <w:rFonts w:ascii="Arial" w:hAnsi="Arial"/>
        </w:rPr>
        <w:t xml:space="preserve"> are dealt with in Section 5.</w:t>
      </w:r>
    </w:p>
    <w:p w14:paraId="54E0F233" w14:textId="77777777" w:rsidR="00D75F13" w:rsidRDefault="00D75F13" w:rsidP="00D75F13">
      <w:pPr>
        <w:pBdr>
          <w:bottom w:val="single" w:sz="6" w:space="1" w:color="auto"/>
        </w:pBdr>
        <w:ind w:left="1418" w:hanging="709"/>
        <w:jc w:val="both"/>
      </w:pPr>
      <w:r>
        <w:rPr>
          <w:rFonts w:ascii="Arial" w:hAnsi="Arial"/>
        </w:rPr>
        <w:t xml:space="preserve">3.8.1(A) </w:t>
      </w:r>
      <w:r w:rsidRPr="000F552D">
        <w:rPr>
          <w:rFonts w:ascii="Arial" w:hAnsi="Arial" w:cs="Arial"/>
        </w:rPr>
        <w:t xml:space="preserve">Provisions relating to </w:t>
      </w:r>
      <w:r w:rsidRPr="000F552D">
        <w:rPr>
          <w:rFonts w:ascii="Arial" w:hAnsi="Arial" w:cs="Arial"/>
          <w:b/>
        </w:rPr>
        <w:t>Users</w:t>
      </w:r>
      <w:r w:rsidRPr="000F552D">
        <w:rPr>
          <w:rFonts w:ascii="Arial" w:hAnsi="Arial" w:cs="Arial"/>
        </w:rPr>
        <w:t xml:space="preserve"> who have </w:t>
      </w:r>
      <w:r w:rsidRPr="000F552D">
        <w:rPr>
          <w:rFonts w:ascii="Arial" w:hAnsi="Arial" w:cs="Arial"/>
          <w:b/>
        </w:rPr>
        <w:t>Virtual Lead Party Agreements</w:t>
      </w:r>
      <w:r w:rsidRPr="000F552D">
        <w:rPr>
          <w:rFonts w:ascii="Arial" w:hAnsi="Arial" w:cs="Arial"/>
        </w:rPr>
        <w:t xml:space="preserve"> are dealt with in Section 5.</w:t>
      </w:r>
    </w:p>
    <w:p w14:paraId="54B8696A" w14:textId="77777777" w:rsidR="00D75F13" w:rsidRPr="00D75F13" w:rsidRDefault="00D75F13" w:rsidP="000F552D">
      <w:pPr>
        <w:pStyle w:val="Heading4"/>
        <w:numPr>
          <w:ilvl w:val="0"/>
          <w:numId w:val="0"/>
        </w:numPr>
        <w:ind w:left="709" w:hanging="709"/>
        <w:jc w:val="both"/>
        <w:rPr>
          <w:rFonts w:ascii="Arial" w:hAnsi="Arial"/>
        </w:rPr>
      </w:pPr>
    </w:p>
    <w:p w14:paraId="41B0EE03" w14:textId="77777777" w:rsidR="00B24C90" w:rsidRDefault="00B24C90" w:rsidP="008C4C8D">
      <w:pPr>
        <w:pStyle w:val="Heading4"/>
        <w:ind w:hanging="851"/>
        <w:jc w:val="both"/>
        <w:rPr>
          <w:rFonts w:ascii="Arial" w:hAnsi="Arial"/>
        </w:rPr>
      </w:pPr>
      <w:r>
        <w:rPr>
          <w:rFonts w:ascii="Arial" w:hAnsi="Arial"/>
        </w:rPr>
        <w:t xml:space="preserve">In addition to the provisions in Section 5, this paragraph deals with termination of the right to use the system in respect of a </w:t>
      </w:r>
      <w:r>
        <w:rPr>
          <w:rFonts w:ascii="Arial" w:hAnsi="Arial"/>
          <w:b/>
        </w:rPr>
        <w:t>Supplier</w:t>
      </w:r>
      <w:r>
        <w:rPr>
          <w:rFonts w:ascii="Arial" w:hAnsi="Arial"/>
        </w:rPr>
        <w:t xml:space="preserve"> who in that category of connection and/or use has no physical presence on the </w:t>
      </w:r>
      <w:r>
        <w:rPr>
          <w:rFonts w:ascii="Arial" w:hAnsi="Arial"/>
          <w:b/>
        </w:rPr>
        <w:t>System</w:t>
      </w:r>
      <w:r>
        <w:rPr>
          <w:rFonts w:ascii="Arial" w:hAnsi="Arial"/>
        </w:rPr>
        <w:t xml:space="preserve"> and with a specific additional provision for the </w:t>
      </w:r>
      <w:r>
        <w:rPr>
          <w:rFonts w:ascii="Arial" w:hAnsi="Arial"/>
          <w:b/>
        </w:rPr>
        <w:t>Supplier</w:t>
      </w:r>
      <w:r>
        <w:rPr>
          <w:rFonts w:ascii="Arial" w:hAnsi="Arial"/>
        </w:rPr>
        <w:t xml:space="preserve"> of a </w:t>
      </w:r>
      <w:r>
        <w:rPr>
          <w:rFonts w:ascii="Arial" w:hAnsi="Arial"/>
          <w:b/>
        </w:rPr>
        <w:t>Non-Embedded Customer</w:t>
      </w:r>
      <w:r>
        <w:rPr>
          <w:rFonts w:ascii="Arial" w:hAnsi="Arial"/>
        </w:rPr>
        <w:t>.</w:t>
      </w:r>
    </w:p>
    <w:p w14:paraId="3BA7AF26" w14:textId="77777777" w:rsidR="00B24C90" w:rsidRDefault="00B24C90" w:rsidP="00047910">
      <w:pPr>
        <w:pStyle w:val="BodyText"/>
        <w:tabs>
          <w:tab w:val="left" w:pos="1701"/>
        </w:tabs>
        <w:ind w:left="2552" w:hanging="1843"/>
        <w:jc w:val="both"/>
        <w:rPr>
          <w:rFonts w:ascii="Arial" w:hAnsi="Arial"/>
        </w:rPr>
      </w:pPr>
      <w:r>
        <w:rPr>
          <w:rFonts w:ascii="Arial" w:hAnsi="Arial"/>
        </w:rPr>
        <w:t>3.8.3</w:t>
      </w:r>
      <w:r>
        <w:rPr>
          <w:rFonts w:ascii="Arial" w:hAnsi="Arial"/>
        </w:rPr>
        <w:tab/>
        <w:t>(a)</w:t>
      </w:r>
      <w:r>
        <w:rPr>
          <w:rFonts w:ascii="Arial" w:hAnsi="Arial"/>
        </w:rPr>
        <w:tab/>
        <w:t xml:space="preserve">A </w:t>
      </w:r>
      <w:r>
        <w:rPr>
          <w:rFonts w:ascii="Arial" w:hAnsi="Arial"/>
          <w:b/>
        </w:rPr>
        <w:t xml:space="preserve">Supplier </w:t>
      </w:r>
      <w:r>
        <w:rPr>
          <w:rFonts w:ascii="Arial" w:hAnsi="Arial"/>
        </w:rPr>
        <w:t xml:space="preserve">may terminate its use of the </w:t>
      </w:r>
      <w:r w:rsidR="00BC2E4D">
        <w:rPr>
          <w:rFonts w:ascii="Arial" w:hAnsi="Arial"/>
          <w:b/>
        </w:rPr>
        <w:t>National Electricity Transmission</w:t>
      </w:r>
      <w:r>
        <w:rPr>
          <w:rFonts w:ascii="Arial" w:hAnsi="Arial"/>
          <w:b/>
        </w:rPr>
        <w:t xml:space="preserve"> System </w:t>
      </w:r>
      <w:r>
        <w:rPr>
          <w:rFonts w:ascii="Arial" w:hAnsi="Arial"/>
        </w:rPr>
        <w:t xml:space="preserve">by giving </w:t>
      </w:r>
      <w:r>
        <w:rPr>
          <w:rFonts w:ascii="Arial" w:hAnsi="Arial"/>
          <w:b/>
        </w:rPr>
        <w:t>The Company</w:t>
      </w:r>
      <w:r>
        <w:rPr>
          <w:rFonts w:ascii="Arial" w:hAnsi="Arial"/>
        </w:rPr>
        <w:t xml:space="preserve"> a </w:t>
      </w:r>
      <w:r>
        <w:rPr>
          <w:rFonts w:ascii="Arial" w:hAnsi="Arial"/>
          <w:b/>
        </w:rPr>
        <w:t xml:space="preserve">Use of System Termination Notice </w:t>
      </w:r>
      <w:r>
        <w:rPr>
          <w:rFonts w:ascii="Arial" w:hAnsi="Arial"/>
        </w:rPr>
        <w:t>not less than 28 days prior to such termination of use.</w:t>
      </w:r>
    </w:p>
    <w:p w14:paraId="2AF71847" w14:textId="77777777" w:rsidR="00B24C90" w:rsidRDefault="00B24C90">
      <w:pPr>
        <w:pStyle w:val="BodyText"/>
        <w:tabs>
          <w:tab w:val="left" w:pos="1701"/>
        </w:tabs>
        <w:ind w:left="2552" w:hanging="1701"/>
        <w:jc w:val="both"/>
        <w:rPr>
          <w:rFonts w:ascii="Arial" w:hAnsi="Arial"/>
        </w:rPr>
      </w:pPr>
      <w:r>
        <w:rPr>
          <w:rFonts w:ascii="Arial" w:hAnsi="Arial"/>
        </w:rPr>
        <w:tab/>
        <w:t>(b)</w:t>
      </w:r>
      <w:r>
        <w:rPr>
          <w:rFonts w:ascii="Arial" w:hAnsi="Arial"/>
        </w:rPr>
        <w:tab/>
        <w:t xml:space="preserve">If a </w:t>
      </w:r>
      <w:r>
        <w:rPr>
          <w:rFonts w:ascii="Arial" w:hAnsi="Arial"/>
          <w:b/>
        </w:rPr>
        <w:t>Use of</w:t>
      </w:r>
      <w:r>
        <w:rPr>
          <w:rFonts w:ascii="Arial" w:hAnsi="Arial"/>
        </w:rPr>
        <w:t xml:space="preserve"> </w:t>
      </w:r>
      <w:r>
        <w:rPr>
          <w:rFonts w:ascii="Arial" w:hAnsi="Arial"/>
          <w:b/>
        </w:rPr>
        <w:t>System Termination Notice</w:t>
      </w:r>
      <w:r>
        <w:rPr>
          <w:rFonts w:ascii="Arial" w:hAnsi="Arial"/>
        </w:rPr>
        <w:t xml:space="preserve"> is given under this Section 3, the right to use the </w:t>
      </w:r>
      <w:r w:rsidR="00BC2E4D">
        <w:rPr>
          <w:rFonts w:ascii="Arial" w:hAnsi="Arial"/>
          <w:b/>
        </w:rPr>
        <w:t>National Electricity Transmission</w:t>
      </w:r>
      <w:r>
        <w:rPr>
          <w:rFonts w:ascii="Arial" w:hAnsi="Arial"/>
          <w:b/>
        </w:rPr>
        <w:t xml:space="preserve"> System</w:t>
      </w:r>
      <w:r>
        <w:rPr>
          <w:rFonts w:ascii="Arial" w:hAnsi="Arial"/>
        </w:rPr>
        <w:t xml:space="preserve"> shall cease upon the termination date in the </w:t>
      </w:r>
      <w:r>
        <w:rPr>
          <w:rFonts w:ascii="Arial" w:hAnsi="Arial"/>
          <w:b/>
        </w:rPr>
        <w:t>Use of System</w:t>
      </w:r>
      <w:r>
        <w:rPr>
          <w:rFonts w:ascii="Arial" w:hAnsi="Arial"/>
        </w:rPr>
        <w:t xml:space="preserve"> </w:t>
      </w:r>
      <w:r>
        <w:rPr>
          <w:rFonts w:ascii="Arial" w:hAnsi="Arial"/>
          <w:b/>
        </w:rPr>
        <w:t>Termination Notice</w:t>
      </w:r>
      <w:r>
        <w:rPr>
          <w:rFonts w:ascii="Arial" w:hAnsi="Arial"/>
        </w:rPr>
        <w:t>.</w:t>
      </w:r>
    </w:p>
    <w:p w14:paraId="646B1C9B" w14:textId="77777777" w:rsidR="00B24C90" w:rsidRDefault="00B24C90">
      <w:pPr>
        <w:pStyle w:val="BodyText"/>
        <w:tabs>
          <w:tab w:val="left" w:pos="1701"/>
        </w:tabs>
        <w:ind w:left="2552" w:hanging="1701"/>
        <w:jc w:val="both"/>
        <w:rPr>
          <w:rFonts w:ascii="Arial" w:hAnsi="Arial"/>
        </w:rPr>
      </w:pPr>
      <w:r>
        <w:rPr>
          <w:rFonts w:ascii="Arial" w:hAnsi="Arial"/>
        </w:rPr>
        <w:tab/>
        <w:t>(c)</w:t>
      </w:r>
      <w:r>
        <w:rPr>
          <w:rFonts w:ascii="Arial" w:hAnsi="Arial"/>
        </w:rPr>
        <w:tab/>
        <w:t xml:space="preserve">Prior to cessation of use by a </w:t>
      </w:r>
      <w:r>
        <w:rPr>
          <w:rFonts w:ascii="Arial" w:hAnsi="Arial"/>
          <w:b/>
        </w:rPr>
        <w:t>User</w:t>
      </w:r>
      <w:r>
        <w:rPr>
          <w:rFonts w:ascii="Arial" w:hAnsi="Arial"/>
        </w:rPr>
        <w:t xml:space="preserve"> under this Paragraph, the </w:t>
      </w:r>
      <w:r>
        <w:rPr>
          <w:rFonts w:ascii="Arial" w:hAnsi="Arial"/>
          <w:b/>
        </w:rPr>
        <w:t>User</w:t>
      </w:r>
      <w:r>
        <w:rPr>
          <w:rFonts w:ascii="Arial" w:hAnsi="Arial"/>
        </w:rPr>
        <w:t xml:space="preserve"> shall pay </w:t>
      </w:r>
      <w:r>
        <w:rPr>
          <w:rFonts w:ascii="Arial" w:hAnsi="Arial"/>
          <w:b/>
        </w:rPr>
        <w:t>The Company</w:t>
      </w:r>
      <w:r>
        <w:rPr>
          <w:rFonts w:ascii="Arial" w:hAnsi="Arial"/>
        </w:rPr>
        <w:t xml:space="preserve"> all </w:t>
      </w:r>
      <w:r>
        <w:rPr>
          <w:rFonts w:ascii="Arial" w:hAnsi="Arial"/>
          <w:b/>
        </w:rPr>
        <w:t>Use of System Charges</w:t>
      </w:r>
      <w:r>
        <w:rPr>
          <w:rFonts w:ascii="Arial" w:hAnsi="Arial"/>
        </w:rPr>
        <w:t xml:space="preserve"> payable by it under Section 3 in respect of the </w:t>
      </w:r>
      <w:r>
        <w:rPr>
          <w:rFonts w:ascii="Arial" w:hAnsi="Arial"/>
          <w:b/>
        </w:rPr>
        <w:t>Financial Year</w:t>
      </w:r>
      <w:r>
        <w:rPr>
          <w:rFonts w:ascii="Arial" w:hAnsi="Arial"/>
        </w:rPr>
        <w:t xml:space="preserve"> in which the cessation takes place.</w:t>
      </w:r>
    </w:p>
    <w:p w14:paraId="7C3544B7" w14:textId="77777777" w:rsidR="00B24C90" w:rsidRDefault="00B24C90">
      <w:pPr>
        <w:pStyle w:val="BodyText"/>
        <w:ind w:left="1701" w:hanging="850"/>
        <w:jc w:val="both"/>
        <w:rPr>
          <w:rFonts w:ascii="Arial" w:hAnsi="Arial"/>
        </w:rPr>
      </w:pPr>
      <w:r>
        <w:rPr>
          <w:rFonts w:ascii="Arial" w:hAnsi="Arial"/>
        </w:rPr>
        <w:t>3.8.4</w:t>
      </w:r>
      <w:r>
        <w:rPr>
          <w:rFonts w:ascii="Arial" w:hAnsi="Arial"/>
        </w:rPr>
        <w:tab/>
        <w:t xml:space="preserve">In addition, in the case of a </w:t>
      </w:r>
      <w:r>
        <w:rPr>
          <w:rFonts w:ascii="Arial" w:hAnsi="Arial"/>
          <w:b/>
        </w:rPr>
        <w:t>User</w:t>
      </w:r>
      <w:r>
        <w:rPr>
          <w:rFonts w:ascii="Arial" w:hAnsi="Arial"/>
        </w:rPr>
        <w:t xml:space="preserve"> in its category of connection and/or use as a </w:t>
      </w:r>
      <w:r>
        <w:rPr>
          <w:rFonts w:ascii="Arial" w:hAnsi="Arial"/>
          <w:b/>
        </w:rPr>
        <w:t>Supplier</w:t>
      </w:r>
      <w:r>
        <w:rPr>
          <w:rFonts w:ascii="Arial" w:hAnsi="Arial"/>
        </w:rPr>
        <w:t xml:space="preserve"> of a </w:t>
      </w:r>
      <w:r>
        <w:rPr>
          <w:rFonts w:ascii="Arial" w:hAnsi="Arial"/>
          <w:b/>
        </w:rPr>
        <w:t>Non-Embedded</w:t>
      </w:r>
      <w:r>
        <w:rPr>
          <w:rFonts w:ascii="Arial" w:hAnsi="Arial"/>
        </w:rPr>
        <w:t xml:space="preserve"> </w:t>
      </w:r>
      <w:r>
        <w:rPr>
          <w:rFonts w:ascii="Arial" w:hAnsi="Arial"/>
          <w:b/>
        </w:rPr>
        <w:t>Customer</w:t>
      </w:r>
      <w:r>
        <w:rPr>
          <w:rFonts w:ascii="Arial" w:hAnsi="Arial"/>
        </w:rPr>
        <w:t xml:space="preserve"> the use of the </w:t>
      </w:r>
      <w:r w:rsidR="00BC2E4D">
        <w:rPr>
          <w:rFonts w:ascii="Arial" w:hAnsi="Arial"/>
          <w:b/>
        </w:rPr>
        <w:t>National Electricity Transmission</w:t>
      </w:r>
      <w:r>
        <w:rPr>
          <w:rFonts w:ascii="Arial" w:hAnsi="Arial"/>
          <w:b/>
        </w:rPr>
        <w:t xml:space="preserve"> System</w:t>
      </w:r>
      <w:r>
        <w:rPr>
          <w:rFonts w:ascii="Arial" w:hAnsi="Arial"/>
        </w:rPr>
        <w:t xml:space="preserve"> in respect of the </w:t>
      </w:r>
      <w:r>
        <w:rPr>
          <w:rFonts w:ascii="Arial" w:hAnsi="Arial"/>
          <w:b/>
        </w:rPr>
        <w:t>Connection Site</w:t>
      </w:r>
      <w:r>
        <w:rPr>
          <w:rFonts w:ascii="Arial" w:hAnsi="Arial"/>
        </w:rPr>
        <w:t xml:space="preserve"> shall cease upon either </w:t>
      </w:r>
      <w:r>
        <w:rPr>
          <w:rFonts w:ascii="Arial" w:hAnsi="Arial"/>
          <w:b/>
        </w:rPr>
        <w:t>Disconnection</w:t>
      </w:r>
      <w:r>
        <w:rPr>
          <w:rFonts w:ascii="Arial" w:hAnsi="Arial"/>
        </w:rPr>
        <w:t xml:space="preserve"> of the </w:t>
      </w:r>
      <w:r>
        <w:rPr>
          <w:rFonts w:ascii="Arial" w:hAnsi="Arial"/>
          <w:b/>
        </w:rPr>
        <w:t>User’s Equipment</w:t>
      </w:r>
      <w:r>
        <w:rPr>
          <w:rFonts w:ascii="Arial" w:hAnsi="Arial"/>
        </w:rPr>
        <w:t xml:space="preserve"> of the </w:t>
      </w:r>
      <w:r>
        <w:rPr>
          <w:rFonts w:ascii="Arial" w:hAnsi="Arial"/>
          <w:b/>
        </w:rPr>
        <w:t>Non-Embedded</w:t>
      </w:r>
      <w:r>
        <w:rPr>
          <w:rFonts w:ascii="Arial" w:hAnsi="Arial"/>
        </w:rPr>
        <w:t xml:space="preserve"> </w:t>
      </w:r>
      <w:r>
        <w:rPr>
          <w:rFonts w:ascii="Arial" w:hAnsi="Arial"/>
          <w:b/>
        </w:rPr>
        <w:t>Customer</w:t>
      </w:r>
      <w:r>
        <w:rPr>
          <w:rFonts w:ascii="Arial" w:hAnsi="Arial"/>
        </w:rPr>
        <w:t xml:space="preserve"> or termination of the </w:t>
      </w:r>
      <w:r>
        <w:rPr>
          <w:rFonts w:ascii="Arial" w:hAnsi="Arial"/>
          <w:b/>
        </w:rPr>
        <w:t>Bilateral Connection</w:t>
      </w:r>
      <w:r>
        <w:rPr>
          <w:rFonts w:ascii="Arial" w:hAnsi="Arial"/>
        </w:rPr>
        <w:t xml:space="preserve"> </w:t>
      </w:r>
      <w:r>
        <w:rPr>
          <w:rFonts w:ascii="Arial" w:hAnsi="Arial"/>
          <w:b/>
        </w:rPr>
        <w:t>Agreement</w:t>
      </w:r>
      <w:r>
        <w:rPr>
          <w:rFonts w:ascii="Arial" w:hAnsi="Arial"/>
        </w:rPr>
        <w:t xml:space="preserve"> in respect of that </w:t>
      </w:r>
      <w:r>
        <w:rPr>
          <w:rFonts w:ascii="Arial" w:hAnsi="Arial"/>
          <w:b/>
        </w:rPr>
        <w:t>Connection Site</w:t>
      </w:r>
      <w:r>
        <w:rPr>
          <w:rFonts w:ascii="Arial" w:hAnsi="Arial"/>
        </w:rPr>
        <w:t xml:space="preserve">. </w:t>
      </w:r>
    </w:p>
    <w:p w14:paraId="229A1B97" w14:textId="77777777" w:rsidR="002E683C" w:rsidRDefault="002E683C">
      <w:pPr>
        <w:pStyle w:val="BodyText"/>
        <w:ind w:left="1701" w:hanging="850"/>
        <w:jc w:val="both"/>
        <w:rPr>
          <w:rFonts w:ascii="Arial" w:hAnsi="Arial"/>
        </w:rPr>
      </w:pPr>
    </w:p>
    <w:p w14:paraId="0D21341E" w14:textId="77777777" w:rsidR="002E683C" w:rsidRPr="000F552D" w:rsidRDefault="002E683C" w:rsidP="002E683C">
      <w:pPr>
        <w:pStyle w:val="BodyText"/>
        <w:ind w:left="1560" w:firstLine="567"/>
        <w:jc w:val="both"/>
        <w:rPr>
          <w:rFonts w:ascii="Arial" w:hAnsi="Arial"/>
          <w:b/>
        </w:rPr>
      </w:pPr>
      <w:r w:rsidRPr="000F552D">
        <w:rPr>
          <w:rFonts w:ascii="Arial" w:hAnsi="Arial"/>
          <w:b/>
        </w:rPr>
        <w:t>PART</w:t>
      </w:r>
      <w:r>
        <w:rPr>
          <w:rFonts w:ascii="Arial" w:hAnsi="Arial"/>
          <w:b/>
        </w:rPr>
        <w:t xml:space="preserve"> </w:t>
      </w:r>
      <w:r w:rsidRPr="000F552D">
        <w:rPr>
          <w:rFonts w:ascii="Arial" w:hAnsi="Arial"/>
          <w:b/>
        </w:rPr>
        <w:t xml:space="preserve">IC – GENERAL – VIRTUAL LEAD PARTIES </w:t>
      </w:r>
    </w:p>
    <w:p w14:paraId="4DD92895" w14:textId="77777777" w:rsidR="002E683C" w:rsidRPr="000F552D" w:rsidRDefault="002E683C" w:rsidP="002E683C">
      <w:pPr>
        <w:jc w:val="both"/>
        <w:rPr>
          <w:rFonts w:ascii="Arial" w:hAnsi="Arial" w:cs="Arial"/>
        </w:rPr>
      </w:pPr>
      <w:r w:rsidRPr="000F552D">
        <w:rPr>
          <w:rFonts w:ascii="Arial" w:hAnsi="Arial" w:cs="Arial"/>
        </w:rPr>
        <w:t xml:space="preserve">This Part IC deals with rights and obligations relating to </w:t>
      </w:r>
      <w:r w:rsidRPr="000F552D">
        <w:rPr>
          <w:rFonts w:ascii="Arial" w:hAnsi="Arial" w:cs="Arial"/>
          <w:b/>
        </w:rPr>
        <w:t>Virtual Lead Parties</w:t>
      </w:r>
      <w:r w:rsidRPr="000F552D">
        <w:rPr>
          <w:rFonts w:ascii="Arial" w:hAnsi="Arial" w:cs="Arial"/>
        </w:rPr>
        <w:t>. References to “</w:t>
      </w:r>
      <w:r w:rsidRPr="000F552D">
        <w:rPr>
          <w:rFonts w:ascii="Arial" w:hAnsi="Arial" w:cs="Arial"/>
          <w:b/>
        </w:rPr>
        <w:t>User</w:t>
      </w:r>
      <w:r w:rsidRPr="000F552D">
        <w:rPr>
          <w:rFonts w:ascii="Arial" w:hAnsi="Arial" w:cs="Arial"/>
        </w:rPr>
        <w:t>” in this Part IC should be construed accordingly.</w:t>
      </w:r>
    </w:p>
    <w:p w14:paraId="1EF6B31F" w14:textId="77777777" w:rsidR="002E683C" w:rsidRPr="000F552D" w:rsidRDefault="002E683C" w:rsidP="002E683C">
      <w:pPr>
        <w:jc w:val="both"/>
        <w:rPr>
          <w:rFonts w:ascii="Arial" w:hAnsi="Arial" w:cs="Arial"/>
        </w:rPr>
      </w:pPr>
    </w:p>
    <w:p w14:paraId="794281AD" w14:textId="77777777" w:rsidR="002E683C" w:rsidRPr="000F552D" w:rsidRDefault="002E683C" w:rsidP="002E683C">
      <w:pPr>
        <w:jc w:val="both"/>
        <w:rPr>
          <w:rFonts w:ascii="Arial" w:hAnsi="Arial" w:cs="Arial"/>
          <w:b/>
        </w:rPr>
      </w:pPr>
      <w:r w:rsidRPr="000F552D">
        <w:rPr>
          <w:rFonts w:ascii="Arial" w:hAnsi="Arial" w:cs="Arial"/>
          <w:b/>
        </w:rPr>
        <w:t>3.8A RIGHTS TO USE THE NATIONAL ELECTRICITY TRANSMISSION SYSTEM</w:t>
      </w:r>
    </w:p>
    <w:p w14:paraId="0775CCC0" w14:textId="77777777" w:rsidR="002E683C" w:rsidRPr="000F552D" w:rsidRDefault="002E683C" w:rsidP="002E683C">
      <w:pPr>
        <w:jc w:val="both"/>
        <w:rPr>
          <w:rFonts w:ascii="Arial" w:hAnsi="Arial" w:cs="Arial"/>
          <w:b/>
        </w:rPr>
      </w:pPr>
    </w:p>
    <w:p w14:paraId="4D3CA1D0" w14:textId="77777777" w:rsidR="002E683C" w:rsidRPr="000F552D" w:rsidRDefault="002E683C" w:rsidP="002E683C">
      <w:pPr>
        <w:jc w:val="both"/>
        <w:rPr>
          <w:rFonts w:ascii="Arial" w:hAnsi="Arial" w:cs="Arial"/>
          <w:b/>
        </w:rPr>
      </w:pPr>
      <w:r w:rsidRPr="000F552D">
        <w:rPr>
          <w:rFonts w:ascii="Arial" w:hAnsi="Arial" w:cs="Arial"/>
          <w:b/>
        </w:rPr>
        <w:t>3.8A.1 Virtual Lead Party</w:t>
      </w:r>
    </w:p>
    <w:p w14:paraId="2A188E04" w14:textId="77777777" w:rsidR="002E683C" w:rsidRPr="000F552D" w:rsidRDefault="002E683C" w:rsidP="002E683C">
      <w:pPr>
        <w:jc w:val="both"/>
        <w:rPr>
          <w:rFonts w:ascii="Arial" w:hAnsi="Arial" w:cs="Arial"/>
        </w:rPr>
      </w:pPr>
      <w:r w:rsidRPr="000F552D">
        <w:rPr>
          <w:rFonts w:ascii="Arial" w:hAnsi="Arial" w:cs="Arial"/>
        </w:rPr>
        <w:t xml:space="preserve">Subject to the other provisions of the </w:t>
      </w:r>
      <w:r w:rsidRPr="000F552D">
        <w:rPr>
          <w:rFonts w:ascii="Arial" w:hAnsi="Arial" w:cs="Arial"/>
          <w:b/>
        </w:rPr>
        <w:t>CUSC</w:t>
      </w:r>
      <w:r w:rsidRPr="000F552D">
        <w:rPr>
          <w:rFonts w:ascii="Arial" w:hAnsi="Arial" w:cs="Arial"/>
        </w:rPr>
        <w:t xml:space="preserve">, the </w:t>
      </w:r>
      <w:r w:rsidRPr="000F552D">
        <w:rPr>
          <w:rFonts w:ascii="Arial" w:hAnsi="Arial" w:cs="Arial"/>
          <w:b/>
        </w:rPr>
        <w:t>Grid Code</w:t>
      </w:r>
      <w:r w:rsidRPr="000F552D">
        <w:rPr>
          <w:rFonts w:ascii="Arial" w:hAnsi="Arial" w:cs="Arial"/>
        </w:rPr>
        <w:t xml:space="preserve"> and the relevant </w:t>
      </w:r>
      <w:r w:rsidRPr="000F552D">
        <w:rPr>
          <w:rFonts w:ascii="Arial" w:hAnsi="Arial" w:cs="Arial"/>
          <w:b/>
        </w:rPr>
        <w:t>Virtual Lead Party Agreement</w:t>
      </w:r>
      <w:r w:rsidRPr="000F552D">
        <w:rPr>
          <w:rFonts w:ascii="Arial" w:hAnsi="Arial" w:cs="Arial"/>
        </w:rPr>
        <w:t xml:space="preserve">, and subject to there continuing to be a </w:t>
      </w:r>
      <w:r w:rsidRPr="000F552D">
        <w:rPr>
          <w:rFonts w:ascii="Arial" w:hAnsi="Arial" w:cs="Arial"/>
          <w:b/>
        </w:rPr>
        <w:t>Distribution Agreement</w:t>
      </w:r>
      <w:r w:rsidRPr="000F552D">
        <w:rPr>
          <w:rFonts w:ascii="Arial" w:hAnsi="Arial" w:cs="Arial"/>
        </w:rPr>
        <w:t xml:space="preserve"> with the owner/operator of the </w:t>
      </w:r>
      <w:r w:rsidRPr="000F552D">
        <w:rPr>
          <w:rFonts w:ascii="Arial" w:hAnsi="Arial" w:cs="Arial"/>
          <w:b/>
        </w:rPr>
        <w:t>Distribution System</w:t>
      </w:r>
      <w:r w:rsidRPr="000F552D">
        <w:rPr>
          <w:rFonts w:ascii="Arial" w:hAnsi="Arial" w:cs="Arial"/>
        </w:rPr>
        <w:t xml:space="preserve"> in respect of the </w:t>
      </w:r>
      <w:r w:rsidRPr="000F552D">
        <w:rPr>
          <w:rFonts w:ascii="Arial" w:hAnsi="Arial" w:cs="Arial"/>
          <w:b/>
        </w:rPr>
        <w:t>VLP Assets</w:t>
      </w:r>
      <w:r w:rsidRPr="000F552D">
        <w:rPr>
          <w:rFonts w:ascii="Arial" w:hAnsi="Arial" w:cs="Arial"/>
        </w:rPr>
        <w:t xml:space="preserve">, each </w:t>
      </w:r>
      <w:r w:rsidRPr="000F552D">
        <w:rPr>
          <w:rFonts w:ascii="Arial" w:hAnsi="Arial" w:cs="Arial"/>
          <w:b/>
        </w:rPr>
        <w:t>User</w:t>
      </w:r>
      <w:r w:rsidRPr="000F552D">
        <w:rPr>
          <w:rFonts w:ascii="Arial" w:hAnsi="Arial" w:cs="Arial"/>
        </w:rPr>
        <w:t xml:space="preserve">, as between </w:t>
      </w:r>
      <w:r w:rsidRPr="000F552D">
        <w:rPr>
          <w:rFonts w:ascii="Arial" w:hAnsi="Arial" w:cs="Arial"/>
          <w:b/>
        </w:rPr>
        <w:t>The Company</w:t>
      </w:r>
      <w:r w:rsidRPr="000F552D">
        <w:rPr>
          <w:rFonts w:ascii="Arial" w:hAnsi="Arial" w:cs="Arial"/>
        </w:rPr>
        <w:t xml:space="preserve"> and that </w:t>
      </w:r>
      <w:r w:rsidRPr="000F552D">
        <w:rPr>
          <w:rFonts w:ascii="Arial" w:hAnsi="Arial" w:cs="Arial"/>
          <w:b/>
        </w:rPr>
        <w:t>User</w:t>
      </w:r>
      <w:r w:rsidRPr="000F552D">
        <w:rPr>
          <w:rFonts w:ascii="Arial" w:hAnsi="Arial" w:cs="Arial"/>
        </w:rPr>
        <w:t xml:space="preserve">, may in relation to each of its </w:t>
      </w:r>
      <w:r w:rsidRPr="000F552D">
        <w:rPr>
          <w:rFonts w:ascii="Arial" w:hAnsi="Arial" w:cs="Arial"/>
          <w:b/>
        </w:rPr>
        <w:t>VLP Assets</w:t>
      </w:r>
      <w:r w:rsidRPr="000F552D">
        <w:rPr>
          <w:rFonts w:ascii="Arial" w:hAnsi="Arial" w:cs="Arial"/>
        </w:rPr>
        <w:t xml:space="preserve"> transmit (or put, as the case may be) supplies of power on to and/or take supplies of power from the </w:t>
      </w:r>
      <w:r w:rsidRPr="000F552D">
        <w:rPr>
          <w:rFonts w:ascii="Arial" w:hAnsi="Arial" w:cs="Arial"/>
          <w:b/>
        </w:rPr>
        <w:t>National Electricity Transmission System</w:t>
      </w:r>
      <w:r w:rsidRPr="000F552D">
        <w:rPr>
          <w:rFonts w:ascii="Arial" w:hAnsi="Arial" w:cs="Arial"/>
        </w:rPr>
        <w:t xml:space="preserve"> as the case may be.</w:t>
      </w:r>
    </w:p>
    <w:p w14:paraId="0B0D070C" w14:textId="77777777" w:rsidR="002E683C" w:rsidRPr="000F552D" w:rsidRDefault="002E683C" w:rsidP="002E683C">
      <w:pPr>
        <w:jc w:val="both"/>
        <w:rPr>
          <w:rFonts w:ascii="Arial" w:hAnsi="Arial" w:cs="Arial"/>
        </w:rPr>
      </w:pPr>
    </w:p>
    <w:p w14:paraId="0DD417CD" w14:textId="77777777" w:rsidR="002E683C" w:rsidRPr="000F552D" w:rsidRDefault="002E683C" w:rsidP="002E683C">
      <w:pPr>
        <w:jc w:val="both"/>
        <w:rPr>
          <w:rFonts w:ascii="Arial" w:hAnsi="Arial" w:cs="Arial"/>
          <w:b/>
        </w:rPr>
      </w:pPr>
      <w:r w:rsidRPr="000F552D">
        <w:rPr>
          <w:rFonts w:ascii="Arial" w:hAnsi="Arial" w:cs="Arial"/>
          <w:b/>
        </w:rPr>
        <w:t>3.8A.2 Virtual Lead Party Conditions</w:t>
      </w:r>
    </w:p>
    <w:p w14:paraId="1CA1CF0B" w14:textId="77777777" w:rsidR="002E683C" w:rsidRPr="000F552D" w:rsidRDefault="002E683C" w:rsidP="002E683C">
      <w:pPr>
        <w:jc w:val="both"/>
        <w:rPr>
          <w:rFonts w:ascii="Arial" w:hAnsi="Arial" w:cs="Arial"/>
        </w:rPr>
      </w:pPr>
      <w:r w:rsidRPr="000F552D">
        <w:rPr>
          <w:rFonts w:ascii="Arial" w:hAnsi="Arial" w:cs="Arial"/>
        </w:rPr>
        <w:t xml:space="preserve">(a) The rights and obligations of a </w:t>
      </w:r>
      <w:r w:rsidRPr="000F552D">
        <w:rPr>
          <w:rFonts w:ascii="Arial" w:hAnsi="Arial" w:cs="Arial"/>
          <w:b/>
        </w:rPr>
        <w:t>User</w:t>
      </w:r>
      <w:r w:rsidRPr="000F552D">
        <w:rPr>
          <w:rFonts w:ascii="Arial" w:hAnsi="Arial" w:cs="Arial"/>
        </w:rPr>
        <w:t xml:space="preserve">, and </w:t>
      </w:r>
      <w:r w:rsidRPr="000F552D">
        <w:rPr>
          <w:rFonts w:ascii="Arial" w:hAnsi="Arial" w:cs="Arial"/>
          <w:b/>
        </w:rPr>
        <w:t>The Company</w:t>
      </w:r>
      <w:r w:rsidRPr="000F552D">
        <w:rPr>
          <w:rFonts w:ascii="Arial" w:hAnsi="Arial" w:cs="Arial"/>
        </w:rPr>
        <w:t xml:space="preserve"> in connection therewith, are subject to the following conditions precedent having been fulfilled before such rights and obligations arise:</w:t>
      </w:r>
    </w:p>
    <w:p w14:paraId="06909BFC" w14:textId="77777777" w:rsidR="002E683C" w:rsidRPr="000F552D" w:rsidRDefault="002E683C" w:rsidP="002E683C">
      <w:pPr>
        <w:jc w:val="both"/>
        <w:rPr>
          <w:rFonts w:ascii="Arial" w:hAnsi="Arial" w:cs="Arial"/>
        </w:rPr>
      </w:pPr>
      <w:r w:rsidRPr="000F552D">
        <w:rPr>
          <w:rFonts w:ascii="Arial" w:hAnsi="Arial" w:cs="Arial"/>
        </w:rPr>
        <w:t xml:space="preserve">(i) the </w:t>
      </w:r>
      <w:r w:rsidRPr="000F552D">
        <w:rPr>
          <w:rFonts w:ascii="Arial" w:hAnsi="Arial" w:cs="Arial"/>
          <w:b/>
        </w:rPr>
        <w:t>User</w:t>
      </w:r>
      <w:r w:rsidRPr="000F552D">
        <w:rPr>
          <w:rFonts w:ascii="Arial" w:hAnsi="Arial" w:cs="Arial"/>
        </w:rPr>
        <w:t xml:space="preserve"> having provided (in a form reasonably satisfactory to </w:t>
      </w:r>
      <w:r w:rsidRPr="000F552D">
        <w:rPr>
          <w:rFonts w:ascii="Arial" w:hAnsi="Arial" w:cs="Arial"/>
          <w:b/>
        </w:rPr>
        <w:t>The Company</w:t>
      </w:r>
      <w:r w:rsidRPr="000F552D">
        <w:rPr>
          <w:rFonts w:ascii="Arial" w:hAnsi="Arial" w:cs="Arial"/>
        </w:rPr>
        <w:t xml:space="preserve">) proof of having entered into a </w:t>
      </w:r>
      <w:r w:rsidRPr="000F552D">
        <w:rPr>
          <w:rFonts w:ascii="Arial" w:hAnsi="Arial" w:cs="Arial"/>
          <w:b/>
        </w:rPr>
        <w:t>Distribution Agreement</w:t>
      </w:r>
      <w:r w:rsidRPr="000F552D">
        <w:rPr>
          <w:rFonts w:ascii="Arial" w:hAnsi="Arial" w:cs="Arial"/>
        </w:rPr>
        <w:t xml:space="preserve"> with the owner/operator of the </w:t>
      </w:r>
      <w:r w:rsidRPr="000F552D">
        <w:rPr>
          <w:rFonts w:ascii="Arial" w:hAnsi="Arial" w:cs="Arial"/>
          <w:b/>
        </w:rPr>
        <w:t>Distribution System</w:t>
      </w:r>
      <w:r w:rsidRPr="000F552D">
        <w:rPr>
          <w:rFonts w:ascii="Arial" w:hAnsi="Arial" w:cs="Arial"/>
        </w:rPr>
        <w:t xml:space="preserve"> in respect of the </w:t>
      </w:r>
      <w:r w:rsidRPr="000F552D">
        <w:rPr>
          <w:rFonts w:ascii="Arial" w:hAnsi="Arial" w:cs="Arial"/>
          <w:b/>
        </w:rPr>
        <w:t>VLP Assets</w:t>
      </w:r>
      <w:r w:rsidRPr="000F552D">
        <w:rPr>
          <w:rFonts w:ascii="Arial" w:hAnsi="Arial" w:cs="Arial"/>
        </w:rPr>
        <w:t>; and</w:t>
      </w:r>
    </w:p>
    <w:p w14:paraId="74BCD4DB" w14:textId="77777777" w:rsidR="002E683C" w:rsidRPr="000F552D" w:rsidRDefault="002E683C" w:rsidP="002E683C">
      <w:pPr>
        <w:jc w:val="both"/>
        <w:rPr>
          <w:rFonts w:ascii="Arial" w:hAnsi="Arial" w:cs="Arial"/>
        </w:rPr>
      </w:pPr>
      <w:r w:rsidRPr="000F552D">
        <w:rPr>
          <w:rFonts w:ascii="Arial" w:hAnsi="Arial" w:cs="Arial"/>
        </w:rPr>
        <w:t xml:space="preserve">(ii) </w:t>
      </w:r>
      <w:r w:rsidRPr="000F552D">
        <w:rPr>
          <w:rFonts w:ascii="Arial" w:hAnsi="Arial" w:cs="Arial"/>
          <w:b/>
        </w:rPr>
        <w:t>The Company</w:t>
      </w:r>
      <w:r w:rsidRPr="000F552D">
        <w:rPr>
          <w:rFonts w:ascii="Arial" w:hAnsi="Arial" w:cs="Arial"/>
        </w:rPr>
        <w:t xml:space="preserve"> having received satisfactory confirmation from the owner/operator of the </w:t>
      </w:r>
      <w:r w:rsidRPr="000F552D">
        <w:rPr>
          <w:rFonts w:ascii="Arial" w:hAnsi="Arial" w:cs="Arial"/>
          <w:b/>
        </w:rPr>
        <w:t>Distribution System</w:t>
      </w:r>
      <w:r w:rsidRPr="000F552D">
        <w:rPr>
          <w:rFonts w:ascii="Arial" w:hAnsi="Arial" w:cs="Arial"/>
        </w:rPr>
        <w:t xml:space="preserve"> as to the running arrangements within the </w:t>
      </w:r>
      <w:r w:rsidRPr="000F552D">
        <w:rPr>
          <w:rFonts w:ascii="Arial" w:hAnsi="Arial" w:cs="Arial"/>
          <w:b/>
        </w:rPr>
        <w:t>Distribution System</w:t>
      </w:r>
      <w:r w:rsidRPr="000F552D">
        <w:rPr>
          <w:rFonts w:ascii="Arial" w:hAnsi="Arial" w:cs="Arial"/>
        </w:rPr>
        <w:t>;</w:t>
      </w:r>
    </w:p>
    <w:p w14:paraId="0B3ECC40" w14:textId="77777777" w:rsidR="002E683C" w:rsidRPr="000F552D" w:rsidRDefault="002E683C" w:rsidP="002E683C">
      <w:pPr>
        <w:jc w:val="both"/>
        <w:rPr>
          <w:rFonts w:ascii="Arial" w:hAnsi="Arial" w:cs="Arial"/>
        </w:rPr>
      </w:pPr>
      <w:r w:rsidRPr="000F552D">
        <w:rPr>
          <w:rFonts w:ascii="Arial" w:hAnsi="Arial" w:cs="Arial"/>
        </w:rPr>
        <w:t xml:space="preserve">(iii) </w:t>
      </w:r>
      <w:r w:rsidRPr="000F552D">
        <w:rPr>
          <w:rFonts w:ascii="Arial" w:hAnsi="Arial" w:cs="Arial"/>
          <w:b/>
        </w:rPr>
        <w:t>The User</w:t>
      </w:r>
      <w:r w:rsidRPr="000F552D">
        <w:rPr>
          <w:rFonts w:ascii="Arial" w:hAnsi="Arial" w:cs="Arial"/>
        </w:rPr>
        <w:t xml:space="preserve"> having successfully registered a </w:t>
      </w:r>
      <w:r w:rsidRPr="000F552D">
        <w:rPr>
          <w:rFonts w:ascii="Arial" w:hAnsi="Arial" w:cs="Arial"/>
          <w:b/>
        </w:rPr>
        <w:t>Secondary BMU</w:t>
      </w:r>
      <w:r w:rsidRPr="000F552D">
        <w:rPr>
          <w:rFonts w:ascii="Arial" w:hAnsi="Arial" w:cs="Arial"/>
        </w:rPr>
        <w:t>.</w:t>
      </w:r>
    </w:p>
    <w:p w14:paraId="032E5BF1" w14:textId="77777777" w:rsidR="002E683C" w:rsidRPr="000F552D" w:rsidRDefault="002E683C" w:rsidP="002E683C">
      <w:pPr>
        <w:jc w:val="both"/>
        <w:rPr>
          <w:rFonts w:ascii="Arial" w:hAnsi="Arial" w:cs="Arial"/>
        </w:rPr>
      </w:pPr>
      <w:r w:rsidRPr="000F552D">
        <w:rPr>
          <w:rFonts w:ascii="Arial" w:hAnsi="Arial" w:cs="Arial"/>
        </w:rPr>
        <w:t xml:space="preserve">(b) If the conditions precedent of 3.8A.2(a)(i) to (iii) have not been fulfilled within 6 months of the date of the relevant </w:t>
      </w:r>
      <w:r w:rsidRPr="000F552D">
        <w:rPr>
          <w:rFonts w:ascii="Arial" w:hAnsi="Arial" w:cs="Arial"/>
          <w:b/>
        </w:rPr>
        <w:t>Virtual Lead Party Agreement</w:t>
      </w:r>
      <w:r w:rsidRPr="000F552D">
        <w:rPr>
          <w:rFonts w:ascii="Arial" w:hAnsi="Arial" w:cs="Arial"/>
        </w:rPr>
        <w:t xml:space="preserve">, </w:t>
      </w:r>
      <w:r w:rsidRPr="000F552D">
        <w:rPr>
          <w:rFonts w:ascii="Arial" w:hAnsi="Arial" w:cs="Arial"/>
          <w:b/>
        </w:rPr>
        <w:t>The Company</w:t>
      </w:r>
      <w:r w:rsidRPr="000F552D">
        <w:rPr>
          <w:rFonts w:ascii="Arial" w:hAnsi="Arial" w:cs="Arial"/>
        </w:rPr>
        <w:t xml:space="preserve"> or the relevant </w:t>
      </w:r>
      <w:r w:rsidRPr="000F552D">
        <w:rPr>
          <w:rFonts w:ascii="Arial" w:hAnsi="Arial" w:cs="Arial"/>
          <w:b/>
        </w:rPr>
        <w:t>User</w:t>
      </w:r>
      <w:r w:rsidRPr="000F552D">
        <w:rPr>
          <w:rFonts w:ascii="Arial" w:hAnsi="Arial" w:cs="Arial"/>
        </w:rPr>
        <w:t xml:space="preserve"> may rescind the relevant </w:t>
      </w:r>
      <w:r w:rsidRPr="000F552D">
        <w:rPr>
          <w:rFonts w:ascii="Arial" w:hAnsi="Arial" w:cs="Arial"/>
          <w:b/>
        </w:rPr>
        <w:t>Virtual Lead Party Agreement</w:t>
      </w:r>
      <w:r w:rsidRPr="000F552D">
        <w:rPr>
          <w:rFonts w:ascii="Arial" w:hAnsi="Arial" w:cs="Arial"/>
        </w:rPr>
        <w:t xml:space="preserve"> by giving to the other notice to that effect in which event all rights and liabilities of the parties thereunder and under the </w:t>
      </w:r>
      <w:r w:rsidRPr="000F552D">
        <w:rPr>
          <w:rFonts w:ascii="Arial" w:hAnsi="Arial" w:cs="Arial"/>
          <w:b/>
        </w:rPr>
        <w:t>CUSC</w:t>
      </w:r>
      <w:r w:rsidRPr="000F552D">
        <w:rPr>
          <w:rFonts w:ascii="Arial" w:hAnsi="Arial" w:cs="Arial"/>
        </w:rPr>
        <w:t xml:space="preserve"> in relation to the </w:t>
      </w:r>
      <w:r w:rsidRPr="000F552D">
        <w:rPr>
          <w:rFonts w:ascii="Arial" w:hAnsi="Arial" w:cs="Arial"/>
          <w:b/>
        </w:rPr>
        <w:t>VLP Assets</w:t>
      </w:r>
      <w:r w:rsidRPr="000F552D">
        <w:rPr>
          <w:rFonts w:ascii="Arial" w:hAnsi="Arial" w:cs="Arial"/>
        </w:rPr>
        <w:t xml:space="preserve"> shall cease.</w:t>
      </w:r>
    </w:p>
    <w:p w14:paraId="2489D1DE" w14:textId="77777777" w:rsidR="002E683C" w:rsidRPr="000F552D" w:rsidRDefault="002E683C" w:rsidP="002E683C">
      <w:pPr>
        <w:jc w:val="both"/>
        <w:rPr>
          <w:rFonts w:ascii="Arial" w:hAnsi="Arial" w:cs="Arial"/>
        </w:rPr>
      </w:pPr>
    </w:p>
    <w:p w14:paraId="5644F6A9" w14:textId="77777777" w:rsidR="002E683C" w:rsidRPr="000F552D" w:rsidRDefault="002E683C" w:rsidP="002E683C">
      <w:pPr>
        <w:jc w:val="both"/>
        <w:rPr>
          <w:rFonts w:ascii="Arial" w:hAnsi="Arial" w:cs="Arial"/>
          <w:b/>
        </w:rPr>
      </w:pPr>
      <w:r w:rsidRPr="000F552D">
        <w:rPr>
          <w:rFonts w:ascii="Arial" w:hAnsi="Arial" w:cs="Arial"/>
          <w:b/>
        </w:rPr>
        <w:t>3.8A.3 Outages and Constraints</w:t>
      </w:r>
    </w:p>
    <w:p w14:paraId="2EB7870A" w14:textId="77777777" w:rsidR="002E683C" w:rsidRPr="000F552D" w:rsidRDefault="002E683C" w:rsidP="002E683C">
      <w:pPr>
        <w:jc w:val="both"/>
        <w:rPr>
          <w:rFonts w:ascii="Arial" w:hAnsi="Arial" w:cs="Arial"/>
        </w:rPr>
      </w:pPr>
      <w:r w:rsidRPr="000F552D">
        <w:rPr>
          <w:rFonts w:ascii="Arial" w:hAnsi="Arial" w:cs="Arial"/>
        </w:rPr>
        <w:t>(a) Subject to the other provisions of the</w:t>
      </w:r>
      <w:r w:rsidRPr="000F552D">
        <w:rPr>
          <w:rFonts w:ascii="Arial" w:hAnsi="Arial" w:cs="Arial"/>
          <w:b/>
        </w:rPr>
        <w:t xml:space="preserve"> CUSC</w:t>
      </w:r>
      <w:r w:rsidRPr="000F552D">
        <w:rPr>
          <w:rFonts w:ascii="Arial" w:hAnsi="Arial" w:cs="Arial"/>
        </w:rPr>
        <w:t xml:space="preserve"> and the </w:t>
      </w:r>
      <w:r w:rsidRPr="000F552D">
        <w:rPr>
          <w:rFonts w:ascii="Arial" w:hAnsi="Arial" w:cs="Arial"/>
          <w:b/>
        </w:rPr>
        <w:t>Grid Code</w:t>
      </w:r>
      <w:r w:rsidRPr="000F552D">
        <w:rPr>
          <w:rFonts w:ascii="Arial" w:hAnsi="Arial" w:cs="Arial"/>
        </w:rPr>
        <w:t xml:space="preserve"> and any relevant </w:t>
      </w:r>
      <w:r w:rsidRPr="000F552D">
        <w:rPr>
          <w:rFonts w:ascii="Arial" w:hAnsi="Arial" w:cs="Arial"/>
          <w:b/>
        </w:rPr>
        <w:t>Virtual Lead Party Agreement</w:t>
      </w:r>
      <w:r w:rsidRPr="000F552D">
        <w:rPr>
          <w:rFonts w:ascii="Arial" w:hAnsi="Arial" w:cs="Arial"/>
        </w:rPr>
        <w:t xml:space="preserve">, </w:t>
      </w:r>
      <w:r w:rsidRPr="000F552D">
        <w:rPr>
          <w:rFonts w:ascii="Arial" w:hAnsi="Arial" w:cs="Arial"/>
          <w:b/>
        </w:rPr>
        <w:t>The Company</w:t>
      </w:r>
      <w:r w:rsidRPr="000F552D">
        <w:rPr>
          <w:rFonts w:ascii="Arial" w:hAnsi="Arial" w:cs="Arial"/>
        </w:rPr>
        <w:t xml:space="preserve"> shall, as between </w:t>
      </w:r>
      <w:r w:rsidRPr="000F552D">
        <w:rPr>
          <w:rFonts w:ascii="Arial" w:hAnsi="Arial" w:cs="Arial"/>
          <w:b/>
        </w:rPr>
        <w:t>The Company</w:t>
      </w:r>
      <w:r w:rsidRPr="000F552D">
        <w:rPr>
          <w:rFonts w:ascii="Arial" w:hAnsi="Arial" w:cs="Arial"/>
        </w:rPr>
        <w:t xml:space="preserve"> and that </w:t>
      </w:r>
      <w:r w:rsidRPr="000F552D">
        <w:rPr>
          <w:rFonts w:ascii="Arial" w:hAnsi="Arial" w:cs="Arial"/>
          <w:b/>
        </w:rPr>
        <w:t>User</w:t>
      </w:r>
      <w:r w:rsidRPr="000F552D">
        <w:rPr>
          <w:rFonts w:ascii="Arial" w:hAnsi="Arial" w:cs="Arial"/>
        </w:rPr>
        <w:t xml:space="preserve">, accept into the </w:t>
      </w:r>
      <w:r w:rsidRPr="000F552D">
        <w:rPr>
          <w:rFonts w:ascii="Arial" w:hAnsi="Arial" w:cs="Arial"/>
          <w:b/>
        </w:rPr>
        <w:t>National Electricity Transmission System</w:t>
      </w:r>
      <w:r w:rsidRPr="000F552D">
        <w:rPr>
          <w:rFonts w:ascii="Arial" w:hAnsi="Arial" w:cs="Arial"/>
        </w:rPr>
        <w:t xml:space="preserve"> power from each </w:t>
      </w:r>
      <w:r w:rsidRPr="000F552D">
        <w:rPr>
          <w:rFonts w:ascii="Arial" w:hAnsi="Arial" w:cs="Arial"/>
          <w:b/>
        </w:rPr>
        <w:t>User</w:t>
      </w:r>
      <w:r w:rsidRPr="000F552D">
        <w:rPr>
          <w:rFonts w:ascii="Arial" w:hAnsi="Arial" w:cs="Arial"/>
        </w:rPr>
        <w:t xml:space="preserve"> except to the extent (if any) that </w:t>
      </w:r>
      <w:r w:rsidRPr="000F552D">
        <w:rPr>
          <w:rFonts w:ascii="Arial" w:hAnsi="Arial" w:cs="Arial"/>
          <w:b/>
        </w:rPr>
        <w:t>The Company</w:t>
      </w:r>
      <w:r w:rsidRPr="000F552D">
        <w:rPr>
          <w:rFonts w:ascii="Arial" w:hAnsi="Arial" w:cs="Arial"/>
        </w:rPr>
        <w:t xml:space="preserve"> is prevented from doing so by transmission constraints which could not be avoided by the exercise of </w:t>
      </w:r>
      <w:r w:rsidRPr="000F552D">
        <w:rPr>
          <w:rFonts w:ascii="Arial" w:hAnsi="Arial" w:cs="Arial"/>
          <w:b/>
        </w:rPr>
        <w:t>Good Industry Practice</w:t>
      </w:r>
      <w:r w:rsidRPr="000F552D">
        <w:rPr>
          <w:rFonts w:ascii="Arial" w:hAnsi="Arial" w:cs="Arial"/>
        </w:rPr>
        <w:t xml:space="preserve"> by </w:t>
      </w:r>
      <w:r w:rsidRPr="000F552D">
        <w:rPr>
          <w:rFonts w:ascii="Arial" w:hAnsi="Arial" w:cs="Arial"/>
          <w:b/>
        </w:rPr>
        <w:t>The Company</w:t>
      </w:r>
      <w:r w:rsidRPr="000F552D">
        <w:rPr>
          <w:rFonts w:ascii="Arial" w:hAnsi="Arial" w:cs="Arial"/>
        </w:rPr>
        <w:t>.</w:t>
      </w:r>
    </w:p>
    <w:p w14:paraId="51C455B6" w14:textId="77777777" w:rsidR="002E683C" w:rsidRPr="000F552D" w:rsidRDefault="002E683C" w:rsidP="002E683C">
      <w:pPr>
        <w:jc w:val="both"/>
        <w:rPr>
          <w:rFonts w:ascii="Arial" w:hAnsi="Arial" w:cs="Arial"/>
        </w:rPr>
      </w:pPr>
    </w:p>
    <w:p w14:paraId="7419011A" w14:textId="77777777" w:rsidR="002E683C" w:rsidRPr="000F552D" w:rsidRDefault="002E683C" w:rsidP="002E683C">
      <w:pPr>
        <w:jc w:val="both"/>
        <w:rPr>
          <w:rFonts w:ascii="Arial" w:hAnsi="Arial" w:cs="Arial"/>
          <w:b/>
        </w:rPr>
      </w:pPr>
      <w:r w:rsidRPr="000F552D">
        <w:rPr>
          <w:rFonts w:ascii="Arial" w:hAnsi="Arial" w:cs="Arial"/>
          <w:b/>
        </w:rPr>
        <w:t>3.8A.4 TECHNICAL CONDITIONS FOR VIRTUAL LEAD PARTIES</w:t>
      </w:r>
    </w:p>
    <w:p w14:paraId="7E4C486A" w14:textId="77777777" w:rsidR="002E683C" w:rsidRPr="000F552D" w:rsidRDefault="002E683C" w:rsidP="002E683C">
      <w:pPr>
        <w:jc w:val="both"/>
        <w:rPr>
          <w:rFonts w:ascii="Arial" w:hAnsi="Arial" w:cs="Arial"/>
        </w:rPr>
      </w:pPr>
      <w:r w:rsidRPr="000F552D">
        <w:rPr>
          <w:rFonts w:ascii="Arial" w:hAnsi="Arial" w:cs="Arial"/>
        </w:rPr>
        <w:t xml:space="preserve">3.8A.4.1 Each </w:t>
      </w:r>
      <w:r w:rsidRPr="000F552D">
        <w:rPr>
          <w:rFonts w:ascii="Arial" w:hAnsi="Arial" w:cs="Arial"/>
          <w:b/>
        </w:rPr>
        <w:t>User</w:t>
      </w:r>
      <w:r w:rsidRPr="000F552D">
        <w:rPr>
          <w:rFonts w:ascii="Arial" w:hAnsi="Arial" w:cs="Arial"/>
        </w:rPr>
        <w:t xml:space="preserve"> shall use all reasonable endeavours to ensure during the period of the relevant </w:t>
      </w:r>
      <w:r w:rsidRPr="000F552D">
        <w:rPr>
          <w:rFonts w:ascii="Arial" w:hAnsi="Arial" w:cs="Arial"/>
          <w:b/>
        </w:rPr>
        <w:t>Virtual Lead Party Agreement</w:t>
      </w:r>
      <w:r w:rsidRPr="000F552D">
        <w:rPr>
          <w:rFonts w:ascii="Arial" w:hAnsi="Arial" w:cs="Arial"/>
        </w:rPr>
        <w:t xml:space="preserve"> that the </w:t>
      </w:r>
      <w:r w:rsidRPr="000F552D">
        <w:rPr>
          <w:rFonts w:ascii="Arial" w:hAnsi="Arial" w:cs="Arial"/>
          <w:b/>
        </w:rPr>
        <w:t>VLP Assets</w:t>
      </w:r>
      <w:r w:rsidRPr="000F552D">
        <w:rPr>
          <w:rFonts w:ascii="Arial" w:hAnsi="Arial" w:cs="Arial"/>
        </w:rPr>
        <w:t xml:space="preserve"> shall comply with the technical conditions set out in Appendix F5 to the relevant </w:t>
      </w:r>
      <w:r w:rsidRPr="000F552D">
        <w:rPr>
          <w:rFonts w:ascii="Arial" w:hAnsi="Arial" w:cs="Arial"/>
          <w:b/>
        </w:rPr>
        <w:t>Virtual Lead Party Agreement</w:t>
      </w:r>
      <w:r w:rsidRPr="000F552D">
        <w:rPr>
          <w:rFonts w:ascii="Arial" w:hAnsi="Arial" w:cs="Arial"/>
        </w:rPr>
        <w:t>.</w:t>
      </w:r>
    </w:p>
    <w:p w14:paraId="4F830205" w14:textId="77777777" w:rsidR="002E683C" w:rsidRPr="000F552D" w:rsidRDefault="002E683C" w:rsidP="002E683C">
      <w:pPr>
        <w:jc w:val="both"/>
        <w:rPr>
          <w:rFonts w:ascii="Arial" w:hAnsi="Arial" w:cs="Arial"/>
        </w:rPr>
      </w:pPr>
      <w:r w:rsidRPr="000F552D">
        <w:rPr>
          <w:rFonts w:ascii="Arial" w:hAnsi="Arial" w:cs="Arial"/>
        </w:rPr>
        <w:t xml:space="preserve">3.8A.4.2 If a </w:t>
      </w:r>
      <w:r w:rsidRPr="000F552D">
        <w:rPr>
          <w:rFonts w:ascii="Arial" w:hAnsi="Arial" w:cs="Arial"/>
          <w:b/>
        </w:rPr>
        <w:t>User</w:t>
      </w:r>
      <w:r w:rsidRPr="000F552D">
        <w:rPr>
          <w:rFonts w:ascii="Arial" w:hAnsi="Arial" w:cs="Arial"/>
        </w:rPr>
        <w:t xml:space="preserve"> or </w:t>
      </w:r>
      <w:r w:rsidRPr="000F552D">
        <w:rPr>
          <w:rFonts w:ascii="Arial" w:hAnsi="Arial" w:cs="Arial"/>
          <w:b/>
        </w:rPr>
        <w:t>The Company</w:t>
      </w:r>
      <w:r w:rsidRPr="000F552D">
        <w:rPr>
          <w:rFonts w:ascii="Arial" w:hAnsi="Arial" w:cs="Arial"/>
        </w:rPr>
        <w:t xml:space="preserve"> wishes to modify, alter or otherwise change the technical conditions or the manner of their operation under Appendix F5 to the relevant </w:t>
      </w:r>
      <w:r w:rsidRPr="000F552D">
        <w:rPr>
          <w:rFonts w:ascii="Arial" w:hAnsi="Arial" w:cs="Arial"/>
          <w:b/>
        </w:rPr>
        <w:t>Virtual Lead Party Agreement</w:t>
      </w:r>
      <w:r w:rsidRPr="000F552D">
        <w:rPr>
          <w:rFonts w:ascii="Arial" w:hAnsi="Arial" w:cs="Arial"/>
        </w:rPr>
        <w:t xml:space="preserve"> this shall be deemed to be a </w:t>
      </w:r>
      <w:r w:rsidRPr="000F552D">
        <w:rPr>
          <w:rFonts w:ascii="Arial" w:hAnsi="Arial" w:cs="Arial"/>
          <w:b/>
        </w:rPr>
        <w:t>Modification</w:t>
      </w:r>
      <w:r w:rsidRPr="000F552D">
        <w:rPr>
          <w:rFonts w:ascii="Arial" w:hAnsi="Arial" w:cs="Arial"/>
        </w:rPr>
        <w:t xml:space="preserve"> for the purposes of the </w:t>
      </w:r>
      <w:r w:rsidRPr="000F552D">
        <w:rPr>
          <w:rFonts w:ascii="Arial" w:hAnsi="Arial" w:cs="Arial"/>
          <w:b/>
        </w:rPr>
        <w:t>CUSC</w:t>
      </w:r>
      <w:r w:rsidRPr="000F552D">
        <w:rPr>
          <w:rFonts w:ascii="Arial" w:hAnsi="Arial" w:cs="Arial"/>
        </w:rPr>
        <w:t>.</w:t>
      </w:r>
    </w:p>
    <w:p w14:paraId="6FF148DD" w14:textId="77777777" w:rsidR="00B24C90" w:rsidRDefault="00B24C90">
      <w:pPr>
        <w:pStyle w:val="BodyText"/>
        <w:ind w:left="1701" w:hanging="850"/>
        <w:jc w:val="both"/>
        <w:rPr>
          <w:rFonts w:ascii="Arial" w:hAnsi="Arial"/>
        </w:rPr>
      </w:pPr>
    </w:p>
    <w:p w14:paraId="16853854" w14:textId="77777777" w:rsidR="00B24C90" w:rsidRDefault="00B24C90">
      <w:pPr>
        <w:pStyle w:val="BodyText"/>
        <w:jc w:val="center"/>
        <w:rPr>
          <w:rFonts w:ascii="Arial" w:hAnsi="Arial"/>
          <w:b/>
          <w:u w:val="single"/>
        </w:rPr>
      </w:pPr>
      <w:r>
        <w:rPr>
          <w:rFonts w:ascii="Arial" w:hAnsi="Arial"/>
          <w:b/>
          <w:u w:val="single"/>
        </w:rPr>
        <w:t>PART II - USE OF SYSTEM CHARGES</w:t>
      </w:r>
    </w:p>
    <w:p w14:paraId="0FCEB3AD" w14:textId="77777777" w:rsidR="00B24C90" w:rsidRDefault="00B24C90">
      <w:pPr>
        <w:pStyle w:val="BodyText"/>
        <w:jc w:val="center"/>
      </w:pPr>
      <w:r>
        <w:rPr>
          <w:rFonts w:ascii="Arial" w:hAnsi="Arial"/>
          <w:b/>
          <w:u w:val="single"/>
        </w:rPr>
        <w:t>PART IIA - GENERAL</w:t>
      </w:r>
    </w:p>
    <w:p w14:paraId="07CFC06E" w14:textId="77777777" w:rsidR="00B24C90" w:rsidRDefault="00B24C90" w:rsidP="00BC2E4D">
      <w:pPr>
        <w:pStyle w:val="Heading3"/>
        <w:keepNext/>
        <w:ind w:hanging="851"/>
        <w:jc w:val="both"/>
        <w:rPr>
          <w:rFonts w:ascii="Arial" w:hAnsi="Arial"/>
          <w:b/>
        </w:rPr>
      </w:pPr>
      <w:r>
        <w:rPr>
          <w:rFonts w:ascii="Arial" w:hAnsi="Arial"/>
          <w:b/>
        </w:rPr>
        <w:t>USE OF SYSTEM CHARGES</w:t>
      </w:r>
    </w:p>
    <w:p w14:paraId="4815E180" w14:textId="3A9B20AD" w:rsidR="00B24C90" w:rsidRPr="00DB5D26" w:rsidRDefault="00DF2982" w:rsidP="00065502">
      <w:pPr>
        <w:pStyle w:val="Heading4"/>
        <w:ind w:hanging="851"/>
        <w:jc w:val="both"/>
        <w:rPr>
          <w:rFonts w:ascii="Arial" w:hAnsi="Arial"/>
        </w:rPr>
      </w:pPr>
      <w:r w:rsidRPr="00E45B3C">
        <w:rPr>
          <w:rFonts w:ascii="Arial" w:hAnsi="Arial" w:cs="Arial"/>
        </w:rPr>
        <w:t xml:space="preserve">Subject to the provisions of the </w:t>
      </w:r>
      <w:r w:rsidRPr="00E45B3C">
        <w:rPr>
          <w:rFonts w:ascii="Arial" w:hAnsi="Arial" w:cs="Arial"/>
          <w:b/>
        </w:rPr>
        <w:t>CUSC</w:t>
      </w:r>
      <w:r w:rsidRPr="00E45B3C">
        <w:rPr>
          <w:rFonts w:ascii="Arial" w:hAnsi="Arial" w:cs="Arial"/>
        </w:rPr>
        <w:t xml:space="preserve">, and any relevant </w:t>
      </w:r>
      <w:r w:rsidRPr="00E45B3C">
        <w:rPr>
          <w:rFonts w:ascii="Arial" w:hAnsi="Arial" w:cs="Arial"/>
          <w:b/>
        </w:rPr>
        <w:t>Bilateral Agreement,</w:t>
      </w:r>
      <w:r w:rsidRPr="00E45B3C">
        <w:rPr>
          <w:rFonts w:ascii="Arial" w:hAnsi="Arial" w:cs="Arial"/>
        </w:rPr>
        <w:t xml:space="preserve"> together with the relevant </w:t>
      </w:r>
      <w:r w:rsidRPr="00FC3B36">
        <w:rPr>
          <w:rFonts w:ascii="Arial" w:hAnsi="Arial" w:cs="Arial"/>
          <w:b/>
        </w:rPr>
        <w:t>Charging Statements</w:t>
      </w:r>
      <w:r w:rsidRPr="00FC3B36">
        <w:rPr>
          <w:rFonts w:ascii="Arial" w:hAnsi="Arial" w:cs="Arial"/>
        </w:rPr>
        <w:t xml:space="preserve">, each </w:t>
      </w:r>
      <w:r w:rsidRPr="00FC3B36">
        <w:rPr>
          <w:rFonts w:ascii="Arial" w:hAnsi="Arial" w:cs="Arial"/>
          <w:b/>
        </w:rPr>
        <w:t>User</w:t>
      </w:r>
      <w:r w:rsidRPr="00FC3B36">
        <w:rPr>
          <w:rFonts w:ascii="Arial" w:hAnsi="Arial" w:cs="Arial"/>
        </w:rPr>
        <w:t xml:space="preserve"> shall with effect from the relevant date set out in the relevant </w:t>
      </w:r>
      <w:r w:rsidRPr="00FC3B36">
        <w:rPr>
          <w:rFonts w:ascii="Arial" w:hAnsi="Arial" w:cs="Arial"/>
          <w:b/>
        </w:rPr>
        <w:t>Bilateral Agreement</w:t>
      </w:r>
      <w:r w:rsidRPr="0039171E">
        <w:rPr>
          <w:rFonts w:ascii="Arial" w:hAnsi="Arial" w:cs="Arial"/>
        </w:rPr>
        <w:t xml:space="preserve"> (or in the</w:t>
      </w:r>
      <w:r w:rsidRPr="0039171E">
        <w:rPr>
          <w:rFonts w:ascii="Arial" w:hAnsi="Arial" w:cs="Arial"/>
          <w:b/>
        </w:rPr>
        <w:t xml:space="preserve"> Use of System Supply Confirmation Notice</w:t>
      </w:r>
      <w:r w:rsidRPr="0039171E">
        <w:rPr>
          <w:rFonts w:ascii="Arial" w:hAnsi="Arial" w:cs="Arial"/>
        </w:rPr>
        <w:t xml:space="preserve">) be liable to pay to </w:t>
      </w:r>
      <w:r w:rsidRPr="0039171E">
        <w:rPr>
          <w:rFonts w:ascii="Arial" w:hAnsi="Arial" w:cs="Arial"/>
          <w:b/>
        </w:rPr>
        <w:t>The Company</w:t>
      </w:r>
      <w:r w:rsidRPr="0039171E">
        <w:rPr>
          <w:rFonts w:ascii="Arial" w:hAnsi="Arial" w:cs="Arial"/>
        </w:rPr>
        <w:t xml:space="preserve"> the </w:t>
      </w:r>
      <w:r w:rsidRPr="0039171E">
        <w:rPr>
          <w:rFonts w:ascii="Arial" w:hAnsi="Arial" w:cs="Arial"/>
          <w:b/>
        </w:rPr>
        <w:t>Use of System</w:t>
      </w:r>
      <w:r w:rsidRPr="00A62B61">
        <w:rPr>
          <w:rFonts w:ascii="Arial" w:hAnsi="Arial" w:cs="Arial"/>
        </w:rPr>
        <w:t xml:space="preserve"> </w:t>
      </w:r>
      <w:r w:rsidRPr="00A62B61">
        <w:rPr>
          <w:rFonts w:ascii="Arial" w:hAnsi="Arial" w:cs="Arial"/>
          <w:b/>
        </w:rPr>
        <w:t>Charges</w:t>
      </w:r>
      <w:r w:rsidRPr="00A62B61">
        <w:rPr>
          <w:rFonts w:ascii="Arial" w:hAnsi="Arial" w:cs="Arial"/>
        </w:rPr>
        <w:t xml:space="preserve"> in accordance with the </w:t>
      </w:r>
      <w:r w:rsidRPr="00B01D69">
        <w:rPr>
          <w:rFonts w:ascii="Arial" w:hAnsi="Arial" w:cs="Arial"/>
          <w:b/>
        </w:rPr>
        <w:t xml:space="preserve">CUSC </w:t>
      </w:r>
      <w:r w:rsidRPr="00B01D69">
        <w:rPr>
          <w:rFonts w:ascii="Arial" w:hAnsi="Arial" w:cs="Arial"/>
        </w:rPr>
        <w:t xml:space="preserve">calculated in accordance with the </w:t>
      </w:r>
      <w:r w:rsidRPr="005F3BC8">
        <w:rPr>
          <w:rFonts w:ascii="Arial" w:hAnsi="Arial" w:cs="Arial"/>
          <w:b/>
        </w:rPr>
        <w:t xml:space="preserve">Statement of Use of System Charges </w:t>
      </w:r>
      <w:r w:rsidRPr="005F3BC8">
        <w:rPr>
          <w:rFonts w:ascii="Arial" w:hAnsi="Arial" w:cs="Arial"/>
        </w:rPr>
        <w:t xml:space="preserve">and the </w:t>
      </w:r>
      <w:r w:rsidRPr="00C26FF1">
        <w:rPr>
          <w:rFonts w:ascii="Arial" w:hAnsi="Arial" w:cs="Arial"/>
          <w:b/>
        </w:rPr>
        <w:t>Statement of the Use</w:t>
      </w:r>
      <w:r w:rsidRPr="00C26FF1">
        <w:rPr>
          <w:rFonts w:ascii="Arial" w:hAnsi="Arial" w:cs="Arial"/>
        </w:rPr>
        <w:t xml:space="preserve"> </w:t>
      </w:r>
      <w:r w:rsidRPr="00DF2982">
        <w:rPr>
          <w:rFonts w:ascii="Arial" w:hAnsi="Arial" w:cs="Arial"/>
          <w:b/>
        </w:rPr>
        <w:t>of System Charging Methodology</w:t>
      </w:r>
      <w:r w:rsidRPr="00DF2982">
        <w:rPr>
          <w:rFonts w:ascii="Arial" w:hAnsi="Arial" w:cs="Arial"/>
        </w:rPr>
        <w:t xml:space="preserve">. </w:t>
      </w:r>
      <w:r w:rsidRPr="00DF2982">
        <w:rPr>
          <w:rFonts w:ascii="Arial" w:hAnsi="Arial" w:cs="Arial"/>
          <w:b/>
        </w:rPr>
        <w:t>The Company</w:t>
      </w:r>
      <w:r w:rsidRPr="00DF2982">
        <w:rPr>
          <w:rFonts w:ascii="Arial" w:hAnsi="Arial" w:cs="Arial"/>
        </w:rPr>
        <w:t xml:space="preserve"> shall apply and calculate the </w:t>
      </w:r>
      <w:r w:rsidRPr="00DF2982">
        <w:rPr>
          <w:rFonts w:ascii="Arial" w:hAnsi="Arial" w:cs="Arial"/>
          <w:b/>
        </w:rPr>
        <w:t>Use of System Charges</w:t>
      </w:r>
      <w:r w:rsidRPr="00DF2982">
        <w:rPr>
          <w:rFonts w:ascii="Arial" w:hAnsi="Arial" w:cs="Arial"/>
        </w:rPr>
        <w:t xml:space="preserve"> in accordance with the </w:t>
      </w:r>
      <w:r w:rsidRPr="00DF2982">
        <w:rPr>
          <w:rFonts w:ascii="Arial" w:hAnsi="Arial" w:cs="Arial"/>
          <w:b/>
        </w:rPr>
        <w:t>Statement of</w:t>
      </w:r>
      <w:r w:rsidRPr="00DF2982">
        <w:rPr>
          <w:rFonts w:ascii="Arial" w:hAnsi="Arial" w:cs="Arial"/>
        </w:rPr>
        <w:t xml:space="preserve"> </w:t>
      </w:r>
      <w:r w:rsidRPr="00DF2982">
        <w:rPr>
          <w:rFonts w:ascii="Arial" w:hAnsi="Arial" w:cs="Arial"/>
          <w:b/>
        </w:rPr>
        <w:t>Use of System</w:t>
      </w:r>
      <w:r w:rsidRPr="00DF2982">
        <w:rPr>
          <w:rFonts w:ascii="Arial" w:hAnsi="Arial" w:cs="Arial"/>
        </w:rPr>
        <w:t xml:space="preserve"> </w:t>
      </w:r>
      <w:r w:rsidRPr="00DF2982">
        <w:rPr>
          <w:rFonts w:ascii="Arial" w:hAnsi="Arial" w:cs="Arial"/>
          <w:b/>
        </w:rPr>
        <w:t>Charges</w:t>
      </w:r>
      <w:r w:rsidRPr="00DF2982">
        <w:rPr>
          <w:rFonts w:ascii="Arial" w:hAnsi="Arial" w:cs="Arial"/>
        </w:rPr>
        <w:t xml:space="preserve"> and the</w:t>
      </w:r>
      <w:r w:rsidRPr="00DF2982">
        <w:rPr>
          <w:rFonts w:ascii="Arial" w:hAnsi="Arial" w:cs="Arial"/>
          <w:b/>
        </w:rPr>
        <w:t xml:space="preserve"> Statement of the Use of System Charging Methodology</w:t>
      </w:r>
      <w:r w:rsidR="001914C4" w:rsidRPr="00425836">
        <w:rPr>
          <w:rFonts w:ascii="Arial" w:hAnsi="Arial" w:cs="Arial"/>
          <w:bCs/>
        </w:rPr>
        <w:t>.</w:t>
      </w:r>
    </w:p>
    <w:p w14:paraId="0A78C56B" w14:textId="07DFCED9" w:rsidR="00B24C90" w:rsidRPr="00DB5D26" w:rsidRDefault="00B24C90" w:rsidP="00065502">
      <w:pPr>
        <w:pStyle w:val="Heading4"/>
        <w:ind w:hanging="851"/>
        <w:jc w:val="both"/>
        <w:rPr>
          <w:rFonts w:ascii="Arial" w:hAnsi="Arial"/>
        </w:rPr>
      </w:pPr>
      <w:r w:rsidRPr="00DB5D26">
        <w:rPr>
          <w:rFonts w:ascii="Arial" w:hAnsi="Arial"/>
        </w:rPr>
        <w:t>Each</w:t>
      </w:r>
      <w:r w:rsidRPr="00DB5D26">
        <w:rPr>
          <w:rFonts w:ascii="Arial" w:hAnsi="Arial"/>
          <w:b/>
        </w:rPr>
        <w:t xml:space="preserve"> User</w:t>
      </w:r>
      <w:r w:rsidRPr="00DB5D26">
        <w:rPr>
          <w:rFonts w:ascii="Arial" w:hAnsi="Arial"/>
        </w:rPr>
        <w:t xml:space="preserve"> shall,</w:t>
      </w:r>
      <w:r w:rsidRPr="00DB5D26">
        <w:rPr>
          <w:rFonts w:ascii="Arial" w:hAnsi="Arial"/>
          <w:b/>
        </w:rPr>
        <w:t xml:space="preserve"> </w:t>
      </w:r>
      <w:r w:rsidRPr="00DB5D26">
        <w:rPr>
          <w:rFonts w:ascii="Arial" w:hAnsi="Arial"/>
        </w:rPr>
        <w:t xml:space="preserve">as between </w:t>
      </w:r>
      <w:r w:rsidRPr="00DB5D26">
        <w:rPr>
          <w:rFonts w:ascii="Arial" w:hAnsi="Arial"/>
          <w:b/>
        </w:rPr>
        <w:t xml:space="preserve">The Company </w:t>
      </w:r>
      <w:r w:rsidRPr="00DB5D26">
        <w:rPr>
          <w:rFonts w:ascii="Arial" w:hAnsi="Arial"/>
        </w:rPr>
        <w:t xml:space="preserve">and that </w:t>
      </w:r>
      <w:r w:rsidRPr="00DB5D26">
        <w:rPr>
          <w:rFonts w:ascii="Arial" w:hAnsi="Arial"/>
          <w:b/>
        </w:rPr>
        <w:t>User</w:t>
      </w:r>
      <w:r w:rsidRPr="00DB5D26">
        <w:rPr>
          <w:rFonts w:ascii="Arial" w:hAnsi="Arial"/>
        </w:rPr>
        <w:t>, in accordance with this Part II and Paragraph 6.6,</w:t>
      </w:r>
      <w:r w:rsidRPr="00DB5D26">
        <w:rPr>
          <w:rFonts w:ascii="Arial" w:hAnsi="Arial"/>
          <w:b/>
        </w:rPr>
        <w:t xml:space="preserve"> </w:t>
      </w:r>
      <w:r w:rsidRPr="00DB5D26">
        <w:rPr>
          <w:rFonts w:ascii="Arial" w:hAnsi="Arial"/>
        </w:rPr>
        <w:t xml:space="preserve">be liable to pay to </w:t>
      </w:r>
      <w:r w:rsidRPr="00DB5D26">
        <w:rPr>
          <w:rFonts w:ascii="Arial" w:hAnsi="Arial"/>
          <w:b/>
        </w:rPr>
        <w:t>The Company</w:t>
      </w:r>
      <w:r w:rsidRPr="00DB5D26">
        <w:rPr>
          <w:rFonts w:ascii="Arial" w:hAnsi="Arial"/>
        </w:rPr>
        <w:t xml:space="preserve"> (or </w:t>
      </w:r>
      <w:r w:rsidRPr="00DB5D26">
        <w:rPr>
          <w:rFonts w:ascii="Arial" w:hAnsi="Arial"/>
          <w:b/>
        </w:rPr>
        <w:t>The Company</w:t>
      </w:r>
      <w:r w:rsidRPr="00DB5D26">
        <w:rPr>
          <w:rFonts w:ascii="Arial" w:hAnsi="Arial"/>
        </w:rPr>
        <w:t xml:space="preserve"> shall be so liable to pay to the </w:t>
      </w:r>
      <w:r w:rsidRPr="00DB5D26">
        <w:rPr>
          <w:rFonts w:ascii="Arial" w:hAnsi="Arial"/>
          <w:b/>
        </w:rPr>
        <w:t>User</w:t>
      </w:r>
      <w:r w:rsidRPr="00DB5D26">
        <w:rPr>
          <w:rFonts w:ascii="Arial" w:hAnsi="Arial"/>
        </w:rPr>
        <w:t xml:space="preserve">) the </w:t>
      </w:r>
      <w:r w:rsidRPr="00DB5D26">
        <w:rPr>
          <w:rFonts w:ascii="Arial" w:hAnsi="Arial"/>
          <w:b/>
        </w:rPr>
        <w:t>Transmission</w:t>
      </w:r>
      <w:r w:rsidRPr="00DB5D26">
        <w:rPr>
          <w:rFonts w:ascii="Arial" w:hAnsi="Arial"/>
        </w:rPr>
        <w:t xml:space="preserve"> </w:t>
      </w:r>
      <w:r w:rsidRPr="00DB5D26">
        <w:rPr>
          <w:rFonts w:ascii="Arial" w:hAnsi="Arial"/>
          <w:b/>
        </w:rPr>
        <w:t>Network Use of System Charges</w:t>
      </w:r>
      <w:r w:rsidRPr="00DB5D26">
        <w:rPr>
          <w:rFonts w:ascii="Arial" w:hAnsi="Arial"/>
        </w:rPr>
        <w:t xml:space="preserve"> and (if appropriate) the </w:t>
      </w:r>
      <w:r w:rsidRPr="00DB5D26">
        <w:rPr>
          <w:rFonts w:ascii="Arial" w:hAnsi="Arial"/>
          <w:b/>
        </w:rPr>
        <w:t>STTEC</w:t>
      </w:r>
      <w:r w:rsidRPr="00DB5D26">
        <w:rPr>
          <w:rFonts w:ascii="Arial" w:hAnsi="Arial"/>
        </w:rPr>
        <w:t xml:space="preserve"> </w:t>
      </w:r>
      <w:r w:rsidR="002C4636" w:rsidRPr="00DB5D26">
        <w:rPr>
          <w:rFonts w:ascii="Arial" w:hAnsi="Arial"/>
        </w:rPr>
        <w:t xml:space="preserve">and </w:t>
      </w:r>
      <w:r w:rsidR="002C4636" w:rsidRPr="00DB5D26">
        <w:rPr>
          <w:rFonts w:ascii="Arial" w:hAnsi="Arial"/>
          <w:b/>
        </w:rPr>
        <w:t xml:space="preserve">LDTEC Charge </w:t>
      </w:r>
      <w:r w:rsidRPr="00DB5D26">
        <w:rPr>
          <w:rFonts w:ascii="Arial" w:hAnsi="Arial"/>
        </w:rPr>
        <w:t xml:space="preserve">in respect of its use of the </w:t>
      </w:r>
      <w:r w:rsidR="00BC2E4D" w:rsidRPr="00DB5D26">
        <w:rPr>
          <w:rFonts w:ascii="Arial" w:hAnsi="Arial"/>
          <w:b/>
        </w:rPr>
        <w:t>National Electricity Transmission</w:t>
      </w:r>
      <w:r w:rsidRPr="00DB5D26">
        <w:rPr>
          <w:rFonts w:ascii="Arial" w:hAnsi="Arial"/>
          <w:b/>
        </w:rPr>
        <w:t xml:space="preserve"> System</w:t>
      </w:r>
      <w:r w:rsidRPr="00DB5D26">
        <w:rPr>
          <w:rFonts w:ascii="Arial" w:hAnsi="Arial"/>
        </w:rPr>
        <w:t xml:space="preserve"> applied and calculated in accordance with the </w:t>
      </w:r>
      <w:r w:rsidRPr="00DB5D26">
        <w:rPr>
          <w:rFonts w:ascii="Arial" w:hAnsi="Arial"/>
          <w:b/>
        </w:rPr>
        <w:t>Statement of</w:t>
      </w:r>
      <w:r w:rsidRPr="00DB5D26">
        <w:rPr>
          <w:rFonts w:ascii="Arial" w:hAnsi="Arial"/>
        </w:rPr>
        <w:t xml:space="preserve"> </w:t>
      </w:r>
      <w:r w:rsidRPr="00DB5D26">
        <w:rPr>
          <w:rFonts w:ascii="Arial" w:hAnsi="Arial"/>
          <w:b/>
        </w:rPr>
        <w:t xml:space="preserve">Use of System Charges </w:t>
      </w:r>
      <w:r w:rsidRPr="00DB5D26">
        <w:rPr>
          <w:rFonts w:ascii="Arial" w:hAnsi="Arial"/>
        </w:rPr>
        <w:t xml:space="preserve">and </w:t>
      </w:r>
      <w:r w:rsidRPr="00DB5D26">
        <w:rPr>
          <w:rFonts w:ascii="Arial" w:hAnsi="Arial"/>
          <w:b/>
        </w:rPr>
        <w:t>Statement of the Use of System Charging Methodology</w:t>
      </w:r>
      <w:r w:rsidRPr="00DB5D26">
        <w:rPr>
          <w:rFonts w:ascii="Arial" w:hAnsi="Arial"/>
        </w:rPr>
        <w:t>.</w:t>
      </w:r>
    </w:p>
    <w:p w14:paraId="563A4C26" w14:textId="77777777" w:rsidR="00B24C90" w:rsidRDefault="00B24C90" w:rsidP="00065502">
      <w:pPr>
        <w:pStyle w:val="Heading4"/>
        <w:ind w:hanging="851"/>
        <w:jc w:val="both"/>
        <w:rPr>
          <w:rFonts w:ascii="Arial" w:hAnsi="Arial"/>
        </w:rPr>
      </w:pPr>
      <w:r>
        <w:rPr>
          <w:rFonts w:ascii="Arial" w:hAnsi="Arial"/>
        </w:rPr>
        <w:t xml:space="preserve">Except in respect of </w:t>
      </w:r>
      <w:r>
        <w:rPr>
          <w:rFonts w:ascii="Arial" w:hAnsi="Arial"/>
          <w:b/>
        </w:rPr>
        <w:t>Distribution Interconnector Owners</w:t>
      </w:r>
      <w:r>
        <w:rPr>
          <w:rFonts w:ascii="Arial" w:hAnsi="Arial"/>
        </w:rPr>
        <w:t xml:space="preserve"> each </w:t>
      </w:r>
      <w:r>
        <w:rPr>
          <w:rFonts w:ascii="Arial" w:hAnsi="Arial"/>
          <w:b/>
        </w:rPr>
        <w:t>User</w:t>
      </w:r>
      <w:r>
        <w:rPr>
          <w:rFonts w:ascii="Arial" w:hAnsi="Arial"/>
        </w:rPr>
        <w:t xml:space="preserve"> shall,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in accordance with this Part II and Paragraph 6.6,</w:t>
      </w:r>
      <w:r>
        <w:rPr>
          <w:rFonts w:ascii="Arial" w:hAnsi="Arial"/>
          <w:b/>
        </w:rPr>
        <w:t xml:space="preserve"> </w:t>
      </w:r>
      <w:r>
        <w:rPr>
          <w:rFonts w:ascii="Arial" w:hAnsi="Arial"/>
        </w:rPr>
        <w:t xml:space="preserve">be liable to pay to </w:t>
      </w:r>
      <w:r>
        <w:rPr>
          <w:rFonts w:ascii="Arial" w:hAnsi="Arial"/>
          <w:b/>
        </w:rPr>
        <w:t>The Company</w:t>
      </w:r>
      <w:r>
        <w:rPr>
          <w:rFonts w:ascii="Arial" w:hAnsi="Arial"/>
        </w:rPr>
        <w:t xml:space="preserve"> in respect of each </w:t>
      </w:r>
      <w:r>
        <w:rPr>
          <w:rFonts w:ascii="Arial" w:hAnsi="Arial"/>
          <w:b/>
        </w:rPr>
        <w:t>Settlement Day</w:t>
      </w:r>
      <w:r>
        <w:rPr>
          <w:rFonts w:ascii="Arial" w:hAnsi="Arial"/>
        </w:rPr>
        <w:t xml:space="preserve"> the </w:t>
      </w:r>
      <w:r>
        <w:rPr>
          <w:rFonts w:ascii="Arial" w:hAnsi="Arial"/>
          <w:b/>
        </w:rPr>
        <w:t>Balancing Services Use of System</w:t>
      </w:r>
      <w:r>
        <w:rPr>
          <w:rFonts w:ascii="Arial" w:hAnsi="Arial"/>
        </w:rPr>
        <w:t xml:space="preserve"> </w:t>
      </w:r>
      <w:r>
        <w:rPr>
          <w:rFonts w:ascii="Arial" w:hAnsi="Arial"/>
          <w:b/>
        </w:rPr>
        <w:t>Charges</w:t>
      </w:r>
      <w:r>
        <w:rPr>
          <w:rFonts w:ascii="Arial" w:hAnsi="Arial"/>
        </w:rPr>
        <w:t xml:space="preserve"> calculated in accordance with the </w:t>
      </w:r>
      <w:r>
        <w:rPr>
          <w:rFonts w:ascii="Arial" w:hAnsi="Arial"/>
          <w:b/>
        </w:rPr>
        <w:t>Statement of</w:t>
      </w:r>
      <w:r>
        <w:rPr>
          <w:rFonts w:ascii="Arial" w:hAnsi="Arial"/>
        </w:rPr>
        <w:t xml:space="preserve"> </w:t>
      </w:r>
      <w:r>
        <w:rPr>
          <w:rFonts w:ascii="Arial" w:hAnsi="Arial"/>
          <w:b/>
        </w:rPr>
        <w:t>the Use of System Charging Methodology</w:t>
      </w:r>
      <w:r>
        <w:rPr>
          <w:rFonts w:ascii="Arial" w:hAnsi="Arial"/>
        </w:rPr>
        <w:t>.</w:t>
      </w:r>
      <w:r>
        <w:rPr>
          <w:rFonts w:ascii="Arial" w:hAnsi="Arial"/>
        </w:rPr>
        <w:br/>
      </w:r>
    </w:p>
    <w:p w14:paraId="15882313" w14:textId="77777777" w:rsidR="00B24C90" w:rsidRDefault="00B24C90" w:rsidP="00065502">
      <w:pPr>
        <w:pStyle w:val="Heading4"/>
        <w:ind w:hanging="851"/>
        <w:jc w:val="both"/>
        <w:rPr>
          <w:rFonts w:ascii="Arial" w:hAnsi="Arial"/>
        </w:rPr>
      </w:pPr>
      <w:r>
        <w:rPr>
          <w:rFonts w:ascii="Arial" w:hAnsi="Arial"/>
        </w:rPr>
        <w:t xml:space="preserve">Each </w:t>
      </w:r>
      <w:r>
        <w:rPr>
          <w:rFonts w:ascii="Arial" w:hAnsi="Arial"/>
          <w:b/>
        </w:rPr>
        <w:t>User</w:t>
      </w:r>
      <w:r>
        <w:rPr>
          <w:rFonts w:ascii="Arial" w:hAnsi="Arial"/>
        </w:rPr>
        <w:t xml:space="preserve"> shall, as between </w:t>
      </w:r>
      <w:r>
        <w:rPr>
          <w:rFonts w:ascii="Arial" w:hAnsi="Arial"/>
          <w:b/>
        </w:rPr>
        <w:t xml:space="preserve">The Company </w:t>
      </w:r>
      <w:r>
        <w:rPr>
          <w:rFonts w:ascii="Arial" w:hAnsi="Arial"/>
        </w:rPr>
        <w:t xml:space="preserve">and that </w:t>
      </w:r>
      <w:r>
        <w:rPr>
          <w:rFonts w:ascii="Arial" w:hAnsi="Arial"/>
          <w:b/>
        </w:rPr>
        <w:t>User</w:t>
      </w:r>
      <w:r>
        <w:rPr>
          <w:rFonts w:ascii="Arial" w:hAnsi="Arial"/>
        </w:rPr>
        <w:t>,</w:t>
      </w:r>
      <w:r>
        <w:rPr>
          <w:rFonts w:ascii="Arial" w:hAnsi="Arial"/>
          <w:b/>
        </w:rPr>
        <w:t xml:space="preserve"> </w:t>
      </w:r>
      <w:r>
        <w:rPr>
          <w:rFonts w:ascii="Arial" w:hAnsi="Arial"/>
        </w:rPr>
        <w:t xml:space="preserve">provide </w:t>
      </w:r>
      <w:r>
        <w:rPr>
          <w:rFonts w:ascii="Arial" w:hAnsi="Arial"/>
          <w:b/>
        </w:rPr>
        <w:t>The Company</w:t>
      </w:r>
      <w:r>
        <w:rPr>
          <w:rFonts w:ascii="Arial" w:hAnsi="Arial"/>
        </w:rPr>
        <w:t xml:space="preserve"> with </w:t>
      </w:r>
      <w:r>
        <w:rPr>
          <w:rFonts w:ascii="Arial" w:hAnsi="Arial"/>
          <w:b/>
        </w:rPr>
        <w:t>Security Cover</w:t>
      </w:r>
      <w:r>
        <w:rPr>
          <w:rFonts w:ascii="Arial" w:hAnsi="Arial"/>
        </w:rPr>
        <w:t xml:space="preserve"> in respect of </w:t>
      </w:r>
      <w:r>
        <w:rPr>
          <w:rFonts w:ascii="Arial" w:hAnsi="Arial"/>
          <w:b/>
        </w:rPr>
        <w:t>Transmission Network Use of System Demand Reconciliation</w:t>
      </w:r>
      <w:r>
        <w:rPr>
          <w:rFonts w:ascii="Arial" w:hAnsi="Arial"/>
        </w:rPr>
        <w:t xml:space="preserve"> </w:t>
      </w:r>
      <w:r>
        <w:rPr>
          <w:rFonts w:ascii="Arial" w:hAnsi="Arial"/>
          <w:b/>
        </w:rPr>
        <w:t>Charges, Transmission Services Use of System Charges</w:t>
      </w:r>
      <w:r>
        <w:rPr>
          <w:rFonts w:ascii="Arial" w:hAnsi="Arial"/>
        </w:rPr>
        <w:t xml:space="preserve"> and </w:t>
      </w:r>
      <w:r>
        <w:rPr>
          <w:rFonts w:ascii="Arial" w:hAnsi="Arial"/>
          <w:b/>
        </w:rPr>
        <w:t>Balancing Services Use of System</w:t>
      </w:r>
      <w:r>
        <w:rPr>
          <w:rFonts w:ascii="Arial" w:hAnsi="Arial"/>
        </w:rPr>
        <w:t xml:space="preserve"> </w:t>
      </w:r>
      <w:r>
        <w:rPr>
          <w:rFonts w:ascii="Arial" w:hAnsi="Arial"/>
          <w:b/>
        </w:rPr>
        <w:t>Charges</w:t>
      </w:r>
      <w:r>
        <w:rPr>
          <w:rFonts w:ascii="Arial" w:hAnsi="Arial"/>
        </w:rPr>
        <w:t xml:space="preserve"> in accordance with Part III below.</w:t>
      </w:r>
    </w:p>
    <w:p w14:paraId="22B65E81" w14:textId="77777777" w:rsidR="00B24C90" w:rsidRPr="006A6A9C" w:rsidRDefault="00B24C90" w:rsidP="00065502">
      <w:pPr>
        <w:pStyle w:val="Heading4"/>
        <w:ind w:hanging="851"/>
        <w:jc w:val="both"/>
        <w:rPr>
          <w:rFonts w:ascii="Arial" w:hAnsi="Arial"/>
        </w:rPr>
      </w:pPr>
      <w:r w:rsidRPr="006A6A9C">
        <w:rPr>
          <w:rFonts w:ascii="Arial" w:hAnsi="Arial"/>
        </w:rPr>
        <w:t xml:space="preserve">The charges payable in relation to use of the </w:t>
      </w:r>
      <w:r w:rsidR="00BC2E4D" w:rsidRPr="006A6A9C">
        <w:rPr>
          <w:rFonts w:ascii="Arial" w:hAnsi="Arial"/>
          <w:b/>
        </w:rPr>
        <w:t>National Electricity Transmission</w:t>
      </w:r>
      <w:r w:rsidRPr="006A6A9C">
        <w:rPr>
          <w:rFonts w:ascii="Arial" w:hAnsi="Arial"/>
          <w:b/>
        </w:rPr>
        <w:t xml:space="preserve"> System </w:t>
      </w:r>
      <w:r w:rsidRPr="006A6A9C">
        <w:rPr>
          <w:rFonts w:ascii="Arial" w:hAnsi="Arial"/>
        </w:rPr>
        <w:t xml:space="preserve">may also include </w:t>
      </w:r>
      <w:r w:rsidRPr="006A6A9C">
        <w:rPr>
          <w:rFonts w:ascii="Arial" w:hAnsi="Arial"/>
          <w:b/>
        </w:rPr>
        <w:t xml:space="preserve">One-off Charges </w:t>
      </w:r>
      <w:r w:rsidRPr="006A6A9C">
        <w:rPr>
          <w:rFonts w:ascii="Arial" w:hAnsi="Arial"/>
        </w:rPr>
        <w:t xml:space="preserve">where those are to be payable by the relevant </w:t>
      </w:r>
      <w:r w:rsidRPr="006A6A9C">
        <w:rPr>
          <w:rFonts w:ascii="Arial" w:hAnsi="Arial"/>
          <w:b/>
        </w:rPr>
        <w:t xml:space="preserve">User </w:t>
      </w:r>
      <w:r w:rsidRPr="006A6A9C">
        <w:rPr>
          <w:rFonts w:ascii="Arial" w:hAnsi="Arial"/>
        </w:rPr>
        <w:t xml:space="preserve">as provided in the relevant </w:t>
      </w:r>
      <w:r w:rsidRPr="006A6A9C">
        <w:rPr>
          <w:rFonts w:ascii="Arial" w:hAnsi="Arial"/>
          <w:b/>
        </w:rPr>
        <w:t>Bilateral Embedded Generation Agreement</w:t>
      </w:r>
      <w:r w:rsidRPr="006A6A9C">
        <w:rPr>
          <w:rFonts w:ascii="Arial" w:hAnsi="Arial"/>
        </w:rPr>
        <w:t xml:space="preserve">.  In that case, the relevant provisions of Section 2 will apply to that </w:t>
      </w:r>
      <w:r w:rsidRPr="006A6A9C">
        <w:rPr>
          <w:rFonts w:ascii="Arial" w:hAnsi="Arial"/>
          <w:b/>
        </w:rPr>
        <w:t xml:space="preserve">User </w:t>
      </w:r>
      <w:r w:rsidRPr="006A6A9C">
        <w:rPr>
          <w:rFonts w:ascii="Arial" w:hAnsi="Arial"/>
        </w:rPr>
        <w:t xml:space="preserve">in relation to the </w:t>
      </w:r>
      <w:r w:rsidRPr="006A6A9C">
        <w:rPr>
          <w:rFonts w:ascii="Arial" w:hAnsi="Arial"/>
          <w:b/>
        </w:rPr>
        <w:t>One-off Charges</w:t>
      </w:r>
      <w:r w:rsidRPr="006A6A9C">
        <w:rPr>
          <w:rFonts w:ascii="Arial" w:hAnsi="Arial"/>
        </w:rPr>
        <w:t>.</w:t>
      </w:r>
    </w:p>
    <w:p w14:paraId="49544318" w14:textId="77777777" w:rsidR="008F7C50" w:rsidRPr="006A6A9C" w:rsidRDefault="008C40CB" w:rsidP="00065502">
      <w:pPr>
        <w:pStyle w:val="Heading4"/>
        <w:ind w:hanging="851"/>
        <w:jc w:val="both"/>
        <w:rPr>
          <w:rFonts w:ascii="Arial" w:hAnsi="Arial"/>
        </w:rPr>
      </w:pPr>
      <w:r w:rsidRPr="006A6A9C">
        <w:rPr>
          <w:rFonts w:ascii="Arial" w:hAnsi="Arial"/>
        </w:rPr>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the </w:t>
      </w:r>
      <w:r w:rsidRPr="006A6A9C">
        <w:rPr>
          <w:rFonts w:ascii="Arial" w:hAnsi="Arial"/>
          <w:b/>
        </w:rPr>
        <w:t>ET Use of System Charges</w:t>
      </w:r>
      <w:r w:rsidRPr="006A6A9C">
        <w:rPr>
          <w:rFonts w:ascii="Arial" w:hAnsi="Arial"/>
        </w:rPr>
        <w:t xml:space="preserve"> shall be payable by the </w:t>
      </w:r>
      <w:r w:rsidRPr="006A6A9C">
        <w:rPr>
          <w:rFonts w:ascii="Arial" w:hAnsi="Arial"/>
          <w:b/>
        </w:rPr>
        <w:t>User</w:t>
      </w:r>
      <w:r w:rsidRPr="006A6A9C">
        <w:rPr>
          <w:rFonts w:ascii="Arial" w:hAnsi="Arial"/>
        </w:rPr>
        <w:t xml:space="preserve"> in an amount, manner and timing that reflects </w:t>
      </w:r>
      <w:r w:rsidRPr="006A6A9C">
        <w:rPr>
          <w:rFonts w:ascii="Arial" w:hAnsi="Arial"/>
          <w:b/>
        </w:rPr>
        <w:t>The Company’s</w:t>
      </w:r>
      <w:r w:rsidRPr="006A6A9C">
        <w:rPr>
          <w:rFonts w:ascii="Arial" w:hAnsi="Arial"/>
        </w:rPr>
        <w:t xml:space="preserve"> obligation to the </w:t>
      </w:r>
      <w:r w:rsidRPr="006A6A9C">
        <w:rPr>
          <w:rFonts w:ascii="Arial" w:hAnsi="Arial"/>
          <w:b/>
        </w:rPr>
        <w:t>ET Interface Operator</w:t>
      </w:r>
      <w:r w:rsidRPr="006A6A9C">
        <w:rPr>
          <w:rFonts w:ascii="Arial" w:hAnsi="Arial"/>
        </w:rPr>
        <w:t xml:space="preserve"> for the charges for connection to and use of that </w:t>
      </w:r>
      <w:r w:rsidRPr="006A6A9C">
        <w:rPr>
          <w:rFonts w:ascii="Arial" w:hAnsi="Arial"/>
          <w:b/>
        </w:rPr>
        <w:t>Distribution System</w:t>
      </w:r>
      <w:r w:rsidRPr="006A6A9C">
        <w:rPr>
          <w:rFonts w:ascii="Arial" w:hAnsi="Arial"/>
        </w:rPr>
        <w:t xml:space="preserve">.  These will be specified, to the extent practicable, in the </w:t>
      </w:r>
      <w:r w:rsidRPr="006A6A9C">
        <w:rPr>
          <w:rFonts w:ascii="Arial" w:hAnsi="Arial"/>
          <w:b/>
        </w:rPr>
        <w:t>User’s Bilateral Connection Agreement</w:t>
      </w:r>
      <w:r w:rsidRPr="006A6A9C">
        <w:rPr>
          <w:rFonts w:ascii="Arial" w:hAnsi="Arial"/>
        </w:rPr>
        <w:t>.</w:t>
      </w:r>
    </w:p>
    <w:p w14:paraId="409ECD74" w14:textId="77777777" w:rsidR="00B24C90" w:rsidRPr="006A6A9C" w:rsidRDefault="00B24C90">
      <w:pPr>
        <w:pStyle w:val="BodyText"/>
        <w:tabs>
          <w:tab w:val="right" w:pos="8506"/>
        </w:tabs>
        <w:jc w:val="center"/>
        <w:rPr>
          <w:rFonts w:ascii="Arial" w:hAnsi="Arial"/>
          <w:b/>
          <w:u w:val="single"/>
        </w:rPr>
      </w:pPr>
      <w:r w:rsidRPr="006A6A9C">
        <w:rPr>
          <w:rFonts w:ascii="Arial" w:hAnsi="Arial"/>
          <w:b/>
          <w:u w:val="single"/>
        </w:rPr>
        <w:t>PART IIB – TRANSMISSION NETWORK USE OF SYSTEM CHARGES</w:t>
      </w:r>
    </w:p>
    <w:p w14:paraId="273CBDE6" w14:textId="2987EA91" w:rsidR="00B24C90" w:rsidRPr="006A6A9C" w:rsidRDefault="00065502" w:rsidP="00BC2E4D">
      <w:pPr>
        <w:pStyle w:val="Heading3"/>
        <w:ind w:hanging="851"/>
        <w:rPr>
          <w:rFonts w:ascii="Arial" w:hAnsi="Arial"/>
          <w:b/>
        </w:rPr>
      </w:pPr>
      <w:r w:rsidRPr="006A6A9C">
        <w:rPr>
          <w:rFonts w:ascii="Arial" w:hAnsi="Arial"/>
          <w:b/>
        </w:rPr>
        <w:t xml:space="preserve">  </w:t>
      </w:r>
      <w:r w:rsidR="00354948" w:rsidRPr="006A6A9C">
        <w:rPr>
          <w:rFonts w:ascii="Arial" w:hAnsi="Arial"/>
          <w:b/>
        </w:rPr>
        <w:t xml:space="preserve">DEMAND FORECAST </w:t>
      </w:r>
      <w:r w:rsidR="00B24C90" w:rsidRPr="006A6A9C">
        <w:rPr>
          <w:rFonts w:ascii="Arial" w:hAnsi="Arial"/>
          <w:b/>
        </w:rPr>
        <w:t>DATA REQUIREMENTS</w:t>
      </w:r>
    </w:p>
    <w:p w14:paraId="604DE377" w14:textId="77777777" w:rsidR="00B24C90" w:rsidRPr="006A6A9C" w:rsidRDefault="00B24C90" w:rsidP="00065502">
      <w:pPr>
        <w:pStyle w:val="Heading4"/>
        <w:ind w:hanging="851"/>
        <w:jc w:val="both"/>
        <w:rPr>
          <w:rFonts w:ascii="Arial" w:hAnsi="Arial"/>
        </w:rPr>
      </w:pPr>
      <w:r w:rsidRPr="006A6A9C">
        <w:rPr>
          <w:rFonts w:ascii="Arial" w:hAnsi="Arial"/>
        </w:rPr>
        <w:t xml:space="preserve">On or before the end of the second week of December in each </w:t>
      </w:r>
      <w:r w:rsidRPr="006A6A9C">
        <w:rPr>
          <w:rFonts w:ascii="Arial" w:hAnsi="Arial"/>
          <w:b/>
        </w:rPr>
        <w:t>Financial Year</w:t>
      </w:r>
      <w:r w:rsidRPr="006A6A9C">
        <w:rPr>
          <w:rFonts w:ascii="Arial" w:hAnsi="Arial"/>
        </w:rPr>
        <w:t xml:space="preserve">, each </w:t>
      </w:r>
      <w:r w:rsidRPr="006A6A9C">
        <w:rPr>
          <w:rFonts w:ascii="Arial" w:hAnsi="Arial"/>
          <w:b/>
        </w:rPr>
        <w:t>User</w:t>
      </w:r>
      <w:r w:rsidRPr="006A6A9C">
        <w:rPr>
          <w:rFonts w:ascii="Arial" w:hAnsi="Arial"/>
        </w:rPr>
        <w:t xml:space="preserve"> shall supply </w:t>
      </w:r>
      <w:r w:rsidRPr="006A6A9C">
        <w:rPr>
          <w:rFonts w:ascii="Arial" w:hAnsi="Arial"/>
          <w:b/>
        </w:rPr>
        <w:t>The Company</w:t>
      </w:r>
      <w:r w:rsidRPr="006A6A9C">
        <w:rPr>
          <w:rFonts w:ascii="Arial" w:hAnsi="Arial"/>
        </w:rPr>
        <w:t xml:space="preserve"> with such data as described under Section 3.10 as </w:t>
      </w:r>
      <w:r w:rsidRPr="006A6A9C">
        <w:rPr>
          <w:rFonts w:ascii="Arial" w:hAnsi="Arial"/>
          <w:b/>
        </w:rPr>
        <w:t>The Company</w:t>
      </w:r>
      <w:r w:rsidRPr="006A6A9C">
        <w:rPr>
          <w:rFonts w:ascii="Arial" w:hAnsi="Arial"/>
        </w:rPr>
        <w:t xml:space="preserve"> may from time to time reasonably request to enable </w:t>
      </w:r>
      <w:r w:rsidRPr="006A6A9C">
        <w:rPr>
          <w:rFonts w:ascii="Arial" w:hAnsi="Arial"/>
          <w:b/>
        </w:rPr>
        <w:t>The Company</w:t>
      </w:r>
      <w:r w:rsidRPr="006A6A9C">
        <w:rPr>
          <w:rFonts w:ascii="Arial" w:hAnsi="Arial"/>
        </w:rPr>
        <w:t xml:space="preserve"> to calculate the tariffs for the </w:t>
      </w:r>
      <w:r w:rsidRPr="006A6A9C">
        <w:rPr>
          <w:rFonts w:ascii="Arial" w:hAnsi="Arial"/>
          <w:b/>
        </w:rPr>
        <w:t>Transmission Network Use of System Charges</w:t>
      </w:r>
      <w:r w:rsidRPr="006A6A9C">
        <w:rPr>
          <w:rFonts w:ascii="Arial" w:hAnsi="Arial"/>
        </w:rPr>
        <w:t xml:space="preserve"> pursuant to the </w:t>
      </w:r>
      <w:r w:rsidRPr="006A6A9C">
        <w:rPr>
          <w:rFonts w:ascii="Arial" w:hAnsi="Arial"/>
          <w:b/>
          <w:bCs/>
        </w:rPr>
        <w:t xml:space="preserve">Charging Statements </w:t>
      </w:r>
      <w:r w:rsidRPr="006A6A9C">
        <w:rPr>
          <w:rFonts w:ascii="Arial" w:hAnsi="Arial"/>
        </w:rPr>
        <w:t xml:space="preserve">for the </w:t>
      </w:r>
      <w:r w:rsidRPr="006A6A9C">
        <w:rPr>
          <w:rFonts w:ascii="Arial" w:hAnsi="Arial"/>
          <w:b/>
        </w:rPr>
        <w:t>Financial Year</w:t>
      </w:r>
      <w:r w:rsidRPr="006A6A9C">
        <w:rPr>
          <w:rFonts w:ascii="Arial" w:hAnsi="Arial"/>
        </w:rPr>
        <w:t xml:space="preserve"> to which the data relates.</w:t>
      </w:r>
    </w:p>
    <w:p w14:paraId="271C2DF0" w14:textId="77777777" w:rsidR="00B24C90" w:rsidRPr="006A6A9C" w:rsidRDefault="00B24C90">
      <w:pPr>
        <w:pStyle w:val="Heading4"/>
        <w:keepNext/>
        <w:ind w:left="1701" w:hanging="850"/>
        <w:jc w:val="both"/>
        <w:rPr>
          <w:rFonts w:ascii="Arial" w:hAnsi="Arial"/>
        </w:rPr>
      </w:pPr>
      <w:r w:rsidRPr="006A6A9C">
        <w:rPr>
          <w:rFonts w:ascii="Arial" w:hAnsi="Arial"/>
        </w:rPr>
        <w:t>On or before the 10</w:t>
      </w:r>
      <w:r w:rsidRPr="006A6A9C">
        <w:rPr>
          <w:rFonts w:ascii="Arial" w:hAnsi="Arial"/>
          <w:vertAlign w:val="superscript"/>
        </w:rPr>
        <w:t>th</w:t>
      </w:r>
      <w:r w:rsidRPr="006A6A9C">
        <w:rPr>
          <w:rFonts w:ascii="Arial" w:hAnsi="Arial"/>
        </w:rPr>
        <w:t xml:space="preserve"> day of March in each </w:t>
      </w:r>
      <w:r w:rsidRPr="006A6A9C">
        <w:rPr>
          <w:rFonts w:ascii="Arial" w:hAnsi="Arial"/>
          <w:b/>
        </w:rPr>
        <w:t>Financial Year</w:t>
      </w:r>
      <w:r w:rsidRPr="006A6A9C">
        <w:rPr>
          <w:rFonts w:ascii="Arial" w:hAnsi="Arial"/>
        </w:rPr>
        <w:t xml:space="preserve">, each </w:t>
      </w:r>
      <w:r w:rsidRPr="006A6A9C">
        <w:rPr>
          <w:rFonts w:ascii="Arial" w:hAnsi="Arial"/>
          <w:b/>
        </w:rPr>
        <w:t>User</w:t>
      </w:r>
      <w:r w:rsidRPr="006A6A9C">
        <w:rPr>
          <w:rFonts w:ascii="Arial" w:hAnsi="Arial"/>
        </w:rPr>
        <w:t xml:space="preserve"> shall supply </w:t>
      </w:r>
      <w:r w:rsidRPr="006A6A9C">
        <w:rPr>
          <w:rFonts w:ascii="Arial" w:hAnsi="Arial"/>
          <w:b/>
        </w:rPr>
        <w:t>The Company</w:t>
      </w:r>
      <w:r w:rsidRPr="006A6A9C">
        <w:rPr>
          <w:rFonts w:ascii="Arial" w:hAnsi="Arial"/>
        </w:rPr>
        <w:t xml:space="preserve"> on </w:t>
      </w:r>
      <w:r w:rsidRPr="006A6A9C">
        <w:rPr>
          <w:rFonts w:ascii="Arial" w:hAnsi="Arial"/>
          <w:b/>
        </w:rPr>
        <w:t xml:space="preserve">The Company’s </w:t>
      </w:r>
      <w:r w:rsidRPr="006A6A9C">
        <w:rPr>
          <w:rFonts w:ascii="Arial" w:hAnsi="Arial"/>
        </w:rPr>
        <w:t xml:space="preserve">reasonable request with its </w:t>
      </w:r>
      <w:r w:rsidRPr="006A6A9C">
        <w:rPr>
          <w:rFonts w:ascii="Arial" w:hAnsi="Arial"/>
          <w:b/>
        </w:rPr>
        <w:t>Demand Forecast</w:t>
      </w:r>
      <w:r w:rsidRPr="006A6A9C">
        <w:rPr>
          <w:rFonts w:ascii="Arial" w:hAnsi="Arial"/>
        </w:rPr>
        <w:t xml:space="preserve"> for the following </w:t>
      </w:r>
      <w:r w:rsidRPr="006A6A9C">
        <w:rPr>
          <w:rFonts w:ascii="Arial" w:hAnsi="Arial"/>
          <w:b/>
        </w:rPr>
        <w:t>Financial Year</w:t>
      </w:r>
      <w:r w:rsidRPr="006A6A9C">
        <w:rPr>
          <w:rFonts w:ascii="Arial" w:hAnsi="Arial"/>
        </w:rPr>
        <w:t xml:space="preserve"> pursuant to the </w:t>
      </w:r>
      <w:r w:rsidRPr="006A6A9C">
        <w:rPr>
          <w:rFonts w:ascii="Arial" w:hAnsi="Arial"/>
          <w:b/>
        </w:rPr>
        <w:t>Charging Statements</w:t>
      </w:r>
      <w:r w:rsidRPr="006A6A9C">
        <w:rPr>
          <w:rFonts w:ascii="Arial" w:hAnsi="Arial"/>
        </w:rPr>
        <w:t xml:space="preserve"> to enable </w:t>
      </w:r>
      <w:r w:rsidRPr="006A6A9C">
        <w:rPr>
          <w:rFonts w:ascii="Arial" w:hAnsi="Arial"/>
          <w:b/>
        </w:rPr>
        <w:t>The Company</w:t>
      </w:r>
      <w:r w:rsidRPr="006A6A9C">
        <w:rPr>
          <w:rFonts w:ascii="Arial" w:hAnsi="Arial"/>
        </w:rPr>
        <w:t xml:space="preserve"> to use such </w:t>
      </w:r>
      <w:r w:rsidRPr="006A6A9C">
        <w:rPr>
          <w:rFonts w:ascii="Arial" w:hAnsi="Arial"/>
          <w:b/>
        </w:rPr>
        <w:t>Demand Forecast</w:t>
      </w:r>
      <w:r w:rsidRPr="006A6A9C">
        <w:rPr>
          <w:rFonts w:ascii="Arial" w:hAnsi="Arial"/>
        </w:rPr>
        <w:t xml:space="preserve"> as the basis for calculation of the </w:t>
      </w:r>
      <w:r w:rsidRPr="006A6A9C">
        <w:rPr>
          <w:rFonts w:ascii="Arial" w:hAnsi="Arial"/>
          <w:b/>
        </w:rPr>
        <w:t>Transmission Network Use of System</w:t>
      </w:r>
      <w:r w:rsidRPr="006A6A9C">
        <w:rPr>
          <w:rFonts w:ascii="Arial" w:hAnsi="Arial"/>
        </w:rPr>
        <w:t xml:space="preserve"> </w:t>
      </w:r>
      <w:r w:rsidRPr="006A6A9C">
        <w:rPr>
          <w:rFonts w:ascii="Arial" w:hAnsi="Arial"/>
          <w:b/>
        </w:rPr>
        <w:t>Charges</w:t>
      </w:r>
      <w:r w:rsidRPr="006A6A9C">
        <w:rPr>
          <w:rFonts w:ascii="Arial" w:hAnsi="Arial"/>
        </w:rPr>
        <w:t xml:space="preserve"> for the </w:t>
      </w:r>
      <w:r w:rsidRPr="006A6A9C">
        <w:rPr>
          <w:rFonts w:ascii="Arial" w:hAnsi="Arial"/>
          <w:b/>
        </w:rPr>
        <w:t>Financial Year</w:t>
      </w:r>
      <w:r w:rsidRPr="006A6A9C">
        <w:rPr>
          <w:rFonts w:ascii="Arial" w:hAnsi="Arial"/>
        </w:rPr>
        <w:t xml:space="preserve"> to which the </w:t>
      </w:r>
      <w:r w:rsidRPr="006A6A9C">
        <w:rPr>
          <w:rFonts w:ascii="Arial" w:hAnsi="Arial"/>
          <w:b/>
        </w:rPr>
        <w:t>Demand Forecast</w:t>
      </w:r>
      <w:r w:rsidRPr="006A6A9C">
        <w:rPr>
          <w:rFonts w:ascii="Arial" w:hAnsi="Arial"/>
        </w:rPr>
        <w:t xml:space="preserve"> relates. </w:t>
      </w:r>
    </w:p>
    <w:p w14:paraId="7F1B24A1" w14:textId="77777777" w:rsidR="00B24C90" w:rsidRPr="006A6A9C" w:rsidRDefault="00B24C90">
      <w:pPr>
        <w:pStyle w:val="Heading4"/>
        <w:keepNext/>
        <w:ind w:left="1701" w:hanging="850"/>
        <w:jc w:val="both"/>
        <w:rPr>
          <w:rFonts w:ascii="Arial" w:hAnsi="Arial"/>
        </w:rPr>
      </w:pPr>
      <w:r w:rsidRPr="006A6A9C">
        <w:rPr>
          <w:rFonts w:ascii="Arial" w:hAnsi="Arial"/>
        </w:rPr>
        <w:t xml:space="preserve">In the event that a </w:t>
      </w:r>
      <w:r w:rsidRPr="006A6A9C">
        <w:rPr>
          <w:rFonts w:ascii="Arial" w:hAnsi="Arial"/>
          <w:b/>
        </w:rPr>
        <w:t>User</w:t>
      </w:r>
      <w:r w:rsidRPr="006A6A9C">
        <w:rPr>
          <w:rFonts w:ascii="Arial" w:hAnsi="Arial"/>
        </w:rPr>
        <w:t xml:space="preserve"> fails to provide a </w:t>
      </w:r>
      <w:r w:rsidRPr="006A6A9C">
        <w:rPr>
          <w:rFonts w:ascii="Arial" w:hAnsi="Arial"/>
          <w:b/>
        </w:rPr>
        <w:t xml:space="preserve">Demand Forecast </w:t>
      </w:r>
      <w:r w:rsidRPr="006A6A9C">
        <w:rPr>
          <w:rFonts w:ascii="Arial" w:hAnsi="Arial"/>
        </w:rPr>
        <w:t xml:space="preserve">in accordance with Paragraph 3.10.2 above the </w:t>
      </w:r>
      <w:r w:rsidRPr="006A6A9C">
        <w:rPr>
          <w:rFonts w:ascii="Arial" w:hAnsi="Arial"/>
          <w:b/>
        </w:rPr>
        <w:t xml:space="preserve">User </w:t>
      </w:r>
      <w:r w:rsidRPr="006A6A9C">
        <w:rPr>
          <w:rFonts w:ascii="Arial" w:hAnsi="Arial"/>
        </w:rPr>
        <w:t xml:space="preserve">shall be deemed to have submitted as its </w:t>
      </w:r>
      <w:r w:rsidRPr="006A6A9C">
        <w:rPr>
          <w:rFonts w:ascii="Arial" w:hAnsi="Arial"/>
          <w:b/>
        </w:rPr>
        <w:t>Demand Forecast</w:t>
      </w:r>
      <w:r w:rsidRPr="006A6A9C">
        <w:rPr>
          <w:rFonts w:ascii="Arial" w:hAnsi="Arial"/>
        </w:rPr>
        <w:t xml:space="preserve"> the last </w:t>
      </w:r>
      <w:r w:rsidRPr="006A6A9C">
        <w:rPr>
          <w:rFonts w:ascii="Arial" w:hAnsi="Arial"/>
          <w:b/>
        </w:rPr>
        <w:t>Demand Forecast</w:t>
      </w:r>
      <w:r w:rsidRPr="006A6A9C">
        <w:rPr>
          <w:rFonts w:ascii="Arial" w:hAnsi="Arial"/>
        </w:rPr>
        <w:t xml:space="preserve"> supplied under Paragraph 3.11.1.</w:t>
      </w:r>
    </w:p>
    <w:p w14:paraId="4F592987" w14:textId="77777777" w:rsidR="00B24C90" w:rsidRPr="006A6A9C" w:rsidRDefault="00B24C90">
      <w:pPr>
        <w:pStyle w:val="Heading4"/>
        <w:keepNext/>
        <w:ind w:left="1701" w:hanging="850"/>
        <w:jc w:val="both"/>
        <w:rPr>
          <w:rFonts w:ascii="Arial" w:hAnsi="Arial"/>
        </w:rPr>
      </w:pPr>
      <w:r w:rsidRPr="006A6A9C">
        <w:rPr>
          <w:rFonts w:ascii="Arial" w:hAnsi="Arial"/>
        </w:rPr>
        <w:t xml:space="preserve">Where a </w:t>
      </w:r>
      <w:r w:rsidRPr="006A6A9C">
        <w:rPr>
          <w:rFonts w:ascii="Arial" w:hAnsi="Arial"/>
          <w:b/>
        </w:rPr>
        <w:t>Use of System Supply Confirmation Notice</w:t>
      </w:r>
      <w:r w:rsidRPr="006A6A9C">
        <w:rPr>
          <w:rFonts w:ascii="Arial" w:hAnsi="Arial"/>
        </w:rPr>
        <w:t xml:space="preserve"> is completed during a </w:t>
      </w:r>
      <w:r w:rsidRPr="006A6A9C">
        <w:rPr>
          <w:rFonts w:ascii="Arial" w:hAnsi="Arial"/>
          <w:b/>
        </w:rPr>
        <w:t>Financial Year</w:t>
      </w:r>
      <w:r w:rsidRPr="006A6A9C">
        <w:rPr>
          <w:rFonts w:ascii="Arial" w:hAnsi="Arial"/>
        </w:rPr>
        <w:t xml:space="preserve">, the </w:t>
      </w:r>
      <w:r w:rsidRPr="006A6A9C">
        <w:rPr>
          <w:rFonts w:ascii="Arial" w:hAnsi="Arial"/>
          <w:b/>
        </w:rPr>
        <w:t>User</w:t>
      </w:r>
      <w:r w:rsidRPr="006A6A9C">
        <w:rPr>
          <w:rFonts w:ascii="Arial" w:hAnsi="Arial"/>
        </w:rPr>
        <w:t xml:space="preserve"> shall supply</w:t>
      </w:r>
      <w:r w:rsidRPr="006A6A9C">
        <w:rPr>
          <w:rFonts w:ascii="Arial" w:hAnsi="Arial"/>
          <w:b/>
        </w:rPr>
        <w:t xml:space="preserve"> The Company</w:t>
      </w:r>
      <w:r w:rsidRPr="006A6A9C">
        <w:rPr>
          <w:rFonts w:ascii="Arial" w:hAnsi="Arial"/>
        </w:rPr>
        <w:t xml:space="preserve">, with its </w:t>
      </w:r>
      <w:r w:rsidRPr="006A6A9C">
        <w:rPr>
          <w:rFonts w:ascii="Arial" w:hAnsi="Arial"/>
          <w:b/>
        </w:rPr>
        <w:t xml:space="preserve">Demand Forecast </w:t>
      </w:r>
      <w:r w:rsidRPr="006A6A9C">
        <w:rPr>
          <w:rFonts w:ascii="Arial" w:hAnsi="Arial"/>
        </w:rPr>
        <w:t xml:space="preserve">for that </w:t>
      </w:r>
      <w:r w:rsidRPr="006A6A9C">
        <w:rPr>
          <w:rFonts w:ascii="Arial" w:hAnsi="Arial"/>
          <w:b/>
        </w:rPr>
        <w:t>Financial Year</w:t>
      </w:r>
      <w:r w:rsidRPr="006A6A9C">
        <w:rPr>
          <w:rFonts w:ascii="Arial" w:hAnsi="Arial"/>
        </w:rPr>
        <w:t xml:space="preserve"> on or before the 10</w:t>
      </w:r>
      <w:r w:rsidRPr="006A6A9C">
        <w:rPr>
          <w:rFonts w:ascii="Arial" w:hAnsi="Arial"/>
          <w:vertAlign w:val="superscript"/>
        </w:rPr>
        <w:t>th</w:t>
      </w:r>
      <w:r w:rsidRPr="006A6A9C">
        <w:rPr>
          <w:rFonts w:ascii="Arial" w:hAnsi="Arial"/>
        </w:rPr>
        <w:t xml:space="preserve"> day of the month following completion of the </w:t>
      </w:r>
      <w:r w:rsidRPr="006A6A9C">
        <w:rPr>
          <w:rFonts w:ascii="Arial" w:hAnsi="Arial"/>
          <w:b/>
        </w:rPr>
        <w:t>Use of System Supply Confirmation Notice</w:t>
      </w:r>
      <w:r w:rsidRPr="006A6A9C">
        <w:rPr>
          <w:rFonts w:ascii="Arial" w:hAnsi="Arial"/>
        </w:rPr>
        <w:t>.</w:t>
      </w:r>
    </w:p>
    <w:p w14:paraId="2A9AEF65" w14:textId="77777777" w:rsidR="00B24C90" w:rsidRPr="006A6A9C" w:rsidRDefault="00B24C90">
      <w:pPr>
        <w:pStyle w:val="Heading4"/>
        <w:keepNext/>
        <w:ind w:left="1701" w:hanging="850"/>
        <w:jc w:val="both"/>
        <w:rPr>
          <w:rFonts w:ascii="Arial" w:hAnsi="Arial"/>
        </w:rPr>
      </w:pPr>
      <w:r w:rsidRPr="006A6A9C">
        <w:rPr>
          <w:rFonts w:ascii="Arial" w:hAnsi="Arial"/>
        </w:rPr>
        <w:t xml:space="preserve">On or before the end of the second week in December in each </w:t>
      </w:r>
      <w:r w:rsidRPr="006A6A9C">
        <w:rPr>
          <w:rFonts w:ascii="Arial" w:hAnsi="Arial"/>
          <w:b/>
          <w:bCs/>
        </w:rPr>
        <w:t>Financial Year</w:t>
      </w:r>
      <w:r w:rsidRPr="006A6A9C">
        <w:rPr>
          <w:rFonts w:ascii="Arial" w:hAnsi="Arial"/>
        </w:rPr>
        <w:t xml:space="preserve">, each </w:t>
      </w:r>
      <w:r w:rsidRPr="006A6A9C">
        <w:rPr>
          <w:rFonts w:ascii="Arial" w:hAnsi="Arial"/>
          <w:b/>
          <w:bCs/>
        </w:rPr>
        <w:t xml:space="preserve">User </w:t>
      </w:r>
      <w:r w:rsidRPr="006A6A9C">
        <w:rPr>
          <w:rFonts w:ascii="Arial" w:hAnsi="Arial"/>
        </w:rPr>
        <w:t xml:space="preserve">that is liable for generation </w:t>
      </w:r>
      <w:r w:rsidRPr="006A6A9C">
        <w:rPr>
          <w:rFonts w:ascii="Arial" w:hAnsi="Arial"/>
          <w:b/>
          <w:bCs/>
        </w:rPr>
        <w:t xml:space="preserve">Use of System Charges </w:t>
      </w:r>
      <w:r w:rsidRPr="006A6A9C">
        <w:rPr>
          <w:rFonts w:ascii="Arial" w:hAnsi="Arial"/>
        </w:rPr>
        <w:t xml:space="preserve">in accordance with 3.9 shall supply </w:t>
      </w:r>
      <w:r w:rsidRPr="006A6A9C">
        <w:rPr>
          <w:rFonts w:ascii="Arial" w:hAnsi="Arial"/>
          <w:b/>
        </w:rPr>
        <w:t>The Company</w:t>
      </w:r>
      <w:r w:rsidRPr="006A6A9C">
        <w:rPr>
          <w:rFonts w:ascii="Arial" w:hAnsi="Arial"/>
          <w:b/>
          <w:bCs/>
        </w:rPr>
        <w:t xml:space="preserve"> </w:t>
      </w:r>
      <w:r w:rsidRPr="006A6A9C">
        <w:rPr>
          <w:rFonts w:ascii="Arial" w:hAnsi="Arial"/>
        </w:rPr>
        <w:t xml:space="preserve">with a forecast maximum TEC for the following year, to inform </w:t>
      </w:r>
      <w:r w:rsidRPr="006A6A9C">
        <w:rPr>
          <w:rFonts w:ascii="Arial" w:hAnsi="Arial"/>
          <w:b/>
        </w:rPr>
        <w:t>The Company</w:t>
      </w:r>
      <w:r w:rsidRPr="006A6A9C">
        <w:rPr>
          <w:rFonts w:ascii="Arial" w:hAnsi="Arial"/>
          <w:b/>
          <w:bCs/>
        </w:rPr>
        <w:t xml:space="preserve"> </w:t>
      </w:r>
      <w:r w:rsidRPr="006A6A9C">
        <w:rPr>
          <w:rFonts w:ascii="Arial" w:hAnsi="Arial"/>
        </w:rPr>
        <w:t>of the forecast generation to be used for the purposes of setting TNUos Tariffs.</w:t>
      </w:r>
    </w:p>
    <w:p w14:paraId="14DEB6E2" w14:textId="77777777" w:rsidR="008C40CB" w:rsidRPr="006A6A9C" w:rsidRDefault="008C40CB">
      <w:pPr>
        <w:pStyle w:val="Heading4"/>
        <w:keepNext/>
        <w:ind w:left="1701" w:hanging="850"/>
        <w:jc w:val="both"/>
        <w:rPr>
          <w:rFonts w:ascii="Arial" w:hAnsi="Arial"/>
        </w:rPr>
      </w:pPr>
      <w:r w:rsidRPr="006A6A9C">
        <w:rPr>
          <w:rFonts w:ascii="Arial" w:hAnsi="Arial"/>
        </w:rPr>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each such </w:t>
      </w:r>
      <w:r w:rsidRPr="006A6A9C">
        <w:rPr>
          <w:rFonts w:ascii="Arial" w:hAnsi="Arial"/>
          <w:b/>
        </w:rPr>
        <w:t xml:space="preserve">User </w:t>
      </w:r>
      <w:r w:rsidRPr="006A6A9C">
        <w:rPr>
          <w:rFonts w:ascii="Arial" w:hAnsi="Arial"/>
        </w:rPr>
        <w:t xml:space="preserve">shall supply </w:t>
      </w:r>
      <w:r w:rsidRPr="006A6A9C">
        <w:rPr>
          <w:rFonts w:ascii="Arial" w:hAnsi="Arial"/>
          <w:b/>
        </w:rPr>
        <w:t>The Company</w:t>
      </w:r>
      <w:r w:rsidRPr="006A6A9C">
        <w:rPr>
          <w:rFonts w:ascii="Arial" w:hAnsi="Arial"/>
        </w:rPr>
        <w:t xml:space="preserve"> with such data as </w:t>
      </w:r>
      <w:r w:rsidRPr="006A6A9C">
        <w:rPr>
          <w:rFonts w:ascii="Arial" w:hAnsi="Arial"/>
          <w:b/>
        </w:rPr>
        <w:t>The Company</w:t>
      </w:r>
      <w:r w:rsidRPr="006A6A9C">
        <w:rPr>
          <w:rFonts w:ascii="Arial" w:hAnsi="Arial"/>
        </w:rPr>
        <w:t xml:space="preserve"> may from time to time reasonably request to enable the calculation of the </w:t>
      </w:r>
      <w:r w:rsidRPr="006A6A9C">
        <w:rPr>
          <w:rFonts w:ascii="Arial" w:hAnsi="Arial"/>
          <w:b/>
        </w:rPr>
        <w:t>ET Use of System Charges</w:t>
      </w:r>
      <w:r w:rsidRPr="006A6A9C">
        <w:rPr>
          <w:rFonts w:ascii="Arial" w:hAnsi="Arial"/>
        </w:rPr>
        <w:t>.</w:t>
      </w:r>
    </w:p>
    <w:p w14:paraId="3F1AB0A0" w14:textId="77777777" w:rsidR="00B24C90" w:rsidRPr="006A6A9C" w:rsidRDefault="00B24C90" w:rsidP="00BC2E4D">
      <w:pPr>
        <w:pStyle w:val="Heading3"/>
        <w:ind w:hanging="567"/>
        <w:rPr>
          <w:rFonts w:ascii="Arial" w:hAnsi="Arial"/>
          <w:b/>
        </w:rPr>
      </w:pPr>
      <w:r w:rsidRPr="006A6A9C">
        <w:rPr>
          <w:rFonts w:ascii="Arial" w:hAnsi="Arial"/>
          <w:b/>
        </w:rPr>
        <w:t>VARIATION OF FORECASTS DURING THE FINANCIAL YEAR</w:t>
      </w:r>
    </w:p>
    <w:p w14:paraId="7DF6D0A0" w14:textId="77777777" w:rsidR="00B24C90" w:rsidRPr="006A6A9C" w:rsidRDefault="00B24C90" w:rsidP="00065502">
      <w:pPr>
        <w:pStyle w:val="Heading4"/>
        <w:ind w:hanging="851"/>
        <w:jc w:val="both"/>
        <w:rPr>
          <w:rFonts w:ascii="Arial" w:hAnsi="Arial"/>
        </w:rPr>
      </w:pPr>
      <w:r w:rsidRPr="006A6A9C">
        <w:rPr>
          <w:rFonts w:ascii="Arial" w:hAnsi="Arial"/>
        </w:rPr>
        <w:t xml:space="preserve">Each </w:t>
      </w:r>
      <w:r w:rsidRPr="006A6A9C">
        <w:rPr>
          <w:rFonts w:ascii="Arial" w:hAnsi="Arial"/>
          <w:b/>
        </w:rPr>
        <w:t>User</w:t>
      </w:r>
      <w:r w:rsidRPr="006A6A9C">
        <w:rPr>
          <w:rFonts w:ascii="Arial" w:hAnsi="Arial"/>
        </w:rPr>
        <w:t xml:space="preserve"> shall notify </w:t>
      </w:r>
      <w:r w:rsidRPr="006A6A9C">
        <w:rPr>
          <w:rFonts w:ascii="Arial" w:hAnsi="Arial"/>
          <w:b/>
        </w:rPr>
        <w:t>The Company</w:t>
      </w:r>
      <w:r w:rsidRPr="006A6A9C">
        <w:rPr>
          <w:rFonts w:ascii="Arial" w:hAnsi="Arial"/>
        </w:rPr>
        <w:t xml:space="preserve"> of any revision to its </w:t>
      </w:r>
      <w:r w:rsidRPr="006A6A9C">
        <w:rPr>
          <w:rFonts w:ascii="Arial" w:hAnsi="Arial"/>
          <w:b/>
        </w:rPr>
        <w:t xml:space="preserve">Demand Forecast </w:t>
      </w:r>
      <w:r w:rsidRPr="006A6A9C">
        <w:rPr>
          <w:rFonts w:ascii="Arial" w:hAnsi="Arial"/>
        </w:rPr>
        <w:t xml:space="preserve">at least quarterly or at such intervals as may be agreed between </w:t>
      </w:r>
      <w:r w:rsidRPr="006A6A9C">
        <w:rPr>
          <w:rFonts w:ascii="Arial" w:hAnsi="Arial"/>
          <w:b/>
        </w:rPr>
        <w:t xml:space="preserve">The Company </w:t>
      </w:r>
      <w:r w:rsidRPr="006A6A9C">
        <w:rPr>
          <w:rFonts w:ascii="Arial" w:hAnsi="Arial"/>
        </w:rPr>
        <w:t xml:space="preserve">and the </w:t>
      </w:r>
      <w:r w:rsidRPr="006A6A9C">
        <w:rPr>
          <w:rFonts w:ascii="Arial" w:hAnsi="Arial"/>
          <w:b/>
        </w:rPr>
        <w:t xml:space="preserve">User </w:t>
      </w:r>
      <w:r w:rsidRPr="006A6A9C">
        <w:rPr>
          <w:rFonts w:ascii="Arial" w:hAnsi="Arial"/>
        </w:rPr>
        <w:t xml:space="preserve">from time to time.  </w:t>
      </w:r>
    </w:p>
    <w:p w14:paraId="00AE768D" w14:textId="77777777" w:rsidR="00B24C90" w:rsidRPr="006A6A9C" w:rsidRDefault="00B24C90" w:rsidP="00065502">
      <w:pPr>
        <w:pStyle w:val="Heading4"/>
        <w:ind w:hanging="851"/>
        <w:jc w:val="both"/>
        <w:rPr>
          <w:rFonts w:ascii="Arial" w:hAnsi="Arial"/>
        </w:rPr>
      </w:pPr>
      <w:r w:rsidRPr="006A6A9C">
        <w:rPr>
          <w:rFonts w:ascii="Arial" w:hAnsi="Arial"/>
        </w:rPr>
        <w:t xml:space="preserve">Subject to Paragraph 3.12, </w:t>
      </w:r>
      <w:r w:rsidRPr="006A6A9C">
        <w:rPr>
          <w:rFonts w:ascii="Arial" w:hAnsi="Arial"/>
          <w:b/>
        </w:rPr>
        <w:t xml:space="preserve">The Company </w:t>
      </w:r>
      <w:r w:rsidRPr="006A6A9C">
        <w:rPr>
          <w:rFonts w:ascii="Arial" w:hAnsi="Arial"/>
        </w:rPr>
        <w:t xml:space="preserve">shall revise the </w:t>
      </w:r>
      <w:r w:rsidRPr="006A6A9C">
        <w:rPr>
          <w:rFonts w:ascii="Arial" w:hAnsi="Arial"/>
          <w:b/>
        </w:rPr>
        <w:t>Transmission Network Use of Sy</w:t>
      </w:r>
      <w:r w:rsidR="00065502" w:rsidRPr="006A6A9C">
        <w:rPr>
          <w:rFonts w:ascii="Arial" w:hAnsi="Arial"/>
          <w:b/>
        </w:rPr>
        <w:t>s</w:t>
      </w:r>
      <w:r w:rsidRPr="006A6A9C">
        <w:rPr>
          <w:rFonts w:ascii="Arial" w:hAnsi="Arial"/>
          <w:b/>
        </w:rPr>
        <w:t xml:space="preserve">tem Charges </w:t>
      </w:r>
      <w:r w:rsidRPr="006A6A9C">
        <w:rPr>
          <w:rFonts w:ascii="Arial" w:hAnsi="Arial"/>
        </w:rPr>
        <w:t xml:space="preserve">payable by a </w:t>
      </w:r>
      <w:r w:rsidRPr="006A6A9C">
        <w:rPr>
          <w:rFonts w:ascii="Arial" w:hAnsi="Arial"/>
          <w:b/>
        </w:rPr>
        <w:t>User</w:t>
      </w:r>
      <w:r w:rsidRPr="006A6A9C">
        <w:rPr>
          <w:rFonts w:ascii="Arial" w:hAnsi="Arial"/>
        </w:rPr>
        <w:t xml:space="preserve"> to take account of any revised </w:t>
      </w:r>
      <w:r w:rsidRPr="006A6A9C">
        <w:rPr>
          <w:rFonts w:ascii="Arial" w:hAnsi="Arial"/>
          <w:b/>
        </w:rPr>
        <w:t>Demand Forecast</w:t>
      </w:r>
      <w:r w:rsidRPr="006A6A9C">
        <w:rPr>
          <w:rFonts w:ascii="Arial" w:hAnsi="Arial"/>
        </w:rPr>
        <w:t xml:space="preserve"> and shall commence charging the revised </w:t>
      </w:r>
      <w:r w:rsidRPr="006A6A9C">
        <w:rPr>
          <w:rFonts w:ascii="Arial" w:hAnsi="Arial"/>
          <w:b/>
        </w:rPr>
        <w:t>Transmission Network Use of System Charges</w:t>
      </w:r>
      <w:r w:rsidRPr="006A6A9C">
        <w:rPr>
          <w:rFonts w:ascii="Arial" w:hAnsi="Arial"/>
        </w:rPr>
        <w:t xml:space="preserve"> from the first day of the month following the month in which such revised </w:t>
      </w:r>
      <w:r w:rsidRPr="006A6A9C">
        <w:rPr>
          <w:rFonts w:ascii="Arial" w:hAnsi="Arial"/>
          <w:b/>
        </w:rPr>
        <w:t xml:space="preserve">Demand Forecast </w:t>
      </w:r>
      <w:r w:rsidRPr="006A6A9C">
        <w:rPr>
          <w:rFonts w:ascii="Arial" w:hAnsi="Arial"/>
        </w:rPr>
        <w:t xml:space="preserve">was received provided always that such </w:t>
      </w:r>
      <w:r w:rsidRPr="006A6A9C">
        <w:rPr>
          <w:rFonts w:ascii="Arial" w:hAnsi="Arial"/>
          <w:b/>
        </w:rPr>
        <w:t xml:space="preserve">Demand Forecast </w:t>
      </w:r>
      <w:r w:rsidRPr="006A6A9C">
        <w:rPr>
          <w:rFonts w:ascii="Arial" w:hAnsi="Arial"/>
        </w:rPr>
        <w:t>is provided before the 10</w:t>
      </w:r>
      <w:r w:rsidRPr="006A6A9C">
        <w:rPr>
          <w:rFonts w:ascii="Arial" w:hAnsi="Arial"/>
          <w:vertAlign w:val="superscript"/>
        </w:rPr>
        <w:t>th</w:t>
      </w:r>
      <w:r w:rsidRPr="006A6A9C">
        <w:rPr>
          <w:rFonts w:ascii="Arial" w:hAnsi="Arial"/>
        </w:rPr>
        <w:t xml:space="preserve"> day of such month.</w:t>
      </w:r>
    </w:p>
    <w:p w14:paraId="4006AC68" w14:textId="77777777" w:rsidR="00B24C90" w:rsidRPr="006A6A9C" w:rsidRDefault="00B24C90" w:rsidP="00BC2E4D">
      <w:pPr>
        <w:pStyle w:val="Heading4"/>
        <w:keepNext/>
        <w:numPr>
          <w:ilvl w:val="0"/>
          <w:numId w:val="0"/>
        </w:numPr>
        <w:ind w:left="851" w:hanging="851"/>
        <w:rPr>
          <w:rFonts w:ascii="Arial" w:hAnsi="Arial"/>
          <w:b/>
        </w:rPr>
      </w:pPr>
      <w:r w:rsidRPr="006A6A9C">
        <w:rPr>
          <w:rFonts w:ascii="Arial" w:hAnsi="Arial"/>
          <w:b/>
        </w:rPr>
        <w:t>3.12</w:t>
      </w:r>
      <w:r w:rsidRPr="006A6A9C">
        <w:rPr>
          <w:rFonts w:ascii="Arial" w:hAnsi="Arial"/>
          <w:b/>
        </w:rPr>
        <w:tab/>
        <w:t>VALIDATION OF DEMAND FORECASTS</w:t>
      </w:r>
    </w:p>
    <w:p w14:paraId="5B10D990" w14:textId="77777777" w:rsidR="00B24C90" w:rsidRPr="006A6A9C" w:rsidRDefault="00B24C90">
      <w:pPr>
        <w:ind w:left="1702" w:hanging="851"/>
        <w:jc w:val="both"/>
        <w:rPr>
          <w:rFonts w:ascii="Arial" w:hAnsi="Arial"/>
        </w:rPr>
      </w:pPr>
      <w:r w:rsidRPr="006A6A9C">
        <w:rPr>
          <w:rFonts w:ascii="Arial" w:hAnsi="Arial"/>
        </w:rPr>
        <w:t>3.12.1</w:t>
      </w:r>
      <w:r w:rsidRPr="006A6A9C">
        <w:rPr>
          <w:rFonts w:ascii="Arial" w:hAnsi="Arial"/>
        </w:rPr>
        <w:tab/>
        <w:t xml:space="preserve">The </w:t>
      </w:r>
      <w:r w:rsidRPr="006A6A9C">
        <w:rPr>
          <w:rFonts w:ascii="Arial" w:hAnsi="Arial"/>
          <w:b/>
        </w:rPr>
        <w:t>Demand Forecast</w:t>
      </w:r>
      <w:r w:rsidRPr="006A6A9C">
        <w:rPr>
          <w:rFonts w:ascii="Arial" w:hAnsi="Arial"/>
        </w:rPr>
        <w:t xml:space="preserve"> shall represent a </w:t>
      </w:r>
      <w:r w:rsidRPr="006A6A9C">
        <w:rPr>
          <w:rFonts w:ascii="Arial" w:hAnsi="Arial"/>
          <w:b/>
        </w:rPr>
        <w:t xml:space="preserve">User’s </w:t>
      </w:r>
      <w:r w:rsidRPr="006A6A9C">
        <w:rPr>
          <w:rFonts w:ascii="Arial" w:hAnsi="Arial"/>
        </w:rPr>
        <w:t xml:space="preserve">reasonable estimate of its </w:t>
      </w:r>
      <w:r w:rsidRPr="006A6A9C">
        <w:rPr>
          <w:rFonts w:ascii="Arial" w:hAnsi="Arial"/>
          <w:b/>
        </w:rPr>
        <w:t>Demand</w:t>
      </w:r>
      <w:r w:rsidRPr="006A6A9C">
        <w:rPr>
          <w:rFonts w:ascii="Arial" w:hAnsi="Arial"/>
        </w:rPr>
        <w:t>.</w:t>
      </w:r>
    </w:p>
    <w:p w14:paraId="0D8A5BB1" w14:textId="77777777" w:rsidR="00A16836" w:rsidRPr="006A6A9C" w:rsidRDefault="00A16836" w:rsidP="00A16836">
      <w:pPr>
        <w:ind w:left="1702" w:hanging="851"/>
        <w:jc w:val="both"/>
        <w:rPr>
          <w:rFonts w:ascii="Arial" w:hAnsi="Arial" w:cs="Arial"/>
          <w:b/>
        </w:rPr>
      </w:pPr>
    </w:p>
    <w:p w14:paraId="0FEC5BF6" w14:textId="77777777" w:rsidR="00A16836" w:rsidRPr="006A6A9C" w:rsidRDefault="00A16836" w:rsidP="00A16836">
      <w:pPr>
        <w:ind w:left="1702" w:hanging="851"/>
        <w:jc w:val="both"/>
        <w:rPr>
          <w:rFonts w:ascii="Arial" w:hAnsi="Arial" w:cs="Arial"/>
          <w:sz w:val="18"/>
        </w:rPr>
      </w:pPr>
      <w:r w:rsidRPr="006A6A9C">
        <w:rPr>
          <w:rFonts w:ascii="Arial" w:hAnsi="Arial" w:cs="Arial"/>
          <w:b/>
        </w:rPr>
        <w:t>3.12.1a</w:t>
      </w:r>
      <w:r w:rsidRPr="006A6A9C">
        <w:rPr>
          <w:rFonts w:ascii="Arial" w:hAnsi="Arial" w:cs="Arial"/>
          <w:b/>
        </w:rPr>
        <w:tab/>
        <w:t>The Company</w:t>
      </w:r>
      <w:r w:rsidRPr="006A6A9C">
        <w:rPr>
          <w:rFonts w:ascii="Arial" w:hAnsi="Arial" w:cs="Arial"/>
        </w:rPr>
        <w:t xml:space="preserve"> shall use the latest available data of actual </w:t>
      </w:r>
      <w:bookmarkStart w:id="12" w:name="_Hlk46146247"/>
      <w:r w:rsidRPr="006A6A9C">
        <w:rPr>
          <w:rFonts w:ascii="Arial" w:hAnsi="Arial" w:cs="Arial"/>
          <w:b/>
        </w:rPr>
        <w:t xml:space="preserve">FDSC </w:t>
      </w:r>
      <w:r w:rsidRPr="006A6A9C">
        <w:rPr>
          <w:rFonts w:ascii="Arial" w:hAnsi="Arial" w:cs="Arial"/>
          <w:bCs/>
        </w:rPr>
        <w:t>and</w:t>
      </w:r>
      <w:r w:rsidRPr="006A6A9C">
        <w:rPr>
          <w:rFonts w:ascii="Arial" w:hAnsi="Arial" w:cs="Arial"/>
          <w:b/>
        </w:rPr>
        <w:t xml:space="preserve"> Unmetered Supply Volume</w:t>
      </w:r>
      <w:bookmarkEnd w:id="12"/>
      <w:r w:rsidRPr="006A6A9C">
        <w:rPr>
          <w:rFonts w:ascii="Arial" w:hAnsi="Arial" w:cs="Arial"/>
          <w:b/>
        </w:rPr>
        <w:t xml:space="preserve"> </w:t>
      </w:r>
      <w:r w:rsidRPr="006A6A9C">
        <w:rPr>
          <w:rFonts w:ascii="Arial" w:hAnsi="Arial" w:cs="Arial"/>
        </w:rPr>
        <w:t xml:space="preserve">as the basis of its </w:t>
      </w:r>
      <w:r w:rsidRPr="006A6A9C">
        <w:rPr>
          <w:rFonts w:ascii="Arial" w:hAnsi="Arial" w:cs="Arial"/>
          <w:b/>
        </w:rPr>
        <w:t xml:space="preserve">FDSC Forecast </w:t>
      </w:r>
      <w:r w:rsidRPr="006A6A9C">
        <w:rPr>
          <w:rFonts w:ascii="Arial" w:hAnsi="Arial" w:cs="Arial"/>
          <w:bCs/>
        </w:rPr>
        <w:t>and</w:t>
      </w:r>
      <w:r w:rsidRPr="006A6A9C">
        <w:rPr>
          <w:rFonts w:ascii="Arial" w:hAnsi="Arial" w:cs="Arial"/>
          <w:b/>
        </w:rPr>
        <w:t xml:space="preserve"> Unmetered Supply Volume Forecast</w:t>
      </w:r>
      <w:r w:rsidRPr="006A6A9C">
        <w:rPr>
          <w:rFonts w:ascii="Arial" w:hAnsi="Arial" w:cs="Arial"/>
        </w:rPr>
        <w:t>.</w:t>
      </w:r>
    </w:p>
    <w:p w14:paraId="30774F11" w14:textId="77777777" w:rsidR="00B24C90" w:rsidRPr="006A6A9C" w:rsidRDefault="00B24C90">
      <w:pPr>
        <w:ind w:left="1702" w:hanging="851"/>
        <w:jc w:val="both"/>
      </w:pPr>
    </w:p>
    <w:p w14:paraId="6C210C46" w14:textId="395275E6" w:rsidR="00B24C90" w:rsidRPr="006A6A9C" w:rsidRDefault="00B24C90">
      <w:pPr>
        <w:pStyle w:val="BodyText"/>
        <w:spacing w:after="0"/>
        <w:ind w:left="1702" w:hanging="851"/>
        <w:jc w:val="both"/>
        <w:rPr>
          <w:rFonts w:ascii="Arial" w:hAnsi="Arial"/>
        </w:rPr>
      </w:pPr>
      <w:r w:rsidRPr="006A6A9C">
        <w:rPr>
          <w:rFonts w:ascii="Arial" w:hAnsi="Arial"/>
        </w:rPr>
        <w:t>3.12.2</w:t>
      </w:r>
      <w:r w:rsidRPr="006A6A9C">
        <w:rPr>
          <w:rFonts w:ascii="Arial" w:hAnsi="Arial"/>
        </w:rPr>
        <w:tab/>
      </w:r>
      <w:r w:rsidR="001B23DB" w:rsidRPr="006A6A9C">
        <w:rPr>
          <w:rFonts w:ascii="Arial" w:hAnsi="Arial" w:cs="Arial"/>
          <w:b/>
        </w:rPr>
        <w:t xml:space="preserve">The Company </w:t>
      </w:r>
      <w:r w:rsidR="001B23DB" w:rsidRPr="006A6A9C">
        <w:rPr>
          <w:rFonts w:ascii="Arial" w:hAnsi="Arial" w:cs="Arial"/>
        </w:rPr>
        <w:t xml:space="preserve">shall notify the </w:t>
      </w:r>
      <w:r w:rsidR="001B23DB" w:rsidRPr="006A6A9C">
        <w:rPr>
          <w:rFonts w:ascii="Arial" w:hAnsi="Arial" w:cs="Arial"/>
          <w:b/>
        </w:rPr>
        <w:t>User</w:t>
      </w:r>
      <w:r w:rsidR="001B23DB" w:rsidRPr="006A6A9C">
        <w:rPr>
          <w:rFonts w:ascii="Arial" w:hAnsi="Arial" w:cs="Arial"/>
        </w:rPr>
        <w:t xml:space="preserve"> in the event that the </w:t>
      </w:r>
      <w:r w:rsidR="001B23DB" w:rsidRPr="006A6A9C">
        <w:rPr>
          <w:rFonts w:ascii="Arial" w:hAnsi="Arial" w:cs="Arial"/>
          <w:b/>
        </w:rPr>
        <w:t xml:space="preserve">Transmission Network Use of System Charges </w:t>
      </w:r>
      <w:r w:rsidR="001B23DB" w:rsidRPr="006A6A9C">
        <w:rPr>
          <w:rFonts w:ascii="Arial" w:hAnsi="Arial" w:cs="Arial"/>
        </w:rPr>
        <w:t xml:space="preserve">due from the </w:t>
      </w:r>
      <w:r w:rsidR="001B23DB" w:rsidRPr="006A6A9C">
        <w:rPr>
          <w:rFonts w:ascii="Arial" w:hAnsi="Arial" w:cs="Arial"/>
          <w:b/>
        </w:rPr>
        <w:t>User</w:t>
      </w:r>
      <w:r w:rsidR="001B23DB" w:rsidRPr="006A6A9C">
        <w:rPr>
          <w:rFonts w:ascii="Arial" w:hAnsi="Arial" w:cs="Arial"/>
        </w:rPr>
        <w:t xml:space="preserve"> to </w:t>
      </w:r>
      <w:r w:rsidR="001B23DB" w:rsidRPr="006A6A9C">
        <w:rPr>
          <w:rFonts w:ascii="Arial" w:hAnsi="Arial" w:cs="Arial"/>
          <w:b/>
        </w:rPr>
        <w:t>The Company</w:t>
      </w:r>
      <w:r w:rsidR="001B23DB" w:rsidRPr="006A6A9C">
        <w:rPr>
          <w:rFonts w:ascii="Arial" w:hAnsi="Arial" w:cs="Arial"/>
        </w:rPr>
        <w:t xml:space="preserve"> or from </w:t>
      </w:r>
      <w:r w:rsidR="001B23DB" w:rsidRPr="006A6A9C">
        <w:rPr>
          <w:rFonts w:ascii="Arial" w:hAnsi="Arial" w:cs="Arial"/>
          <w:b/>
        </w:rPr>
        <w:t>The Company</w:t>
      </w:r>
      <w:r w:rsidR="001B23DB" w:rsidRPr="006A6A9C">
        <w:rPr>
          <w:rFonts w:ascii="Arial" w:hAnsi="Arial" w:cs="Arial"/>
        </w:rPr>
        <w:t xml:space="preserve"> to the </w:t>
      </w:r>
      <w:r w:rsidR="001B23DB" w:rsidRPr="006A6A9C">
        <w:rPr>
          <w:rFonts w:ascii="Arial" w:hAnsi="Arial" w:cs="Arial"/>
          <w:b/>
        </w:rPr>
        <w:t>User</w:t>
      </w:r>
      <w:r w:rsidR="001B23DB" w:rsidRPr="006A6A9C">
        <w:rPr>
          <w:rFonts w:ascii="Arial" w:hAnsi="Arial" w:cs="Arial"/>
        </w:rPr>
        <w:t xml:space="preserve"> (as the case may be) calculated by </w:t>
      </w:r>
      <w:r w:rsidR="001B23DB" w:rsidRPr="006A6A9C">
        <w:rPr>
          <w:rFonts w:ascii="Arial" w:hAnsi="Arial" w:cs="Arial"/>
          <w:b/>
        </w:rPr>
        <w:t>The Company</w:t>
      </w:r>
      <w:r w:rsidR="001B23DB" w:rsidRPr="006A6A9C">
        <w:rPr>
          <w:rFonts w:ascii="Arial" w:hAnsi="Arial" w:cs="Arial"/>
        </w:rPr>
        <w:t xml:space="preserve"> using the </w:t>
      </w:r>
      <w:r w:rsidR="001B23DB" w:rsidRPr="006A6A9C">
        <w:rPr>
          <w:rFonts w:ascii="Arial" w:hAnsi="Arial" w:cs="Arial"/>
          <w:b/>
        </w:rPr>
        <w:t xml:space="preserve">Demand Forecast, FDSC Forecast </w:t>
      </w:r>
      <w:r w:rsidR="001B23DB" w:rsidRPr="006A6A9C">
        <w:rPr>
          <w:rFonts w:ascii="Arial" w:hAnsi="Arial" w:cs="Arial"/>
          <w:bCs/>
        </w:rPr>
        <w:t>and</w:t>
      </w:r>
      <w:r w:rsidR="001B23DB" w:rsidRPr="006A6A9C">
        <w:rPr>
          <w:rFonts w:ascii="Arial" w:hAnsi="Arial" w:cs="Arial"/>
          <w:b/>
        </w:rPr>
        <w:t xml:space="preserve"> Unmetered Supply Volume Forecast </w:t>
      </w:r>
      <w:r w:rsidR="001B23DB" w:rsidRPr="006A6A9C">
        <w:rPr>
          <w:rFonts w:ascii="Arial" w:hAnsi="Arial" w:cs="Arial"/>
        </w:rPr>
        <w:t xml:space="preserve">differ by more than 20% from that calculated by </w:t>
      </w:r>
      <w:r w:rsidR="001B23DB" w:rsidRPr="006A6A9C">
        <w:rPr>
          <w:rFonts w:ascii="Arial" w:hAnsi="Arial" w:cs="Arial"/>
          <w:b/>
        </w:rPr>
        <w:t>The Company</w:t>
      </w:r>
      <w:r w:rsidR="001B23DB" w:rsidRPr="006A6A9C">
        <w:rPr>
          <w:rFonts w:ascii="Arial" w:hAnsi="Arial" w:cs="Arial"/>
        </w:rPr>
        <w:t xml:space="preserve"> using </w:t>
      </w:r>
      <w:r w:rsidR="001B23DB" w:rsidRPr="006A6A9C">
        <w:rPr>
          <w:rFonts w:ascii="Arial" w:hAnsi="Arial" w:cs="Arial"/>
          <w:b/>
        </w:rPr>
        <w:t>The Company’s</w:t>
      </w:r>
      <w:r w:rsidR="001B23DB" w:rsidRPr="006A6A9C">
        <w:rPr>
          <w:rFonts w:ascii="Arial" w:hAnsi="Arial" w:cs="Arial"/>
        </w:rPr>
        <w:t xml:space="preserve"> forecast</w:t>
      </w:r>
      <w:r w:rsidR="001B23DB" w:rsidRPr="006A6A9C">
        <w:rPr>
          <w:rFonts w:ascii="Arial" w:hAnsi="Arial" w:cs="Arial"/>
          <w:b/>
        </w:rPr>
        <w:t xml:space="preserve"> Demand</w:t>
      </w:r>
      <w:r w:rsidR="001B23DB" w:rsidRPr="006A6A9C">
        <w:rPr>
          <w:rFonts w:ascii="Arial" w:hAnsi="Arial" w:cs="Arial"/>
        </w:rPr>
        <w:t xml:space="preserve">, </w:t>
      </w:r>
      <w:r w:rsidR="001B23DB" w:rsidRPr="006A6A9C">
        <w:rPr>
          <w:rFonts w:ascii="Arial" w:hAnsi="Arial" w:cs="Arial"/>
          <w:b/>
        </w:rPr>
        <w:t xml:space="preserve">FDSC Forecast </w:t>
      </w:r>
      <w:r w:rsidR="001B23DB" w:rsidRPr="006A6A9C">
        <w:rPr>
          <w:rFonts w:ascii="Arial" w:hAnsi="Arial" w:cs="Arial"/>
          <w:bCs/>
        </w:rPr>
        <w:t xml:space="preserve">and </w:t>
      </w:r>
      <w:r w:rsidR="001B23DB" w:rsidRPr="006A6A9C">
        <w:rPr>
          <w:rFonts w:ascii="Arial" w:hAnsi="Arial" w:cs="Arial"/>
          <w:b/>
        </w:rPr>
        <w:t>Unmetered Supply Volume</w:t>
      </w:r>
      <w:r w:rsidR="001B23DB" w:rsidRPr="006A6A9C" w:rsidDel="00896559">
        <w:rPr>
          <w:rFonts w:ascii="Arial" w:hAnsi="Arial" w:cs="Arial"/>
          <w:b/>
        </w:rPr>
        <w:t xml:space="preserve"> </w:t>
      </w:r>
      <w:r w:rsidR="001B23DB" w:rsidRPr="006A6A9C">
        <w:rPr>
          <w:rFonts w:ascii="Arial" w:hAnsi="Arial" w:cs="Arial"/>
          <w:b/>
        </w:rPr>
        <w:t xml:space="preserve">Forecast </w:t>
      </w:r>
      <w:r w:rsidR="001B23DB" w:rsidRPr="006A6A9C">
        <w:rPr>
          <w:rFonts w:ascii="Arial" w:hAnsi="Arial" w:cs="Arial"/>
        </w:rPr>
        <w:t xml:space="preserve">as provided for in the </w:t>
      </w:r>
      <w:r w:rsidR="001B23DB" w:rsidRPr="006A6A9C">
        <w:rPr>
          <w:rFonts w:ascii="Arial" w:hAnsi="Arial" w:cs="Arial"/>
          <w:b/>
        </w:rPr>
        <w:t>Charging Statements</w:t>
      </w:r>
      <w:r w:rsidR="001B23DB" w:rsidRPr="006A6A9C">
        <w:rPr>
          <w:rFonts w:ascii="Arial" w:hAnsi="Arial" w:cs="Arial"/>
        </w:rPr>
        <w:t>.</w:t>
      </w:r>
    </w:p>
    <w:p w14:paraId="4AE0D61C" w14:textId="77777777" w:rsidR="00B24C90" w:rsidRPr="006A6A9C" w:rsidRDefault="00B24C90">
      <w:pPr>
        <w:pStyle w:val="BodyText"/>
        <w:spacing w:after="0"/>
        <w:ind w:left="1702" w:hanging="851"/>
        <w:jc w:val="both"/>
        <w:rPr>
          <w:rFonts w:ascii="Arial" w:hAnsi="Arial"/>
        </w:rPr>
      </w:pPr>
    </w:p>
    <w:p w14:paraId="2E82D39A" w14:textId="6AC33699" w:rsidR="00B24C90" w:rsidRPr="006A6A9C" w:rsidRDefault="00B24C90" w:rsidP="00B72779">
      <w:pPr>
        <w:pStyle w:val="Heading4"/>
        <w:numPr>
          <w:ilvl w:val="2"/>
          <w:numId w:val="4"/>
        </w:numPr>
        <w:tabs>
          <w:tab w:val="clear" w:pos="1570"/>
          <w:tab w:val="num" w:pos="-709"/>
        </w:tabs>
        <w:spacing w:after="0"/>
        <w:ind w:left="1701" w:hanging="850"/>
        <w:jc w:val="both"/>
        <w:rPr>
          <w:rFonts w:ascii="Arial" w:hAnsi="Arial"/>
        </w:rPr>
      </w:pPr>
      <w:r w:rsidRPr="006A6A9C">
        <w:rPr>
          <w:rFonts w:ascii="Arial" w:hAnsi="Arial"/>
        </w:rPr>
        <w:t xml:space="preserve">In the event that </w:t>
      </w:r>
      <w:r w:rsidRPr="006A6A9C">
        <w:rPr>
          <w:rFonts w:ascii="Arial" w:hAnsi="Arial"/>
          <w:b/>
        </w:rPr>
        <w:t>The Company</w:t>
      </w:r>
      <w:r w:rsidRPr="006A6A9C">
        <w:rPr>
          <w:rFonts w:ascii="Arial" w:hAnsi="Arial"/>
        </w:rPr>
        <w:t xml:space="preserve"> does not receive a </w:t>
      </w:r>
      <w:r w:rsidR="00FB64DD" w:rsidRPr="006A6A9C">
        <w:rPr>
          <w:rFonts w:ascii="Arial" w:hAnsi="Arial"/>
        </w:rPr>
        <w:t xml:space="preserve">satisfactory </w:t>
      </w:r>
      <w:r w:rsidRPr="006A6A9C">
        <w:rPr>
          <w:rFonts w:ascii="Arial" w:hAnsi="Arial"/>
        </w:rPr>
        <w:t xml:space="preserve">explanation for the difference between the </w:t>
      </w:r>
      <w:r w:rsidRPr="006A6A9C">
        <w:rPr>
          <w:rFonts w:ascii="Arial" w:hAnsi="Arial"/>
          <w:b/>
        </w:rPr>
        <w:t xml:space="preserve">Demand Forecast </w:t>
      </w:r>
      <w:r w:rsidRPr="006A6A9C">
        <w:rPr>
          <w:rFonts w:ascii="Arial" w:hAnsi="Arial"/>
        </w:rPr>
        <w:t xml:space="preserve">and </w:t>
      </w:r>
      <w:r w:rsidRPr="006A6A9C">
        <w:rPr>
          <w:rFonts w:ascii="Arial" w:hAnsi="Arial"/>
          <w:b/>
        </w:rPr>
        <w:t xml:space="preserve">The Company’s </w:t>
      </w:r>
      <w:r w:rsidRPr="006A6A9C">
        <w:rPr>
          <w:rFonts w:ascii="Arial" w:hAnsi="Arial"/>
        </w:rPr>
        <w:t xml:space="preserve">forecast </w:t>
      </w:r>
      <w:r w:rsidR="007411D2" w:rsidRPr="006A6A9C">
        <w:rPr>
          <w:rFonts w:ascii="Arial" w:hAnsi="Arial"/>
        </w:rPr>
        <w:t xml:space="preserve">of </w:t>
      </w:r>
      <w:r w:rsidRPr="006A6A9C">
        <w:rPr>
          <w:rFonts w:ascii="Arial" w:hAnsi="Arial"/>
          <w:b/>
        </w:rPr>
        <w:t xml:space="preserve">Demand </w:t>
      </w:r>
      <w:r w:rsidRPr="006A6A9C">
        <w:rPr>
          <w:rFonts w:ascii="Arial" w:hAnsi="Arial"/>
        </w:rPr>
        <w:t xml:space="preserve">or a satisfactory revised </w:t>
      </w:r>
      <w:r w:rsidRPr="006A6A9C">
        <w:rPr>
          <w:rFonts w:ascii="Arial" w:hAnsi="Arial"/>
          <w:b/>
        </w:rPr>
        <w:t>Demand Forecast</w:t>
      </w:r>
      <w:r w:rsidRPr="006A6A9C">
        <w:rPr>
          <w:rFonts w:ascii="Arial" w:hAnsi="Arial"/>
        </w:rPr>
        <w:t xml:space="preserve"> from the </w:t>
      </w:r>
      <w:r w:rsidRPr="006A6A9C">
        <w:rPr>
          <w:rFonts w:ascii="Arial" w:hAnsi="Arial"/>
          <w:b/>
        </w:rPr>
        <w:t>User</w:t>
      </w:r>
      <w:r w:rsidRPr="006A6A9C">
        <w:rPr>
          <w:rFonts w:ascii="Arial" w:hAnsi="Arial"/>
        </w:rPr>
        <w:t xml:space="preserve"> within 5 </w:t>
      </w:r>
      <w:r w:rsidRPr="006A6A9C">
        <w:rPr>
          <w:rFonts w:ascii="Arial" w:hAnsi="Arial"/>
          <w:b/>
        </w:rPr>
        <w:t>Business Days</w:t>
      </w:r>
      <w:r w:rsidRPr="006A6A9C">
        <w:rPr>
          <w:rFonts w:ascii="Arial" w:hAnsi="Arial"/>
        </w:rPr>
        <w:t xml:space="preserve"> of such notice then </w:t>
      </w:r>
      <w:r w:rsidRPr="006A6A9C">
        <w:rPr>
          <w:rFonts w:ascii="Arial" w:hAnsi="Arial"/>
          <w:b/>
        </w:rPr>
        <w:t xml:space="preserve">The Company </w:t>
      </w:r>
      <w:r w:rsidRPr="006A6A9C">
        <w:rPr>
          <w:rFonts w:ascii="Arial" w:hAnsi="Arial"/>
        </w:rPr>
        <w:t xml:space="preserve">shall be entitled to invoice a </w:t>
      </w:r>
      <w:r w:rsidRPr="006A6A9C">
        <w:rPr>
          <w:rFonts w:ascii="Arial" w:hAnsi="Arial"/>
          <w:b/>
        </w:rPr>
        <w:t xml:space="preserve">User </w:t>
      </w:r>
      <w:r w:rsidRPr="006A6A9C">
        <w:rPr>
          <w:rFonts w:ascii="Arial" w:hAnsi="Arial"/>
        </w:rPr>
        <w:t xml:space="preserve">for </w:t>
      </w:r>
      <w:r w:rsidRPr="006A6A9C">
        <w:rPr>
          <w:rFonts w:ascii="Arial" w:hAnsi="Arial"/>
          <w:b/>
        </w:rPr>
        <w:t>Transmission Network Use of System Charges</w:t>
      </w:r>
      <w:r w:rsidRPr="006A6A9C">
        <w:rPr>
          <w:rFonts w:ascii="Arial" w:hAnsi="Arial"/>
        </w:rPr>
        <w:t xml:space="preserve"> calculated on the basis of </w:t>
      </w:r>
      <w:r w:rsidRPr="006A6A9C">
        <w:rPr>
          <w:rFonts w:ascii="Arial" w:hAnsi="Arial"/>
          <w:b/>
        </w:rPr>
        <w:t>The Company</w:t>
      </w:r>
      <w:r w:rsidRPr="006A6A9C">
        <w:rPr>
          <w:rFonts w:ascii="Arial" w:hAnsi="Arial"/>
        </w:rPr>
        <w:t xml:space="preserve"> forecast </w:t>
      </w:r>
      <w:r w:rsidRPr="006A6A9C">
        <w:rPr>
          <w:rFonts w:ascii="Arial" w:hAnsi="Arial"/>
          <w:b/>
        </w:rPr>
        <w:t>Demand</w:t>
      </w:r>
      <w:r w:rsidRPr="006A6A9C">
        <w:rPr>
          <w:rFonts w:ascii="Arial" w:hAnsi="Arial"/>
        </w:rPr>
        <w:t>.</w:t>
      </w:r>
    </w:p>
    <w:p w14:paraId="2AAC5EB8" w14:textId="77777777" w:rsidR="00C0459C" w:rsidRPr="006A6A9C" w:rsidRDefault="00C0459C" w:rsidP="00C0459C">
      <w:pPr>
        <w:ind w:left="1702" w:hanging="851"/>
        <w:jc w:val="both"/>
        <w:outlineLvl w:val="3"/>
        <w:rPr>
          <w:rFonts w:ascii="Arial" w:hAnsi="Arial" w:cs="Arial"/>
        </w:rPr>
      </w:pPr>
    </w:p>
    <w:p w14:paraId="31BA8892" w14:textId="6039A1DC" w:rsidR="00C0459C" w:rsidRPr="006A6A9C" w:rsidRDefault="00C0459C" w:rsidP="00C0459C">
      <w:pPr>
        <w:numPr>
          <w:ilvl w:val="2"/>
          <w:numId w:val="4"/>
        </w:numPr>
        <w:tabs>
          <w:tab w:val="num" w:pos="-1276"/>
        </w:tabs>
        <w:spacing w:after="240"/>
        <w:ind w:left="1701" w:hanging="851"/>
        <w:jc w:val="both"/>
        <w:outlineLvl w:val="3"/>
        <w:rPr>
          <w:rFonts w:ascii="Arial" w:hAnsi="Arial" w:cs="Arial"/>
        </w:rPr>
      </w:pPr>
      <w:r w:rsidRPr="006A6A9C">
        <w:rPr>
          <w:rFonts w:ascii="Arial" w:hAnsi="Arial" w:cs="Arial"/>
        </w:rPr>
        <w:t xml:space="preserve">  Any dispute regarding a </w:t>
      </w:r>
      <w:r w:rsidRPr="006A6A9C">
        <w:rPr>
          <w:rFonts w:ascii="Arial" w:hAnsi="Arial" w:cs="Arial"/>
          <w:b/>
        </w:rPr>
        <w:t xml:space="preserve">Demand Forecast, </w:t>
      </w:r>
      <w:r w:rsidRPr="006A6A9C">
        <w:rPr>
          <w:rFonts w:ascii="Arial" w:hAnsi="Arial" w:cs="Arial"/>
        </w:rPr>
        <w:t>or</w:t>
      </w:r>
      <w:r w:rsidRPr="006A6A9C">
        <w:rPr>
          <w:rFonts w:ascii="Arial" w:hAnsi="Arial" w:cs="Arial"/>
          <w:b/>
        </w:rPr>
        <w:t xml:space="preserve"> FDSC Forecast </w:t>
      </w:r>
      <w:r w:rsidRPr="006A6A9C">
        <w:rPr>
          <w:rFonts w:ascii="Arial" w:hAnsi="Arial" w:cs="Arial"/>
        </w:rPr>
        <w:t>or</w:t>
      </w:r>
      <w:r w:rsidRPr="006A6A9C">
        <w:rPr>
          <w:rFonts w:ascii="Arial" w:hAnsi="Arial" w:cs="Arial"/>
          <w:b/>
        </w:rPr>
        <w:t xml:space="preserve"> Unmetered Supply Volume Forecast </w:t>
      </w:r>
      <w:r w:rsidRPr="006A6A9C">
        <w:rPr>
          <w:rFonts w:ascii="Arial" w:hAnsi="Arial" w:cs="Arial"/>
        </w:rPr>
        <w:t xml:space="preserve">or the resulting </w:t>
      </w:r>
      <w:r w:rsidRPr="006A6A9C">
        <w:rPr>
          <w:rFonts w:ascii="Arial" w:hAnsi="Arial" w:cs="Arial"/>
          <w:b/>
        </w:rPr>
        <w:t xml:space="preserve">Transmission Network Use of System Charges </w:t>
      </w:r>
      <w:r w:rsidRPr="006A6A9C">
        <w:rPr>
          <w:rFonts w:ascii="Arial" w:hAnsi="Arial" w:cs="Arial"/>
        </w:rPr>
        <w:t xml:space="preserve">shall be a </w:t>
      </w:r>
      <w:r w:rsidRPr="006A6A9C">
        <w:rPr>
          <w:rFonts w:ascii="Arial" w:hAnsi="Arial" w:cs="Arial"/>
          <w:b/>
        </w:rPr>
        <w:t>Charging Dispute</w:t>
      </w:r>
      <w:r w:rsidRPr="006A6A9C">
        <w:rPr>
          <w:rFonts w:ascii="Arial" w:hAnsi="Arial" w:cs="Arial"/>
        </w:rPr>
        <w:t>.</w:t>
      </w:r>
    </w:p>
    <w:p w14:paraId="372E9FB0" w14:textId="77777777" w:rsidR="00B24C90" w:rsidRPr="006A6A9C" w:rsidRDefault="00B24C90" w:rsidP="00B72779">
      <w:pPr>
        <w:pStyle w:val="Heading3"/>
        <w:numPr>
          <w:ilvl w:val="1"/>
          <w:numId w:val="4"/>
        </w:numPr>
        <w:tabs>
          <w:tab w:val="clear" w:pos="785"/>
          <w:tab w:val="num" w:pos="851"/>
        </w:tabs>
        <w:ind w:left="851" w:hanging="851"/>
        <w:rPr>
          <w:rFonts w:ascii="Arial" w:hAnsi="Arial"/>
          <w:b/>
        </w:rPr>
      </w:pPr>
      <w:r w:rsidRPr="006A6A9C">
        <w:rPr>
          <w:rFonts w:ascii="Arial" w:hAnsi="Arial"/>
          <w:b/>
        </w:rPr>
        <w:t>RECONCILIATION STATEMENTS</w:t>
      </w:r>
    </w:p>
    <w:p w14:paraId="12B0FF41" w14:textId="77777777" w:rsidR="00B24C90" w:rsidRPr="006A6A9C" w:rsidRDefault="00B24C90">
      <w:pPr>
        <w:pStyle w:val="Heading4"/>
        <w:keepNext/>
        <w:numPr>
          <w:ilvl w:val="0"/>
          <w:numId w:val="0"/>
        </w:numPr>
        <w:ind w:left="1702"/>
        <w:rPr>
          <w:rFonts w:ascii="Arial" w:hAnsi="Arial"/>
          <w:u w:val="single"/>
        </w:rPr>
      </w:pPr>
      <w:r w:rsidRPr="006A6A9C">
        <w:rPr>
          <w:rFonts w:ascii="Arial" w:hAnsi="Arial"/>
          <w:u w:val="single"/>
        </w:rPr>
        <w:t>Calculation of Initial Reconciliation</w:t>
      </w:r>
    </w:p>
    <w:p w14:paraId="2B3D0BB3" w14:textId="7356B390" w:rsidR="00B24C90" w:rsidRPr="006A6A9C" w:rsidRDefault="00B24C90">
      <w:pPr>
        <w:pStyle w:val="Heading4"/>
        <w:keepNext/>
        <w:numPr>
          <w:ilvl w:val="0"/>
          <w:numId w:val="0"/>
        </w:numPr>
        <w:ind w:left="1702" w:hanging="851"/>
        <w:jc w:val="both"/>
        <w:rPr>
          <w:rFonts w:ascii="Arial" w:hAnsi="Arial"/>
        </w:rPr>
      </w:pPr>
      <w:r w:rsidRPr="006A6A9C">
        <w:rPr>
          <w:rFonts w:ascii="Arial" w:hAnsi="Arial"/>
        </w:rPr>
        <w:t>3.13.1</w:t>
      </w:r>
      <w:r w:rsidRPr="006A6A9C">
        <w:rPr>
          <w:rFonts w:ascii="Arial" w:hAnsi="Arial"/>
        </w:rPr>
        <w:tab/>
      </w:r>
      <w:r w:rsidR="00A9318C" w:rsidRPr="006A6A9C">
        <w:rPr>
          <w:rFonts w:ascii="Arial" w:hAnsi="Arial" w:cs="Arial"/>
        </w:rPr>
        <w:t xml:space="preserve">On or before 30 June in each </w:t>
      </w:r>
      <w:r w:rsidR="00A9318C" w:rsidRPr="006A6A9C">
        <w:rPr>
          <w:rFonts w:ascii="Arial" w:hAnsi="Arial" w:cs="Arial"/>
          <w:b/>
        </w:rPr>
        <w:t>Financial Year</w:t>
      </w:r>
      <w:r w:rsidR="00A9318C" w:rsidRPr="006A6A9C">
        <w:rPr>
          <w:rFonts w:ascii="Arial" w:hAnsi="Arial" w:cs="Arial"/>
        </w:rPr>
        <w:t xml:space="preserve">, </w:t>
      </w:r>
      <w:r w:rsidR="00A9318C" w:rsidRPr="006A6A9C">
        <w:rPr>
          <w:rFonts w:ascii="Arial" w:hAnsi="Arial" w:cs="Arial"/>
          <w:b/>
        </w:rPr>
        <w:t>The Company</w:t>
      </w:r>
      <w:r w:rsidR="00A9318C" w:rsidRPr="006A6A9C">
        <w:rPr>
          <w:rFonts w:ascii="Arial" w:hAnsi="Arial" w:cs="Arial"/>
        </w:rPr>
        <w:t xml:space="preserve"> shall promptly calculate in accordance with the </w:t>
      </w:r>
      <w:r w:rsidR="00A9318C" w:rsidRPr="006A6A9C">
        <w:rPr>
          <w:rFonts w:ascii="Arial" w:hAnsi="Arial" w:cs="Arial"/>
          <w:b/>
        </w:rPr>
        <w:t>Statement of the Use of System Charging Methodology</w:t>
      </w:r>
      <w:r w:rsidR="00A9318C" w:rsidRPr="006A6A9C">
        <w:rPr>
          <w:rFonts w:ascii="Arial" w:hAnsi="Arial" w:cs="Arial"/>
        </w:rPr>
        <w:t xml:space="preserve"> and the </w:t>
      </w:r>
      <w:r w:rsidR="00A9318C" w:rsidRPr="006A6A9C">
        <w:rPr>
          <w:rFonts w:ascii="Arial" w:hAnsi="Arial" w:cs="Arial"/>
          <w:b/>
        </w:rPr>
        <w:t>Statement of Use of System Charges</w:t>
      </w:r>
      <w:r w:rsidR="00A9318C" w:rsidRPr="006A6A9C">
        <w:rPr>
          <w:rFonts w:ascii="Arial" w:hAnsi="Arial" w:cs="Arial"/>
        </w:rPr>
        <w:t xml:space="preserve"> the </w:t>
      </w:r>
      <w:r w:rsidR="00A9318C" w:rsidRPr="006A6A9C">
        <w:rPr>
          <w:rFonts w:ascii="Arial" w:hAnsi="Arial" w:cs="Arial"/>
          <w:b/>
        </w:rPr>
        <w:t>Demand</w:t>
      </w:r>
      <w:r w:rsidR="00A9318C" w:rsidRPr="006A6A9C">
        <w:rPr>
          <w:rFonts w:ascii="Arial" w:hAnsi="Arial" w:cs="Arial"/>
        </w:rPr>
        <w:t xml:space="preserve"> related, </w:t>
      </w:r>
      <w:r w:rsidR="00A9318C" w:rsidRPr="006A6A9C">
        <w:rPr>
          <w:rFonts w:ascii="Arial" w:hAnsi="Arial" w:cs="Arial"/>
          <w:b/>
          <w:bCs/>
        </w:rPr>
        <w:t xml:space="preserve">FDSC </w:t>
      </w:r>
      <w:r w:rsidR="00A9318C" w:rsidRPr="006A6A9C">
        <w:rPr>
          <w:rFonts w:ascii="Arial" w:hAnsi="Arial" w:cs="Arial"/>
        </w:rPr>
        <w:t xml:space="preserve">related, </w:t>
      </w:r>
      <w:r w:rsidR="00A9318C" w:rsidRPr="006A6A9C">
        <w:rPr>
          <w:rFonts w:ascii="Arial" w:hAnsi="Arial" w:cs="Arial"/>
          <w:b/>
          <w:bCs/>
        </w:rPr>
        <w:t>Unmetered Supply Volume</w:t>
      </w:r>
      <w:r w:rsidR="00A9318C" w:rsidRPr="006A6A9C" w:rsidDel="00896559">
        <w:rPr>
          <w:rFonts w:ascii="Arial" w:hAnsi="Arial" w:cs="Arial"/>
          <w:b/>
          <w:bCs/>
        </w:rPr>
        <w:t xml:space="preserve"> </w:t>
      </w:r>
      <w:r w:rsidR="00A9318C" w:rsidRPr="006A6A9C">
        <w:rPr>
          <w:rFonts w:ascii="Arial" w:hAnsi="Arial" w:cs="Arial"/>
        </w:rPr>
        <w:t xml:space="preserve">related or generation related </w:t>
      </w:r>
      <w:r w:rsidR="00A9318C" w:rsidRPr="006A6A9C">
        <w:rPr>
          <w:rFonts w:ascii="Arial" w:hAnsi="Arial" w:cs="Arial"/>
          <w:b/>
        </w:rPr>
        <w:t>Transmission Network Use of System Charges</w:t>
      </w:r>
      <w:r w:rsidR="00A9318C" w:rsidRPr="006A6A9C">
        <w:rPr>
          <w:rFonts w:ascii="Arial" w:hAnsi="Arial" w:cs="Arial"/>
        </w:rPr>
        <w:t xml:space="preserve"> (as the case may be) that would have been payable by the </w:t>
      </w:r>
      <w:r w:rsidR="00A9318C" w:rsidRPr="006A6A9C">
        <w:rPr>
          <w:rFonts w:ascii="Arial" w:hAnsi="Arial" w:cs="Arial"/>
          <w:b/>
        </w:rPr>
        <w:t>User</w:t>
      </w:r>
      <w:r w:rsidR="00A9318C" w:rsidRPr="006A6A9C">
        <w:rPr>
          <w:rFonts w:ascii="Arial" w:hAnsi="Arial" w:cs="Arial"/>
        </w:rPr>
        <w:t xml:space="preserve"> during each month during the preceding </w:t>
      </w:r>
      <w:r w:rsidR="00A9318C" w:rsidRPr="006A6A9C">
        <w:rPr>
          <w:rFonts w:ascii="Arial" w:hAnsi="Arial" w:cs="Arial"/>
          <w:b/>
        </w:rPr>
        <w:t>Financial Year</w:t>
      </w:r>
      <w:r w:rsidR="00A9318C" w:rsidRPr="006A6A9C">
        <w:rPr>
          <w:rFonts w:ascii="Arial" w:hAnsi="Arial" w:cs="Arial"/>
        </w:rPr>
        <w:t xml:space="preserve"> (</w:t>
      </w:r>
      <w:r w:rsidR="00A9318C" w:rsidRPr="006A6A9C">
        <w:rPr>
          <w:rFonts w:ascii="Arial" w:hAnsi="Arial" w:cs="Arial"/>
          <w:b/>
        </w:rPr>
        <w:t>Actual Amount</w:t>
      </w:r>
      <w:r w:rsidR="00A9318C" w:rsidRPr="006A6A9C">
        <w:rPr>
          <w:rFonts w:ascii="Arial" w:hAnsi="Arial" w:cs="Arial"/>
        </w:rPr>
        <w:t xml:space="preserve">). </w:t>
      </w:r>
      <w:r w:rsidR="00A9318C" w:rsidRPr="006A6A9C">
        <w:rPr>
          <w:rFonts w:ascii="Arial" w:hAnsi="Arial" w:cs="Arial"/>
          <w:b/>
        </w:rPr>
        <w:t>The Company</w:t>
      </w:r>
      <w:r w:rsidR="00A9318C" w:rsidRPr="006A6A9C">
        <w:rPr>
          <w:rFonts w:ascii="Arial" w:hAnsi="Arial" w:cs="Arial"/>
        </w:rPr>
        <w:t xml:space="preserve"> shall then compare the </w:t>
      </w:r>
      <w:r w:rsidR="00A9318C" w:rsidRPr="006A6A9C">
        <w:rPr>
          <w:rFonts w:ascii="Arial" w:hAnsi="Arial" w:cs="Arial"/>
          <w:b/>
        </w:rPr>
        <w:t>Actual Amount</w:t>
      </w:r>
      <w:r w:rsidR="00A9318C" w:rsidRPr="006A6A9C">
        <w:rPr>
          <w:rFonts w:ascii="Arial" w:hAnsi="Arial" w:cs="Arial"/>
        </w:rPr>
        <w:t xml:space="preserve"> with the amount of </w:t>
      </w:r>
      <w:r w:rsidR="00A9318C" w:rsidRPr="006A6A9C">
        <w:rPr>
          <w:rFonts w:ascii="Arial" w:hAnsi="Arial" w:cs="Arial"/>
          <w:b/>
        </w:rPr>
        <w:t>Demand</w:t>
      </w:r>
      <w:r w:rsidR="00A9318C" w:rsidRPr="006A6A9C">
        <w:rPr>
          <w:rFonts w:ascii="Arial" w:hAnsi="Arial" w:cs="Arial"/>
        </w:rPr>
        <w:t xml:space="preserve"> related, </w:t>
      </w:r>
      <w:r w:rsidR="00A9318C" w:rsidRPr="006A6A9C">
        <w:rPr>
          <w:rFonts w:ascii="Arial" w:hAnsi="Arial" w:cs="Arial"/>
          <w:b/>
          <w:bCs/>
        </w:rPr>
        <w:t xml:space="preserve">FDSC </w:t>
      </w:r>
      <w:r w:rsidR="00A9318C" w:rsidRPr="006A6A9C">
        <w:rPr>
          <w:rFonts w:ascii="Arial" w:hAnsi="Arial" w:cs="Arial"/>
        </w:rPr>
        <w:t xml:space="preserve">related, </w:t>
      </w:r>
      <w:r w:rsidR="00A9318C" w:rsidRPr="006A6A9C">
        <w:rPr>
          <w:rFonts w:ascii="Arial" w:hAnsi="Arial" w:cs="Arial"/>
          <w:b/>
          <w:bCs/>
        </w:rPr>
        <w:t>Unmetered Supply Volume</w:t>
      </w:r>
      <w:r w:rsidR="00A9318C" w:rsidRPr="006A6A9C" w:rsidDel="00896559">
        <w:rPr>
          <w:rFonts w:ascii="Arial" w:hAnsi="Arial" w:cs="Arial"/>
          <w:b/>
          <w:bCs/>
        </w:rPr>
        <w:t xml:space="preserve"> </w:t>
      </w:r>
      <w:r w:rsidR="00A9318C" w:rsidRPr="006A6A9C">
        <w:rPr>
          <w:rFonts w:ascii="Arial" w:hAnsi="Arial" w:cs="Arial"/>
        </w:rPr>
        <w:t xml:space="preserve">related or generation related </w:t>
      </w:r>
      <w:r w:rsidR="00A9318C" w:rsidRPr="006A6A9C">
        <w:rPr>
          <w:rFonts w:ascii="Arial" w:hAnsi="Arial" w:cs="Arial"/>
          <w:b/>
        </w:rPr>
        <w:t>Transmission Network Use of System Charges</w:t>
      </w:r>
      <w:r w:rsidR="00A9318C" w:rsidRPr="006A6A9C">
        <w:rPr>
          <w:rFonts w:ascii="Arial" w:hAnsi="Arial" w:cs="Arial"/>
        </w:rPr>
        <w:t xml:space="preserve"> (as the case may be) paid each month during the preceding </w:t>
      </w:r>
      <w:r w:rsidR="00A9318C" w:rsidRPr="006A6A9C">
        <w:rPr>
          <w:rFonts w:ascii="Arial" w:hAnsi="Arial" w:cs="Arial"/>
          <w:b/>
        </w:rPr>
        <w:t>Financial Year</w:t>
      </w:r>
      <w:r w:rsidR="00A9318C" w:rsidRPr="006A6A9C">
        <w:rPr>
          <w:rFonts w:ascii="Arial" w:hAnsi="Arial" w:cs="Arial"/>
        </w:rPr>
        <w:t xml:space="preserve"> by the </w:t>
      </w:r>
      <w:r w:rsidR="00A9318C" w:rsidRPr="006A6A9C">
        <w:rPr>
          <w:rFonts w:ascii="Arial" w:hAnsi="Arial" w:cs="Arial"/>
          <w:b/>
        </w:rPr>
        <w:t>User</w:t>
      </w:r>
      <w:r w:rsidR="00A9318C" w:rsidRPr="006A6A9C">
        <w:rPr>
          <w:rFonts w:ascii="Arial" w:hAnsi="Arial" w:cs="Arial"/>
        </w:rPr>
        <w:t xml:space="preserve"> (the “</w:t>
      </w:r>
      <w:r w:rsidR="00A9318C" w:rsidRPr="006A6A9C">
        <w:rPr>
          <w:rFonts w:ascii="Arial" w:hAnsi="Arial" w:cs="Arial"/>
          <w:b/>
        </w:rPr>
        <w:t>Notional Amount</w:t>
      </w:r>
      <w:r w:rsidR="00A9318C" w:rsidRPr="006A6A9C">
        <w:rPr>
          <w:rFonts w:ascii="Arial" w:hAnsi="Arial" w:cs="Arial"/>
        </w:rPr>
        <w:t>”).</w:t>
      </w:r>
    </w:p>
    <w:p w14:paraId="5FF69683" w14:textId="77777777" w:rsidR="00B24C90" w:rsidRPr="006A6A9C" w:rsidRDefault="00B24C90">
      <w:pPr>
        <w:ind w:left="851" w:firstLine="851"/>
        <w:jc w:val="both"/>
        <w:rPr>
          <w:rFonts w:ascii="Arial" w:hAnsi="Arial"/>
          <w:u w:val="single"/>
        </w:rPr>
      </w:pPr>
      <w:r w:rsidRPr="006A6A9C">
        <w:rPr>
          <w:rFonts w:ascii="Arial" w:hAnsi="Arial"/>
          <w:u w:val="single"/>
        </w:rPr>
        <w:t>Generation Reconciliation</w:t>
      </w:r>
    </w:p>
    <w:p w14:paraId="11F8FA2E" w14:textId="77777777" w:rsidR="00B24C90" w:rsidRPr="006A6A9C" w:rsidRDefault="00B24C90">
      <w:pPr>
        <w:ind w:left="851" w:firstLine="851"/>
        <w:jc w:val="both"/>
        <w:rPr>
          <w:rFonts w:ascii="Arial" w:hAnsi="Arial"/>
          <w:u w:val="single"/>
        </w:rPr>
      </w:pPr>
    </w:p>
    <w:p w14:paraId="17A28158" w14:textId="77777777" w:rsidR="00B24C90" w:rsidRPr="006A6A9C" w:rsidRDefault="00B24C90">
      <w:pPr>
        <w:ind w:left="1690" w:hanging="835"/>
        <w:jc w:val="both"/>
        <w:rPr>
          <w:rFonts w:ascii="Arial" w:hAnsi="Arial"/>
        </w:rPr>
      </w:pPr>
      <w:r w:rsidRPr="006A6A9C">
        <w:rPr>
          <w:rFonts w:ascii="Arial" w:hAnsi="Arial"/>
        </w:rPr>
        <w:t>3.13.2</w:t>
      </w:r>
      <w:r w:rsidRPr="006A6A9C">
        <w:rPr>
          <w:rFonts w:ascii="Arial" w:hAnsi="Arial"/>
        </w:rPr>
        <w:tab/>
        <w:t xml:space="preserve">As soon as reasonably practicable and in any event by 30 April in each </w:t>
      </w:r>
      <w:r w:rsidRPr="006A6A9C">
        <w:rPr>
          <w:rFonts w:ascii="Arial" w:hAnsi="Arial"/>
          <w:b/>
        </w:rPr>
        <w:t>Financial Year The Company</w:t>
      </w:r>
      <w:r w:rsidRPr="006A6A9C">
        <w:rPr>
          <w:rFonts w:ascii="Arial" w:hAnsi="Arial"/>
        </w:rPr>
        <w:t xml:space="preserve"> shall prepare a generation reconciliation statement (the “</w:t>
      </w:r>
      <w:r w:rsidRPr="006A6A9C">
        <w:rPr>
          <w:rFonts w:ascii="Arial" w:hAnsi="Arial"/>
          <w:b/>
        </w:rPr>
        <w:t>Generation Reconciliation</w:t>
      </w:r>
      <w:r w:rsidRPr="006A6A9C">
        <w:rPr>
          <w:rFonts w:ascii="Arial" w:hAnsi="Arial"/>
        </w:rPr>
        <w:t xml:space="preserve"> </w:t>
      </w:r>
      <w:r w:rsidRPr="006A6A9C">
        <w:rPr>
          <w:rFonts w:ascii="Arial" w:hAnsi="Arial"/>
          <w:b/>
        </w:rPr>
        <w:t>Statement</w:t>
      </w:r>
      <w:r w:rsidRPr="006A6A9C">
        <w:rPr>
          <w:rFonts w:ascii="Arial" w:hAnsi="Arial"/>
        </w:rPr>
        <w:t xml:space="preserve">”) in respect of generation related </w:t>
      </w:r>
      <w:r w:rsidRPr="006A6A9C">
        <w:rPr>
          <w:rFonts w:ascii="Arial" w:hAnsi="Arial"/>
          <w:b/>
        </w:rPr>
        <w:t>Transmission Network Use of System Charges</w:t>
      </w:r>
      <w:r w:rsidRPr="006A6A9C">
        <w:rPr>
          <w:rFonts w:ascii="Arial" w:hAnsi="Arial"/>
        </w:rPr>
        <w:t xml:space="preserve"> and send it to the </w:t>
      </w:r>
      <w:r w:rsidRPr="006A6A9C">
        <w:rPr>
          <w:rFonts w:ascii="Arial" w:hAnsi="Arial"/>
          <w:b/>
        </w:rPr>
        <w:t>User</w:t>
      </w:r>
      <w:r w:rsidRPr="006A6A9C">
        <w:rPr>
          <w:rFonts w:ascii="Arial" w:hAnsi="Arial"/>
        </w:rPr>
        <w:t xml:space="preserve">. Such statement shall specify the </w:t>
      </w:r>
      <w:r w:rsidRPr="006A6A9C">
        <w:rPr>
          <w:rFonts w:ascii="Arial" w:hAnsi="Arial"/>
          <w:b/>
        </w:rPr>
        <w:t>Actual Amount</w:t>
      </w:r>
      <w:r w:rsidRPr="006A6A9C">
        <w:rPr>
          <w:rFonts w:ascii="Arial" w:hAnsi="Arial"/>
        </w:rPr>
        <w:t xml:space="preserve"> and the </w:t>
      </w:r>
      <w:r w:rsidRPr="006A6A9C">
        <w:rPr>
          <w:rFonts w:ascii="Arial" w:hAnsi="Arial"/>
          <w:b/>
        </w:rPr>
        <w:t>Notional Amount</w:t>
      </w:r>
      <w:r w:rsidRPr="006A6A9C">
        <w:rPr>
          <w:rFonts w:ascii="Arial" w:hAnsi="Arial"/>
        </w:rPr>
        <w:t xml:space="preserve"> of generation related </w:t>
      </w:r>
      <w:r w:rsidRPr="006A6A9C">
        <w:rPr>
          <w:rFonts w:ascii="Arial" w:hAnsi="Arial"/>
          <w:b/>
        </w:rPr>
        <w:t xml:space="preserve">Transmission Network Use of System Charges </w:t>
      </w:r>
      <w:r w:rsidRPr="006A6A9C">
        <w:rPr>
          <w:rFonts w:ascii="Arial" w:hAnsi="Arial"/>
        </w:rPr>
        <w:t xml:space="preserve">for each month during the relevant </w:t>
      </w:r>
      <w:r w:rsidRPr="006A6A9C">
        <w:rPr>
          <w:rFonts w:ascii="Arial" w:hAnsi="Arial"/>
          <w:b/>
        </w:rPr>
        <w:t>Financial Year</w:t>
      </w:r>
      <w:r w:rsidRPr="006A6A9C">
        <w:rPr>
          <w:rFonts w:ascii="Arial" w:hAnsi="Arial"/>
        </w:rPr>
        <w:t xml:space="preserve"> and, in reasonable detail, the information from which such amounts were derived and the manner in which they were calculated.</w:t>
      </w:r>
    </w:p>
    <w:p w14:paraId="5048BD26" w14:textId="77777777" w:rsidR="00B24C90" w:rsidRPr="006A6A9C" w:rsidRDefault="00B24C90">
      <w:pPr>
        <w:ind w:left="1690" w:hanging="835"/>
        <w:jc w:val="both"/>
      </w:pPr>
    </w:p>
    <w:p w14:paraId="118D2CC8" w14:textId="77777777" w:rsidR="00B24C90" w:rsidRPr="006A6A9C" w:rsidRDefault="00B24C90">
      <w:pPr>
        <w:pStyle w:val="Heading4"/>
        <w:numPr>
          <w:ilvl w:val="0"/>
          <w:numId w:val="0"/>
        </w:numPr>
        <w:ind w:left="1690" w:hanging="839"/>
        <w:jc w:val="both"/>
        <w:rPr>
          <w:rFonts w:ascii="Arial" w:hAnsi="Arial"/>
        </w:rPr>
      </w:pPr>
      <w:r w:rsidRPr="006A6A9C">
        <w:rPr>
          <w:rFonts w:ascii="Arial" w:hAnsi="Arial"/>
        </w:rPr>
        <w:t>3.13.3</w:t>
      </w:r>
      <w:r w:rsidRPr="006A6A9C">
        <w:rPr>
          <w:rFonts w:ascii="Arial" w:hAnsi="Arial"/>
        </w:rPr>
        <w:tab/>
        <w:t xml:space="preserve">Together with the </w:t>
      </w:r>
      <w:r w:rsidRPr="006A6A9C">
        <w:rPr>
          <w:rFonts w:ascii="Arial" w:hAnsi="Arial"/>
          <w:b/>
        </w:rPr>
        <w:t>Generation 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sums shown by the </w:t>
      </w:r>
      <w:r w:rsidRPr="006A6A9C">
        <w:rPr>
          <w:rFonts w:ascii="Arial" w:hAnsi="Arial"/>
          <w:b/>
        </w:rPr>
        <w:t>Generation Reconciliation 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r w:rsidRPr="006A6A9C">
        <w:rPr>
          <w:rFonts w:ascii="Arial" w:hAnsi="Arial"/>
          <w:b/>
        </w:rPr>
        <w:t xml:space="preserve"> </w:t>
      </w:r>
      <w:r w:rsidRPr="006A6A9C">
        <w:rPr>
          <w:rFonts w:ascii="Arial" w:hAnsi="Arial"/>
        </w:rPr>
        <w:t>below.</w:t>
      </w:r>
    </w:p>
    <w:p w14:paraId="6FFB9D31" w14:textId="77777777" w:rsidR="00B24C90" w:rsidRPr="006A6A9C" w:rsidRDefault="00B24C90">
      <w:pPr>
        <w:pStyle w:val="BodyText"/>
        <w:spacing w:after="120"/>
      </w:pPr>
      <w:r w:rsidRPr="006A6A9C">
        <w:tab/>
      </w:r>
      <w:r w:rsidRPr="006A6A9C">
        <w:tab/>
      </w:r>
      <w:r w:rsidRPr="006A6A9C">
        <w:rPr>
          <w:rFonts w:ascii="Arial" w:hAnsi="Arial"/>
          <w:u w:val="single"/>
        </w:rPr>
        <w:t>Initial</w:t>
      </w:r>
      <w:r w:rsidRPr="006A6A9C">
        <w:rPr>
          <w:rFonts w:ascii="Arial" w:hAnsi="Arial"/>
          <w:b/>
          <w:u w:val="single"/>
        </w:rPr>
        <w:t xml:space="preserve"> </w:t>
      </w:r>
      <w:r w:rsidRPr="006A6A9C">
        <w:rPr>
          <w:rFonts w:ascii="Arial" w:hAnsi="Arial"/>
          <w:u w:val="single"/>
        </w:rPr>
        <w:t>Demand</w:t>
      </w:r>
      <w:r w:rsidRPr="006A6A9C">
        <w:rPr>
          <w:rFonts w:ascii="Arial" w:hAnsi="Arial"/>
          <w:b/>
          <w:u w:val="single"/>
        </w:rPr>
        <w:t xml:space="preserve"> </w:t>
      </w:r>
      <w:r w:rsidRPr="006A6A9C">
        <w:rPr>
          <w:rFonts w:ascii="Arial" w:hAnsi="Arial"/>
          <w:u w:val="single"/>
        </w:rPr>
        <w:t>Reconciliation</w:t>
      </w:r>
      <w:r w:rsidRPr="006A6A9C">
        <w:rPr>
          <w:rFonts w:ascii="Arial" w:hAnsi="Arial"/>
          <w:b/>
          <w:u w:val="single"/>
        </w:rPr>
        <w:t xml:space="preserve"> </w:t>
      </w:r>
      <w:r w:rsidRPr="006A6A9C">
        <w:rPr>
          <w:rFonts w:ascii="Arial" w:hAnsi="Arial"/>
          <w:u w:val="single"/>
        </w:rPr>
        <w:t>Statement</w:t>
      </w:r>
    </w:p>
    <w:p w14:paraId="22CA44E8" w14:textId="42C97420" w:rsidR="00B24C90" w:rsidRPr="006A6A9C" w:rsidRDefault="00B24C90">
      <w:pPr>
        <w:pStyle w:val="Heading4"/>
        <w:numPr>
          <w:ilvl w:val="0"/>
          <w:numId w:val="0"/>
        </w:numPr>
        <w:ind w:left="1701" w:hanging="851"/>
        <w:jc w:val="both"/>
        <w:rPr>
          <w:rFonts w:ascii="Arial" w:hAnsi="Arial"/>
        </w:rPr>
      </w:pPr>
      <w:r w:rsidRPr="006A6A9C">
        <w:rPr>
          <w:rFonts w:ascii="Arial" w:hAnsi="Arial"/>
        </w:rPr>
        <w:t>3.13.4</w:t>
      </w:r>
      <w:r w:rsidRPr="006A6A9C">
        <w:rPr>
          <w:rFonts w:ascii="Arial" w:hAnsi="Arial"/>
        </w:rPr>
        <w:tab/>
      </w:r>
      <w:r w:rsidR="002C52D2" w:rsidRPr="006A6A9C">
        <w:rPr>
          <w:rFonts w:ascii="Arial" w:hAnsi="Arial" w:cs="Arial"/>
        </w:rPr>
        <w:t>As soon as reasonably practicable and in any event by 30 June in each</w:t>
      </w:r>
      <w:r w:rsidR="002C52D2" w:rsidRPr="006A6A9C">
        <w:rPr>
          <w:rFonts w:ascii="Arial" w:hAnsi="Arial" w:cs="Arial"/>
          <w:b/>
        </w:rPr>
        <w:t xml:space="preserve"> Financial Year The Company </w:t>
      </w:r>
      <w:r w:rsidR="002C52D2" w:rsidRPr="006A6A9C">
        <w:rPr>
          <w:rFonts w:ascii="Arial" w:hAnsi="Arial" w:cs="Arial"/>
        </w:rPr>
        <w:t>shall</w:t>
      </w:r>
      <w:r w:rsidR="002C52D2" w:rsidRPr="006A6A9C">
        <w:rPr>
          <w:rFonts w:ascii="Arial" w:hAnsi="Arial" w:cs="Arial"/>
          <w:b/>
        </w:rPr>
        <w:t xml:space="preserve"> </w:t>
      </w:r>
      <w:r w:rsidR="002C52D2" w:rsidRPr="006A6A9C">
        <w:rPr>
          <w:rFonts w:ascii="Arial" w:hAnsi="Arial" w:cs="Arial"/>
        </w:rPr>
        <w:t>then prepare an initial</w:t>
      </w:r>
      <w:r w:rsidR="002C52D2" w:rsidRPr="006A6A9C">
        <w:rPr>
          <w:rFonts w:ascii="Arial" w:hAnsi="Arial" w:cs="Arial"/>
          <w:b/>
        </w:rPr>
        <w:t xml:space="preserve"> Demand </w:t>
      </w:r>
      <w:r w:rsidR="002C52D2" w:rsidRPr="006A6A9C">
        <w:rPr>
          <w:rFonts w:ascii="Arial" w:hAnsi="Arial" w:cs="Arial"/>
        </w:rPr>
        <w:t>reconciliation statement (the “</w:t>
      </w:r>
      <w:r w:rsidR="002C52D2" w:rsidRPr="006A6A9C">
        <w:rPr>
          <w:rFonts w:ascii="Arial" w:hAnsi="Arial" w:cs="Arial"/>
          <w:b/>
        </w:rPr>
        <w:t>Initial Demand Reconciliation Statement”)</w:t>
      </w:r>
      <w:r w:rsidR="002C52D2" w:rsidRPr="006A6A9C">
        <w:rPr>
          <w:rFonts w:ascii="Arial" w:hAnsi="Arial" w:cs="Arial"/>
        </w:rPr>
        <w:t xml:space="preserve"> in respect of</w:t>
      </w:r>
      <w:r w:rsidR="002C52D2" w:rsidRPr="006A6A9C">
        <w:rPr>
          <w:rFonts w:ascii="Arial" w:hAnsi="Arial" w:cs="Arial"/>
          <w:b/>
        </w:rPr>
        <w:t xml:space="preserve"> Demand </w:t>
      </w:r>
      <w:r w:rsidR="002C52D2" w:rsidRPr="006A6A9C">
        <w:rPr>
          <w:rFonts w:ascii="Arial" w:hAnsi="Arial" w:cs="Arial"/>
          <w:bCs/>
        </w:rPr>
        <w:t>and</w:t>
      </w:r>
      <w:r w:rsidR="002C52D2" w:rsidRPr="006A6A9C">
        <w:rPr>
          <w:rFonts w:ascii="Arial" w:hAnsi="Arial" w:cs="Arial"/>
          <w:b/>
        </w:rPr>
        <w:t xml:space="preserve"> FDSC </w:t>
      </w:r>
      <w:r w:rsidR="002C52D2" w:rsidRPr="006A6A9C">
        <w:rPr>
          <w:rFonts w:ascii="Arial" w:hAnsi="Arial" w:cs="Arial"/>
          <w:bCs/>
        </w:rPr>
        <w:t>and</w:t>
      </w:r>
      <w:r w:rsidR="002C52D2" w:rsidRPr="006A6A9C">
        <w:rPr>
          <w:rFonts w:ascii="Arial" w:hAnsi="Arial" w:cs="Arial"/>
          <w:b/>
        </w:rPr>
        <w:t xml:space="preserve"> Unmetered Supply Volume </w:t>
      </w:r>
      <w:r w:rsidR="002C52D2" w:rsidRPr="006A6A9C">
        <w:rPr>
          <w:rFonts w:ascii="Arial" w:hAnsi="Arial" w:cs="Arial"/>
        </w:rPr>
        <w:t xml:space="preserve">related </w:t>
      </w:r>
      <w:r w:rsidR="002C52D2" w:rsidRPr="006A6A9C">
        <w:rPr>
          <w:rFonts w:ascii="Arial" w:hAnsi="Arial" w:cs="Arial"/>
          <w:b/>
        </w:rPr>
        <w:t xml:space="preserve">Transmission Network Use of System Charges </w:t>
      </w:r>
      <w:r w:rsidR="002C52D2" w:rsidRPr="006A6A9C">
        <w:rPr>
          <w:rFonts w:ascii="Arial" w:hAnsi="Arial" w:cs="Arial"/>
        </w:rPr>
        <w:t>and send it to the</w:t>
      </w:r>
      <w:r w:rsidR="002C52D2" w:rsidRPr="006A6A9C">
        <w:rPr>
          <w:rFonts w:ascii="Arial" w:hAnsi="Arial" w:cs="Arial"/>
          <w:b/>
        </w:rPr>
        <w:t xml:space="preserve"> User.</w:t>
      </w:r>
      <w:r w:rsidR="002C52D2" w:rsidRPr="006A6A9C">
        <w:rPr>
          <w:rFonts w:ascii="Arial" w:hAnsi="Arial" w:cs="Arial"/>
        </w:rPr>
        <w:t xml:space="preserve"> Such statement shall specify the </w:t>
      </w:r>
      <w:r w:rsidR="002C52D2" w:rsidRPr="006A6A9C">
        <w:rPr>
          <w:rFonts w:ascii="Arial" w:hAnsi="Arial" w:cs="Arial"/>
          <w:b/>
        </w:rPr>
        <w:t>Actual Amount</w:t>
      </w:r>
      <w:r w:rsidR="002C52D2" w:rsidRPr="006A6A9C">
        <w:rPr>
          <w:rFonts w:ascii="Arial" w:hAnsi="Arial" w:cs="Arial"/>
        </w:rPr>
        <w:t xml:space="preserve"> and the </w:t>
      </w:r>
      <w:r w:rsidR="002C52D2" w:rsidRPr="006A6A9C">
        <w:rPr>
          <w:rFonts w:ascii="Arial" w:hAnsi="Arial" w:cs="Arial"/>
          <w:b/>
        </w:rPr>
        <w:t>Notional Amount</w:t>
      </w:r>
      <w:r w:rsidR="002C52D2" w:rsidRPr="006A6A9C">
        <w:rPr>
          <w:rFonts w:ascii="Arial" w:hAnsi="Arial" w:cs="Arial"/>
        </w:rPr>
        <w:t xml:space="preserve"> of </w:t>
      </w:r>
      <w:r w:rsidR="002C52D2" w:rsidRPr="006A6A9C">
        <w:rPr>
          <w:rFonts w:ascii="Arial" w:hAnsi="Arial" w:cs="Arial"/>
          <w:b/>
        </w:rPr>
        <w:t>Demand</w:t>
      </w:r>
      <w:r w:rsidR="002C52D2" w:rsidRPr="006A6A9C">
        <w:rPr>
          <w:rFonts w:ascii="Arial" w:hAnsi="Arial" w:cs="Arial"/>
        </w:rPr>
        <w:t xml:space="preserve"> and </w:t>
      </w:r>
      <w:r w:rsidR="002C52D2" w:rsidRPr="006A6A9C">
        <w:rPr>
          <w:rFonts w:ascii="Arial" w:hAnsi="Arial" w:cs="Arial"/>
          <w:b/>
          <w:bCs/>
        </w:rPr>
        <w:t xml:space="preserve">FDSC </w:t>
      </w:r>
      <w:r w:rsidR="002C52D2" w:rsidRPr="006A6A9C">
        <w:rPr>
          <w:rFonts w:ascii="Arial" w:hAnsi="Arial" w:cs="Arial"/>
        </w:rPr>
        <w:t>and</w:t>
      </w:r>
      <w:r w:rsidR="002C52D2" w:rsidRPr="006A6A9C">
        <w:rPr>
          <w:rFonts w:ascii="Arial" w:hAnsi="Arial" w:cs="Arial"/>
          <w:b/>
          <w:bCs/>
        </w:rPr>
        <w:t xml:space="preserve"> Unmetered Supply Volume</w:t>
      </w:r>
      <w:r w:rsidR="002C52D2" w:rsidRPr="006A6A9C" w:rsidDel="0044480E">
        <w:rPr>
          <w:rFonts w:ascii="Arial" w:hAnsi="Arial" w:cs="Arial"/>
          <w:b/>
          <w:bCs/>
        </w:rPr>
        <w:t xml:space="preserve"> </w:t>
      </w:r>
      <w:r w:rsidR="002C52D2" w:rsidRPr="006A6A9C">
        <w:rPr>
          <w:rFonts w:ascii="Arial" w:hAnsi="Arial" w:cs="Arial"/>
        </w:rPr>
        <w:t xml:space="preserve">related </w:t>
      </w:r>
      <w:r w:rsidR="002C52D2" w:rsidRPr="006A6A9C">
        <w:rPr>
          <w:rFonts w:ascii="Arial" w:hAnsi="Arial" w:cs="Arial"/>
          <w:b/>
        </w:rPr>
        <w:t>Transmission Network Use of System</w:t>
      </w:r>
      <w:r w:rsidR="002C52D2" w:rsidRPr="006A6A9C">
        <w:rPr>
          <w:rFonts w:ascii="Arial" w:hAnsi="Arial" w:cs="Arial"/>
        </w:rPr>
        <w:t xml:space="preserve"> </w:t>
      </w:r>
      <w:r w:rsidR="002C52D2" w:rsidRPr="006A6A9C">
        <w:rPr>
          <w:rFonts w:ascii="Arial" w:hAnsi="Arial" w:cs="Arial"/>
          <w:b/>
        </w:rPr>
        <w:t>Charges</w:t>
      </w:r>
      <w:r w:rsidR="002C52D2" w:rsidRPr="006A6A9C">
        <w:rPr>
          <w:rFonts w:ascii="Arial" w:hAnsi="Arial" w:cs="Arial"/>
        </w:rPr>
        <w:t xml:space="preserve"> for each month during the relevant </w:t>
      </w:r>
      <w:r w:rsidR="002C52D2" w:rsidRPr="006A6A9C">
        <w:rPr>
          <w:rFonts w:ascii="Arial" w:hAnsi="Arial" w:cs="Arial"/>
          <w:b/>
        </w:rPr>
        <w:t>Financial Year</w:t>
      </w:r>
      <w:r w:rsidR="002C52D2" w:rsidRPr="006A6A9C">
        <w:rPr>
          <w:rFonts w:ascii="Arial" w:hAnsi="Arial" w:cs="Arial"/>
        </w:rPr>
        <w:t xml:space="preserve"> and, in reasonable detail, the information from which such amounts were derived and the manner in which they were calculated.</w:t>
      </w:r>
    </w:p>
    <w:p w14:paraId="44C24588"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3.13.5</w:t>
      </w:r>
      <w:r w:rsidRPr="006A6A9C">
        <w:rPr>
          <w:rFonts w:ascii="Arial" w:hAnsi="Arial"/>
        </w:rPr>
        <w:tab/>
        <w:t xml:space="preserve">Together with the </w:t>
      </w:r>
      <w:r w:rsidRPr="006A6A9C">
        <w:rPr>
          <w:rFonts w:ascii="Arial" w:hAnsi="Arial"/>
          <w:b/>
        </w:rPr>
        <w:t>Initial Demand</w:t>
      </w:r>
      <w:r w:rsidRPr="006A6A9C">
        <w:rPr>
          <w:rFonts w:ascii="Arial" w:hAnsi="Arial"/>
        </w:rPr>
        <w:t xml:space="preserve"> </w:t>
      </w:r>
      <w:r w:rsidRPr="006A6A9C">
        <w:rPr>
          <w:rFonts w:ascii="Arial" w:hAnsi="Arial"/>
          <w:b/>
        </w:rPr>
        <w:t>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 shown by the </w:t>
      </w:r>
      <w:r w:rsidRPr="006A6A9C">
        <w:rPr>
          <w:rFonts w:ascii="Arial" w:hAnsi="Arial"/>
          <w:b/>
        </w:rPr>
        <w:t>Initial</w:t>
      </w:r>
      <w:r w:rsidRPr="006A6A9C">
        <w:rPr>
          <w:rFonts w:ascii="Arial" w:hAnsi="Arial"/>
        </w:rPr>
        <w:t xml:space="preserve"> </w:t>
      </w:r>
      <w:r w:rsidRPr="006A6A9C">
        <w:rPr>
          <w:rFonts w:ascii="Arial" w:hAnsi="Arial"/>
          <w:b/>
        </w:rPr>
        <w:t>Demand Reconciliation 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p>
    <w:p w14:paraId="6BF256A8" w14:textId="77777777" w:rsidR="00B24C90" w:rsidRPr="006A6A9C" w:rsidRDefault="00B24C90">
      <w:pPr>
        <w:pStyle w:val="Heading4"/>
        <w:numPr>
          <w:ilvl w:val="0"/>
          <w:numId w:val="0"/>
        </w:numPr>
        <w:ind w:firstLine="850"/>
        <w:rPr>
          <w:rFonts w:ascii="Arial" w:hAnsi="Arial"/>
        </w:rPr>
      </w:pPr>
      <w:r w:rsidRPr="006A6A9C">
        <w:rPr>
          <w:rFonts w:ascii="Arial" w:hAnsi="Arial"/>
        </w:rPr>
        <w:t>3.13.6</w:t>
      </w:r>
      <w:r w:rsidRPr="006A6A9C">
        <w:rPr>
          <w:rFonts w:ascii="Arial" w:hAnsi="Arial"/>
        </w:rPr>
        <w:tab/>
      </w:r>
      <w:r w:rsidRPr="006A6A9C">
        <w:rPr>
          <w:rFonts w:ascii="Arial" w:hAnsi="Arial"/>
          <w:u w:val="single"/>
        </w:rPr>
        <w:t>General Provisions</w:t>
      </w:r>
    </w:p>
    <w:p w14:paraId="4AF36C95"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(a)</w:t>
      </w:r>
      <w:r w:rsidRPr="006A6A9C">
        <w:rPr>
          <w:rFonts w:ascii="Arial" w:hAnsi="Arial"/>
        </w:rPr>
        <w:tab/>
        <w:t>Invoices issued under paragraphs 3.13.3 and 3.13.5 above and 3.13.8 (b) below shall be payable within 30 days of the date of the invoice.</w:t>
      </w:r>
    </w:p>
    <w:p w14:paraId="77996C36"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Interest on all amounts due under this Paragraph 3.13 shall be payable by the paying </w:t>
      </w:r>
      <w:r w:rsidRPr="006A6A9C">
        <w:rPr>
          <w:rFonts w:ascii="Arial" w:hAnsi="Arial"/>
          <w:b/>
        </w:rPr>
        <w:t>CUSC Party</w:t>
      </w:r>
      <w:r w:rsidRPr="006A6A9C">
        <w:rPr>
          <w:rFonts w:ascii="Arial" w:hAnsi="Arial"/>
        </w:rPr>
        <w:t xml:space="preserve"> to the other on such amounts from the date of payment applicable to the month concerned until the date of actual payment of such amounts and such interest shall be calculated on a daily basis at a rate equal to the </w:t>
      </w:r>
      <w:r w:rsidRPr="006A6A9C">
        <w:rPr>
          <w:rFonts w:ascii="Arial" w:hAnsi="Arial"/>
          <w:b/>
        </w:rPr>
        <w:t>Base Rate</w:t>
      </w:r>
      <w:r w:rsidRPr="006A6A9C">
        <w:rPr>
          <w:rFonts w:ascii="Arial" w:hAnsi="Arial"/>
        </w:rPr>
        <w:t xml:space="preserve"> during such period.</w:t>
      </w:r>
    </w:p>
    <w:p w14:paraId="53D95CE3" w14:textId="77777777" w:rsidR="00B24C90" w:rsidRPr="006A6A9C" w:rsidRDefault="00B24C90">
      <w:pPr>
        <w:pStyle w:val="Heading4"/>
        <w:numPr>
          <w:ilvl w:val="0"/>
          <w:numId w:val="0"/>
        </w:numPr>
        <w:ind w:firstLine="851"/>
        <w:jc w:val="both"/>
        <w:rPr>
          <w:rFonts w:ascii="Arial" w:hAnsi="Arial"/>
        </w:rPr>
      </w:pPr>
      <w:r w:rsidRPr="006A6A9C">
        <w:rPr>
          <w:rFonts w:ascii="Arial" w:hAnsi="Arial"/>
        </w:rPr>
        <w:t>3.13.7</w:t>
      </w:r>
      <w:r w:rsidRPr="006A6A9C">
        <w:rPr>
          <w:rFonts w:ascii="Arial" w:hAnsi="Arial"/>
        </w:rPr>
        <w:tab/>
      </w:r>
      <w:r w:rsidRPr="006A6A9C">
        <w:rPr>
          <w:rFonts w:ascii="Arial" w:hAnsi="Arial"/>
          <w:u w:val="single"/>
        </w:rPr>
        <w:t>Final Reconciliation Statement</w:t>
      </w:r>
    </w:p>
    <w:p w14:paraId="54CD4150" w14:textId="615B1D34" w:rsidR="00B24C90" w:rsidRPr="006A6A9C" w:rsidRDefault="00B24C90">
      <w:pPr>
        <w:pStyle w:val="subsubclauseindent"/>
        <w:ind w:left="2268" w:hanging="567"/>
        <w:jc w:val="both"/>
        <w:rPr>
          <w:rFonts w:ascii="Arial" w:hAnsi="Arial"/>
        </w:rPr>
      </w:pPr>
      <w:r w:rsidRPr="006A6A9C">
        <w:rPr>
          <w:rFonts w:ascii="Arial" w:hAnsi="Arial"/>
        </w:rPr>
        <w:t>(a)</w:t>
      </w:r>
      <w:r w:rsidRPr="006A6A9C">
        <w:rPr>
          <w:rFonts w:ascii="Arial" w:hAnsi="Arial"/>
        </w:rPr>
        <w:tab/>
      </w:r>
      <w:r w:rsidR="00106FBC" w:rsidRPr="006A6A9C">
        <w:rPr>
          <w:rFonts w:ascii="Arial" w:hAnsi="Arial" w:cs="Arial"/>
          <w:b/>
        </w:rPr>
        <w:t>The Company</w:t>
      </w:r>
      <w:r w:rsidR="00106FBC" w:rsidRPr="006A6A9C">
        <w:rPr>
          <w:rFonts w:ascii="Arial" w:hAnsi="Arial" w:cs="Arial"/>
        </w:rPr>
        <w:t xml:space="preserve"> shall as soon as reasonably practicable following receipt by it of the </w:t>
      </w:r>
      <w:r w:rsidR="00106FBC" w:rsidRPr="006A6A9C">
        <w:rPr>
          <w:rFonts w:ascii="Arial" w:hAnsi="Arial" w:cs="Arial"/>
          <w:b/>
        </w:rPr>
        <w:t>Final Reconciliation Settlement Run</w:t>
      </w:r>
      <w:r w:rsidR="00106FBC" w:rsidRPr="006A6A9C">
        <w:rPr>
          <w:rFonts w:ascii="Arial" w:hAnsi="Arial" w:cs="Arial"/>
        </w:rPr>
        <w:t xml:space="preserve"> or </w:t>
      </w:r>
      <w:r w:rsidR="00106FBC" w:rsidRPr="006A6A9C">
        <w:rPr>
          <w:rFonts w:ascii="Arial" w:hAnsi="Arial" w:cs="Arial"/>
          <w:b/>
        </w:rPr>
        <w:t>Fina</w:t>
      </w:r>
      <w:r w:rsidR="00106FBC" w:rsidRPr="006A6A9C">
        <w:rPr>
          <w:rFonts w:ascii="Arial" w:hAnsi="Arial" w:cs="Arial"/>
        </w:rPr>
        <w:t xml:space="preserve">l </w:t>
      </w:r>
      <w:r w:rsidR="00106FBC" w:rsidRPr="006A6A9C">
        <w:rPr>
          <w:rFonts w:ascii="Arial" w:hAnsi="Arial" w:cs="Arial"/>
          <w:b/>
        </w:rPr>
        <w:t>Reconciliation Volume Allocation Run</w:t>
      </w:r>
      <w:r w:rsidR="00106FBC" w:rsidRPr="006A6A9C">
        <w:rPr>
          <w:rFonts w:ascii="Arial" w:hAnsi="Arial" w:cs="Arial"/>
        </w:rPr>
        <w:t xml:space="preserve"> as appropriate in respect of the last </w:t>
      </w:r>
      <w:r w:rsidR="00106FBC" w:rsidRPr="006A6A9C">
        <w:rPr>
          <w:rFonts w:ascii="Arial" w:hAnsi="Arial" w:cs="Arial"/>
          <w:b/>
        </w:rPr>
        <w:t>Settlement Day</w:t>
      </w:r>
      <w:r w:rsidR="00106FBC" w:rsidRPr="006A6A9C">
        <w:rPr>
          <w:rFonts w:ascii="Arial" w:hAnsi="Arial" w:cs="Arial"/>
        </w:rPr>
        <w:t xml:space="preserve"> in each </w:t>
      </w:r>
      <w:r w:rsidR="00106FBC" w:rsidRPr="006A6A9C">
        <w:rPr>
          <w:rFonts w:ascii="Arial" w:hAnsi="Arial" w:cs="Arial"/>
          <w:b/>
        </w:rPr>
        <w:t>Financial Year</w:t>
      </w:r>
      <w:r w:rsidR="00106FBC" w:rsidRPr="006A6A9C">
        <w:rPr>
          <w:rFonts w:ascii="Arial" w:hAnsi="Arial" w:cs="Arial"/>
        </w:rPr>
        <w:t xml:space="preserve"> issue a further </w:t>
      </w:r>
      <w:r w:rsidR="00106FBC" w:rsidRPr="006A6A9C">
        <w:rPr>
          <w:rFonts w:ascii="Arial" w:hAnsi="Arial" w:cs="Arial"/>
          <w:b/>
        </w:rPr>
        <w:t xml:space="preserve">Demand </w:t>
      </w:r>
      <w:r w:rsidR="00106FBC" w:rsidRPr="006A6A9C">
        <w:rPr>
          <w:rFonts w:ascii="Arial" w:hAnsi="Arial" w:cs="Arial"/>
          <w:bCs/>
        </w:rPr>
        <w:t>and</w:t>
      </w:r>
      <w:r w:rsidR="00106FBC" w:rsidRPr="006A6A9C">
        <w:rPr>
          <w:rFonts w:ascii="Arial" w:hAnsi="Arial" w:cs="Arial"/>
          <w:b/>
        </w:rPr>
        <w:t xml:space="preserve"> FDSC </w:t>
      </w:r>
      <w:r w:rsidR="00106FBC" w:rsidRPr="006A6A9C">
        <w:rPr>
          <w:rFonts w:ascii="Arial" w:hAnsi="Arial" w:cs="Arial"/>
          <w:bCs/>
        </w:rPr>
        <w:t>and</w:t>
      </w:r>
      <w:r w:rsidR="00106FBC" w:rsidRPr="006A6A9C">
        <w:rPr>
          <w:rFonts w:ascii="Arial" w:hAnsi="Arial" w:cs="Arial"/>
          <w:b/>
        </w:rPr>
        <w:t xml:space="preserve"> Unmetered Supply Volume</w:t>
      </w:r>
      <w:r w:rsidR="00106FBC" w:rsidRPr="006A6A9C" w:rsidDel="0044480E">
        <w:rPr>
          <w:rFonts w:ascii="Arial" w:hAnsi="Arial" w:cs="Arial"/>
          <w:b/>
        </w:rPr>
        <w:t xml:space="preserve"> </w:t>
      </w:r>
      <w:r w:rsidR="00106FBC" w:rsidRPr="006A6A9C">
        <w:rPr>
          <w:rFonts w:ascii="Arial" w:hAnsi="Arial" w:cs="Arial"/>
        </w:rPr>
        <w:t xml:space="preserve">reconciliation statement (the </w:t>
      </w:r>
      <w:r w:rsidR="00106FBC" w:rsidRPr="006A6A9C">
        <w:rPr>
          <w:rFonts w:ascii="Arial" w:hAnsi="Arial" w:cs="Arial"/>
          <w:b/>
        </w:rPr>
        <w:t>“Final Demand</w:t>
      </w:r>
      <w:r w:rsidR="00106FBC" w:rsidRPr="006A6A9C">
        <w:rPr>
          <w:rFonts w:ascii="Arial" w:hAnsi="Arial" w:cs="Arial"/>
        </w:rPr>
        <w:t xml:space="preserve"> </w:t>
      </w:r>
      <w:r w:rsidR="00106FBC" w:rsidRPr="006A6A9C">
        <w:rPr>
          <w:rFonts w:ascii="Arial" w:hAnsi="Arial" w:cs="Arial"/>
          <w:b/>
        </w:rPr>
        <w:t>Reconciliation Statement”</w:t>
      </w:r>
      <w:r w:rsidR="00106FBC" w:rsidRPr="006A6A9C">
        <w:rPr>
          <w:rFonts w:ascii="Arial" w:hAnsi="Arial" w:cs="Arial"/>
        </w:rPr>
        <w:t xml:space="preserve">) in respect of </w:t>
      </w:r>
      <w:r w:rsidR="00106FBC" w:rsidRPr="006A6A9C">
        <w:rPr>
          <w:rFonts w:ascii="Arial" w:hAnsi="Arial" w:cs="Arial"/>
          <w:b/>
        </w:rPr>
        <w:t>Demand</w:t>
      </w:r>
      <w:r w:rsidR="00106FBC" w:rsidRPr="006A6A9C">
        <w:rPr>
          <w:rFonts w:ascii="Arial" w:hAnsi="Arial" w:cs="Arial"/>
        </w:rPr>
        <w:t xml:space="preserve"> and </w:t>
      </w:r>
      <w:r w:rsidR="00106FBC" w:rsidRPr="006A6A9C">
        <w:rPr>
          <w:rFonts w:ascii="Arial" w:hAnsi="Arial" w:cs="Arial"/>
          <w:b/>
        </w:rPr>
        <w:t xml:space="preserve">FDSC </w:t>
      </w:r>
      <w:r w:rsidR="00106FBC" w:rsidRPr="006A6A9C">
        <w:rPr>
          <w:rFonts w:ascii="Arial" w:hAnsi="Arial" w:cs="Arial"/>
          <w:bCs/>
        </w:rPr>
        <w:t>and</w:t>
      </w:r>
      <w:r w:rsidR="00106FBC" w:rsidRPr="006A6A9C">
        <w:rPr>
          <w:rFonts w:ascii="Arial" w:hAnsi="Arial" w:cs="Arial"/>
          <w:b/>
        </w:rPr>
        <w:t xml:space="preserve"> Unmetered Supply Volume</w:t>
      </w:r>
      <w:r w:rsidR="00106FBC" w:rsidRPr="006A6A9C" w:rsidDel="0044480E">
        <w:rPr>
          <w:rFonts w:ascii="Arial" w:hAnsi="Arial" w:cs="Arial"/>
          <w:b/>
        </w:rPr>
        <w:t xml:space="preserve"> </w:t>
      </w:r>
      <w:r w:rsidR="00106FBC" w:rsidRPr="006A6A9C">
        <w:rPr>
          <w:rFonts w:ascii="Arial" w:hAnsi="Arial" w:cs="Arial"/>
        </w:rPr>
        <w:t xml:space="preserve">related </w:t>
      </w:r>
      <w:r w:rsidR="00106FBC" w:rsidRPr="006A6A9C">
        <w:rPr>
          <w:rFonts w:ascii="Arial" w:hAnsi="Arial" w:cs="Arial"/>
          <w:b/>
        </w:rPr>
        <w:t>Transmission Network Use of System Charges</w:t>
      </w:r>
      <w:r w:rsidR="00106FBC" w:rsidRPr="006A6A9C">
        <w:rPr>
          <w:rFonts w:ascii="Arial" w:hAnsi="Arial" w:cs="Arial"/>
        </w:rPr>
        <w:t xml:space="preserve"> payable in respect of each month of that </w:t>
      </w:r>
      <w:r w:rsidR="00106FBC" w:rsidRPr="006A6A9C">
        <w:rPr>
          <w:rFonts w:ascii="Arial" w:hAnsi="Arial" w:cs="Arial"/>
          <w:b/>
        </w:rPr>
        <w:t>Financial Year</w:t>
      </w:r>
      <w:r w:rsidR="00106FBC" w:rsidRPr="006A6A9C">
        <w:rPr>
          <w:rFonts w:ascii="Arial" w:hAnsi="Arial" w:cs="Arial"/>
        </w:rPr>
        <w:t xml:space="preserve"> showing:-</w:t>
      </w:r>
    </w:p>
    <w:p w14:paraId="614F7386" w14:textId="2646A3F1" w:rsidR="00B24C90" w:rsidRPr="006A6A9C" w:rsidRDefault="0010298D" w:rsidP="0010298D">
      <w:pPr>
        <w:numPr>
          <w:ilvl w:val="0"/>
          <w:numId w:val="2"/>
        </w:numPr>
        <w:spacing w:after="240"/>
        <w:ind w:left="2835" w:hanging="567"/>
        <w:jc w:val="both"/>
        <w:rPr>
          <w:rFonts w:ascii="Arial" w:hAnsi="Arial" w:cs="Arial"/>
        </w:rPr>
      </w:pPr>
      <w:r w:rsidRPr="006A6A9C">
        <w:rPr>
          <w:rFonts w:ascii="Arial" w:hAnsi="Arial" w:cs="Arial"/>
        </w:rPr>
        <w:t xml:space="preserve">any change in the </w:t>
      </w:r>
      <w:r w:rsidRPr="006A6A9C">
        <w:rPr>
          <w:rFonts w:ascii="Arial" w:hAnsi="Arial" w:cs="Arial"/>
          <w:b/>
        </w:rPr>
        <w:t>Demand</w:t>
      </w:r>
      <w:r w:rsidRPr="006A6A9C">
        <w:rPr>
          <w:rFonts w:ascii="Arial" w:hAnsi="Arial" w:cs="Arial"/>
        </w:rPr>
        <w:t xml:space="preserve"> and </w:t>
      </w:r>
      <w:r w:rsidRPr="006A6A9C">
        <w:rPr>
          <w:rFonts w:ascii="Arial" w:hAnsi="Arial" w:cs="Arial"/>
          <w:b/>
        </w:rPr>
        <w:t xml:space="preserve">FDSC </w:t>
      </w:r>
      <w:r w:rsidRPr="006A6A9C">
        <w:rPr>
          <w:rFonts w:ascii="Arial" w:hAnsi="Arial" w:cs="Arial"/>
          <w:bCs/>
        </w:rPr>
        <w:t>and</w:t>
      </w:r>
      <w:r w:rsidRPr="006A6A9C">
        <w:rPr>
          <w:rFonts w:ascii="Arial" w:hAnsi="Arial" w:cs="Arial"/>
          <w:b/>
        </w:rPr>
        <w:t xml:space="preserve"> Unmetered Supply Volume </w:t>
      </w:r>
      <w:r w:rsidRPr="006A6A9C">
        <w:rPr>
          <w:rFonts w:ascii="Arial" w:hAnsi="Arial" w:cs="Arial"/>
        </w:rPr>
        <w:t xml:space="preserve">related </w:t>
      </w:r>
      <w:r w:rsidRPr="006A6A9C">
        <w:rPr>
          <w:rFonts w:ascii="Arial" w:hAnsi="Arial" w:cs="Arial"/>
          <w:b/>
        </w:rPr>
        <w:t>Transmission Network Use of System Charges</w:t>
      </w:r>
      <w:r w:rsidRPr="006A6A9C">
        <w:rPr>
          <w:rFonts w:ascii="Arial" w:hAnsi="Arial" w:cs="Arial"/>
        </w:rPr>
        <w:t xml:space="preserve"> from those specified in the </w:t>
      </w:r>
      <w:r w:rsidRPr="006A6A9C">
        <w:rPr>
          <w:rFonts w:ascii="Arial" w:hAnsi="Arial" w:cs="Arial"/>
          <w:b/>
        </w:rPr>
        <w:t>Initial Demand Reconciliation Statement</w:t>
      </w:r>
      <w:r w:rsidRPr="006A6A9C">
        <w:rPr>
          <w:rFonts w:ascii="Arial" w:hAnsi="Arial" w:cs="Arial"/>
        </w:rPr>
        <w:t xml:space="preserve"> provided in accordance with Paragraph 3.13.4;</w:t>
      </w:r>
    </w:p>
    <w:p w14:paraId="400FD73D"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 xml:space="preserve">whether the change represents a reconciliation payment owing by </w:t>
      </w:r>
      <w:r w:rsidRPr="006A6A9C">
        <w:rPr>
          <w:rFonts w:ascii="Arial" w:hAnsi="Arial"/>
          <w:b/>
        </w:rPr>
        <w:t>The Company</w:t>
      </w:r>
      <w:r w:rsidRPr="006A6A9C">
        <w:rPr>
          <w:rFonts w:ascii="Arial" w:hAnsi="Arial"/>
        </w:rPr>
        <w:t xml:space="preserve"> to a </w:t>
      </w:r>
      <w:r w:rsidRPr="006A6A9C">
        <w:rPr>
          <w:rFonts w:ascii="Arial" w:hAnsi="Arial"/>
          <w:b/>
        </w:rPr>
        <w:t>User</w:t>
      </w:r>
      <w:r w:rsidRPr="006A6A9C">
        <w:rPr>
          <w:rFonts w:ascii="Arial" w:hAnsi="Arial"/>
        </w:rPr>
        <w:t xml:space="preserve"> or by a </w:t>
      </w:r>
      <w:r w:rsidRPr="006A6A9C">
        <w:rPr>
          <w:rFonts w:ascii="Arial" w:hAnsi="Arial"/>
          <w:b/>
        </w:rPr>
        <w:t>User</w:t>
      </w:r>
      <w:r w:rsidRPr="006A6A9C">
        <w:rPr>
          <w:rFonts w:ascii="Arial" w:hAnsi="Arial"/>
        </w:rPr>
        <w:t xml:space="preserve"> to </w:t>
      </w:r>
      <w:r w:rsidRPr="006A6A9C">
        <w:rPr>
          <w:rFonts w:ascii="Arial" w:hAnsi="Arial"/>
          <w:b/>
        </w:rPr>
        <w:t>The Company</w:t>
      </w:r>
      <w:r w:rsidRPr="006A6A9C">
        <w:rPr>
          <w:rFonts w:ascii="Arial" w:hAnsi="Arial"/>
        </w:rPr>
        <w:t xml:space="preserve">; </w:t>
      </w:r>
    </w:p>
    <w:p w14:paraId="3AC106CB"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the amount of interest determined in accordance with Paragraph 3.13.6 above; and</w:t>
      </w:r>
    </w:p>
    <w:p w14:paraId="1A2E661A" w14:textId="77777777" w:rsidR="00B24C90" w:rsidRPr="006A6A9C" w:rsidRDefault="00B24C90">
      <w:pPr>
        <w:pStyle w:val="subsubclauseindent"/>
        <w:numPr>
          <w:ilvl w:val="0"/>
          <w:numId w:val="2"/>
        </w:numPr>
        <w:ind w:left="2835" w:hanging="567"/>
        <w:jc w:val="both"/>
        <w:rPr>
          <w:rFonts w:ascii="Arial" w:hAnsi="Arial"/>
        </w:rPr>
      </w:pPr>
      <w:r w:rsidRPr="006A6A9C">
        <w:rPr>
          <w:rFonts w:ascii="Arial" w:hAnsi="Arial"/>
        </w:rPr>
        <w:t>the information from which the amounts in (i) above are derived and the manner of their calculation.</w:t>
      </w:r>
    </w:p>
    <w:p w14:paraId="010FAA72" w14:textId="77777777" w:rsidR="00B24C90" w:rsidRPr="006A6A9C" w:rsidRDefault="00B24C90">
      <w:pPr>
        <w:pStyle w:val="subsubclauseindent"/>
        <w:ind w:left="2268" w:hanging="567"/>
        <w:jc w:val="both"/>
        <w:rPr>
          <w:rFonts w:ascii="Arial" w:hAnsi="Arial"/>
        </w:rPr>
      </w:pPr>
      <w:r w:rsidRPr="006A6A9C">
        <w:rPr>
          <w:rFonts w:ascii="Arial" w:hAnsi="Arial"/>
        </w:rPr>
        <w:t>(b)</w:t>
      </w:r>
      <w:r w:rsidRPr="006A6A9C">
        <w:rPr>
          <w:rFonts w:ascii="Arial" w:hAnsi="Arial"/>
        </w:rPr>
        <w:tab/>
        <w:t xml:space="preserve">Together with the </w:t>
      </w:r>
      <w:r w:rsidRPr="006A6A9C">
        <w:rPr>
          <w:rFonts w:ascii="Arial" w:hAnsi="Arial"/>
          <w:b/>
        </w:rPr>
        <w:t>Final Demand</w:t>
      </w:r>
      <w:r w:rsidRPr="006A6A9C">
        <w:rPr>
          <w:rFonts w:ascii="Arial" w:hAnsi="Arial"/>
        </w:rPr>
        <w:t xml:space="preserve"> </w:t>
      </w:r>
      <w:r w:rsidRPr="006A6A9C">
        <w:rPr>
          <w:rFonts w:ascii="Arial" w:hAnsi="Arial"/>
          <w:b/>
        </w:rPr>
        <w:t>Reconciliation Statement</w:t>
      </w:r>
      <w:r w:rsidRPr="006A6A9C">
        <w:rPr>
          <w:rFonts w:ascii="Arial" w:hAnsi="Arial"/>
        </w:rPr>
        <w:t xml:space="preserve"> </w:t>
      </w:r>
      <w:r w:rsidRPr="006A6A9C">
        <w:rPr>
          <w:rFonts w:ascii="Arial" w:hAnsi="Arial"/>
          <w:b/>
        </w:rPr>
        <w:t>The Company</w:t>
      </w:r>
      <w:r w:rsidRPr="006A6A9C">
        <w:rPr>
          <w:rFonts w:ascii="Arial" w:hAnsi="Arial"/>
        </w:rPr>
        <w:t xml:space="preserve"> shall issue a credit note in relation to any sum shown in the </w:t>
      </w:r>
      <w:r w:rsidRPr="006A6A9C">
        <w:rPr>
          <w:rFonts w:ascii="Arial" w:hAnsi="Arial"/>
          <w:b/>
        </w:rPr>
        <w:t>Final Demand Reconciliation</w:t>
      </w:r>
      <w:r w:rsidRPr="006A6A9C">
        <w:rPr>
          <w:rFonts w:ascii="Arial" w:hAnsi="Arial"/>
        </w:rPr>
        <w:t xml:space="preserve"> </w:t>
      </w:r>
      <w:r w:rsidRPr="006A6A9C">
        <w:rPr>
          <w:rFonts w:ascii="Arial" w:hAnsi="Arial"/>
          <w:b/>
        </w:rPr>
        <w:t>Statement</w:t>
      </w:r>
      <w:r w:rsidRPr="006A6A9C">
        <w:rPr>
          <w:rFonts w:ascii="Arial" w:hAnsi="Arial"/>
        </w:rPr>
        <w:t xml:space="preserve"> to be due to the </w:t>
      </w:r>
      <w:r w:rsidRPr="006A6A9C">
        <w:rPr>
          <w:rFonts w:ascii="Arial" w:hAnsi="Arial"/>
          <w:b/>
        </w:rPr>
        <w:t>User</w:t>
      </w:r>
      <w:r w:rsidRPr="006A6A9C">
        <w:rPr>
          <w:rFonts w:ascii="Arial" w:hAnsi="Arial"/>
        </w:rPr>
        <w:t xml:space="preserve"> or an invoice in respect of sums due to </w:t>
      </w:r>
      <w:r w:rsidRPr="006A6A9C">
        <w:rPr>
          <w:rFonts w:ascii="Arial" w:hAnsi="Arial"/>
          <w:b/>
        </w:rPr>
        <w:t>The Company</w:t>
      </w:r>
      <w:r w:rsidRPr="006A6A9C">
        <w:rPr>
          <w:rFonts w:ascii="Arial" w:hAnsi="Arial"/>
        </w:rPr>
        <w:t xml:space="preserve"> and in each case interest thereon calculated pursuant to Paragraph 3.13.6.</w:t>
      </w:r>
      <w:r w:rsidRPr="006A6A9C">
        <w:rPr>
          <w:rFonts w:ascii="Arial" w:hAnsi="Arial"/>
          <w:b/>
        </w:rPr>
        <w:tab/>
      </w:r>
      <w:r w:rsidRPr="006A6A9C">
        <w:rPr>
          <w:rFonts w:ascii="Arial" w:hAnsi="Arial"/>
          <w:b/>
        </w:rPr>
        <w:tab/>
      </w:r>
    </w:p>
    <w:p w14:paraId="510A9754" w14:textId="63C82120" w:rsidR="00B24C90" w:rsidRPr="006A6A9C" w:rsidRDefault="00B24C90">
      <w:pPr>
        <w:pStyle w:val="subsubclauseindent"/>
        <w:ind w:left="2268" w:hanging="567"/>
        <w:jc w:val="both"/>
        <w:rPr>
          <w:rFonts w:ascii="Arial" w:hAnsi="Arial"/>
        </w:rPr>
      </w:pPr>
      <w:r w:rsidRPr="006A6A9C">
        <w:rPr>
          <w:rFonts w:ascii="Arial" w:hAnsi="Arial"/>
        </w:rPr>
        <w:t>(c)</w:t>
      </w:r>
      <w:r w:rsidRPr="006A6A9C">
        <w:rPr>
          <w:rFonts w:ascii="Arial" w:hAnsi="Arial"/>
        </w:rPr>
        <w:tab/>
      </w:r>
      <w:r w:rsidR="001278CA" w:rsidRPr="006A6A9C">
        <w:rPr>
          <w:rFonts w:ascii="Arial" w:hAnsi="Arial" w:cs="Arial"/>
        </w:rPr>
        <w:t xml:space="preserve">Payment of any invoice issued pursuant to Paragraph 3.13.7(b) above or the application of any credit note issued pursuant to that paragraph against any liability of the </w:t>
      </w:r>
      <w:r w:rsidR="001278CA" w:rsidRPr="006A6A9C">
        <w:rPr>
          <w:rFonts w:ascii="Arial" w:hAnsi="Arial" w:cs="Arial"/>
          <w:b/>
        </w:rPr>
        <w:t>User</w:t>
      </w:r>
      <w:r w:rsidR="001278CA" w:rsidRPr="006A6A9C">
        <w:rPr>
          <w:rFonts w:ascii="Arial" w:hAnsi="Arial" w:cs="Arial"/>
        </w:rPr>
        <w:t xml:space="preserve"> to </w:t>
      </w:r>
      <w:r w:rsidR="001278CA" w:rsidRPr="006A6A9C">
        <w:rPr>
          <w:rFonts w:ascii="Arial" w:hAnsi="Arial" w:cs="Arial"/>
          <w:b/>
        </w:rPr>
        <w:t>The Company</w:t>
      </w:r>
      <w:r w:rsidR="001278CA" w:rsidRPr="006A6A9C">
        <w:rPr>
          <w:rFonts w:ascii="Arial" w:hAnsi="Arial" w:cs="Arial"/>
        </w:rPr>
        <w:t xml:space="preserve"> for </w:t>
      </w:r>
      <w:r w:rsidR="001278CA" w:rsidRPr="006A6A9C">
        <w:rPr>
          <w:rFonts w:ascii="Arial" w:hAnsi="Arial" w:cs="Arial"/>
          <w:b/>
        </w:rPr>
        <w:t>Demand</w:t>
      </w:r>
      <w:r w:rsidR="001278CA" w:rsidRPr="006A6A9C">
        <w:rPr>
          <w:rFonts w:ascii="Arial" w:hAnsi="Arial" w:cs="Arial"/>
        </w:rPr>
        <w:t xml:space="preserve"> and </w:t>
      </w:r>
      <w:r w:rsidR="001278CA" w:rsidRPr="006A6A9C">
        <w:rPr>
          <w:rFonts w:ascii="Arial" w:hAnsi="Arial" w:cs="Arial"/>
          <w:b/>
          <w:bCs/>
        </w:rPr>
        <w:t xml:space="preserve">FDSC </w:t>
      </w:r>
      <w:r w:rsidR="001278CA" w:rsidRPr="006A6A9C">
        <w:rPr>
          <w:rFonts w:ascii="Arial" w:hAnsi="Arial" w:cs="Arial"/>
        </w:rPr>
        <w:t>and</w:t>
      </w:r>
      <w:r w:rsidR="001278CA" w:rsidRPr="006A6A9C">
        <w:rPr>
          <w:rFonts w:ascii="Arial" w:hAnsi="Arial" w:cs="Arial"/>
          <w:b/>
          <w:bCs/>
        </w:rPr>
        <w:t xml:space="preserve"> Unmetered Supply Volume</w:t>
      </w:r>
      <w:r w:rsidR="001278CA" w:rsidRPr="006A6A9C" w:rsidDel="0044480E">
        <w:rPr>
          <w:rFonts w:ascii="Arial" w:hAnsi="Arial" w:cs="Arial"/>
          <w:b/>
          <w:bCs/>
        </w:rPr>
        <w:t xml:space="preserve"> </w:t>
      </w:r>
      <w:r w:rsidR="001278CA" w:rsidRPr="006A6A9C">
        <w:rPr>
          <w:rFonts w:ascii="Arial" w:hAnsi="Arial" w:cs="Arial"/>
        </w:rPr>
        <w:t xml:space="preserve">related </w:t>
      </w:r>
      <w:r w:rsidR="001278CA" w:rsidRPr="006A6A9C">
        <w:rPr>
          <w:rFonts w:ascii="Arial" w:hAnsi="Arial" w:cs="Arial"/>
          <w:b/>
        </w:rPr>
        <w:t>Transmission Network Use of System Charges</w:t>
      </w:r>
      <w:r w:rsidR="001278CA" w:rsidRPr="006A6A9C">
        <w:rPr>
          <w:rFonts w:ascii="Arial" w:hAnsi="Arial" w:cs="Arial"/>
        </w:rPr>
        <w:t xml:space="preserve"> will be in full and final settlement of all </w:t>
      </w:r>
      <w:r w:rsidR="001278CA" w:rsidRPr="006A6A9C">
        <w:rPr>
          <w:rFonts w:ascii="Arial" w:hAnsi="Arial" w:cs="Arial"/>
          <w:b/>
        </w:rPr>
        <w:t>Demand</w:t>
      </w:r>
      <w:r w:rsidR="001278CA" w:rsidRPr="006A6A9C">
        <w:rPr>
          <w:rFonts w:ascii="Arial" w:hAnsi="Arial" w:cs="Arial"/>
        </w:rPr>
        <w:t xml:space="preserve"> and </w:t>
      </w:r>
      <w:r w:rsidR="001278CA" w:rsidRPr="006A6A9C">
        <w:rPr>
          <w:rFonts w:ascii="Arial" w:hAnsi="Arial" w:cs="Arial"/>
          <w:b/>
        </w:rPr>
        <w:t xml:space="preserve">FDSC </w:t>
      </w:r>
      <w:r w:rsidR="001278CA" w:rsidRPr="006A6A9C">
        <w:rPr>
          <w:rFonts w:ascii="Arial" w:hAnsi="Arial" w:cs="Arial"/>
          <w:bCs/>
        </w:rPr>
        <w:t>and</w:t>
      </w:r>
      <w:r w:rsidR="001278CA" w:rsidRPr="006A6A9C">
        <w:rPr>
          <w:rFonts w:ascii="Arial" w:hAnsi="Arial" w:cs="Arial"/>
          <w:b/>
        </w:rPr>
        <w:t xml:space="preserve"> Unmetered Supply Volume </w:t>
      </w:r>
      <w:r w:rsidR="001278CA" w:rsidRPr="006A6A9C">
        <w:rPr>
          <w:rFonts w:ascii="Arial" w:hAnsi="Arial" w:cs="Arial"/>
        </w:rPr>
        <w:t xml:space="preserve">related </w:t>
      </w:r>
      <w:r w:rsidR="001278CA" w:rsidRPr="006A6A9C">
        <w:rPr>
          <w:rFonts w:ascii="Arial" w:hAnsi="Arial" w:cs="Arial"/>
          <w:b/>
        </w:rPr>
        <w:t>Transmission Network Use of System Charges</w:t>
      </w:r>
      <w:r w:rsidR="001278CA" w:rsidRPr="006A6A9C">
        <w:rPr>
          <w:rFonts w:ascii="Arial" w:hAnsi="Arial" w:cs="Arial"/>
        </w:rPr>
        <w:t xml:space="preserve"> for the </w:t>
      </w:r>
      <w:r w:rsidR="001278CA" w:rsidRPr="006A6A9C">
        <w:rPr>
          <w:rFonts w:ascii="Arial" w:hAnsi="Arial" w:cs="Arial"/>
          <w:b/>
        </w:rPr>
        <w:t>Financial Year</w:t>
      </w:r>
      <w:r w:rsidR="001278CA" w:rsidRPr="006A6A9C">
        <w:rPr>
          <w:rFonts w:ascii="Arial" w:hAnsi="Arial" w:cs="Arial"/>
        </w:rPr>
        <w:t xml:space="preserve"> to which the invoice or credit note relates provided that nothing in this Paragraph 3.13.8(c) shall affect the rights of the parties under the provisions of Paragraph 7.3.5</w:t>
      </w:r>
      <w:r w:rsidRPr="006A6A9C">
        <w:rPr>
          <w:rFonts w:ascii="Arial" w:hAnsi="Arial"/>
        </w:rPr>
        <w:t>.</w:t>
      </w:r>
    </w:p>
    <w:p w14:paraId="1E5C4909"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3.13.8</w:t>
      </w:r>
      <w:r w:rsidRPr="006A6A9C">
        <w:rPr>
          <w:rFonts w:ascii="Arial" w:hAnsi="Arial"/>
        </w:rPr>
        <w:tab/>
        <w:t xml:space="preserve">The right to submit </w:t>
      </w:r>
      <w:r w:rsidRPr="006A6A9C">
        <w:rPr>
          <w:rFonts w:ascii="Arial" w:hAnsi="Arial"/>
          <w:b/>
        </w:rPr>
        <w:t>Generation Reconciliation</w:t>
      </w:r>
      <w:r w:rsidRPr="006A6A9C">
        <w:rPr>
          <w:rFonts w:ascii="Arial" w:hAnsi="Arial"/>
        </w:rPr>
        <w:t xml:space="preserve"> </w:t>
      </w:r>
      <w:r w:rsidRPr="006A6A9C">
        <w:rPr>
          <w:rFonts w:ascii="Arial" w:hAnsi="Arial"/>
          <w:b/>
        </w:rPr>
        <w:t>Statements</w:t>
      </w:r>
      <w:r w:rsidRPr="006A6A9C">
        <w:rPr>
          <w:rFonts w:ascii="Arial" w:hAnsi="Arial"/>
        </w:rPr>
        <w:t xml:space="preserve">, </w:t>
      </w:r>
      <w:r w:rsidRPr="006A6A9C">
        <w:rPr>
          <w:rFonts w:ascii="Arial" w:hAnsi="Arial"/>
          <w:b/>
        </w:rPr>
        <w:t>Initial Demand Reconciliation</w:t>
      </w:r>
      <w:r w:rsidRPr="006A6A9C">
        <w:rPr>
          <w:rFonts w:ascii="Arial" w:hAnsi="Arial"/>
        </w:rPr>
        <w:t xml:space="preserve"> </w:t>
      </w:r>
      <w:r w:rsidRPr="006A6A9C">
        <w:rPr>
          <w:rFonts w:ascii="Arial" w:hAnsi="Arial"/>
          <w:b/>
        </w:rPr>
        <w:t>Statements</w:t>
      </w:r>
      <w:r w:rsidRPr="006A6A9C">
        <w:rPr>
          <w:rFonts w:ascii="Arial" w:hAnsi="Arial"/>
        </w:rPr>
        <w:t xml:space="preserve"> and </w:t>
      </w:r>
      <w:r w:rsidRPr="006A6A9C">
        <w:rPr>
          <w:rFonts w:ascii="Arial" w:hAnsi="Arial"/>
          <w:b/>
        </w:rPr>
        <w:t>Final Demand Reconciliation</w:t>
      </w:r>
      <w:r w:rsidRPr="006A6A9C">
        <w:rPr>
          <w:rFonts w:ascii="Arial" w:hAnsi="Arial"/>
        </w:rPr>
        <w:t xml:space="preserve"> </w:t>
      </w:r>
      <w:r w:rsidRPr="006A6A9C">
        <w:rPr>
          <w:rFonts w:ascii="Arial" w:hAnsi="Arial"/>
          <w:b/>
        </w:rPr>
        <w:t>Statements</w:t>
      </w:r>
      <w:r w:rsidRPr="006A6A9C">
        <w:rPr>
          <w:rFonts w:ascii="Arial" w:hAnsi="Arial"/>
        </w:rPr>
        <w:t xml:space="preserve"> and the consequential invoices and/or credit notes shall survive the termination of the </w:t>
      </w:r>
      <w:r w:rsidRPr="006A6A9C">
        <w:rPr>
          <w:rFonts w:ascii="Arial" w:hAnsi="Arial"/>
          <w:b/>
        </w:rPr>
        <w:t>User's</w:t>
      </w:r>
      <w:r w:rsidRPr="006A6A9C">
        <w:rPr>
          <w:rFonts w:ascii="Arial" w:hAnsi="Arial"/>
        </w:rPr>
        <w:t xml:space="preserve"> rights under the </w:t>
      </w:r>
      <w:r w:rsidRPr="006A6A9C">
        <w:rPr>
          <w:rFonts w:ascii="Arial" w:hAnsi="Arial"/>
          <w:b/>
        </w:rPr>
        <w:t xml:space="preserve">CUSC </w:t>
      </w:r>
      <w:r w:rsidRPr="006A6A9C">
        <w:rPr>
          <w:rFonts w:ascii="Arial" w:hAnsi="Arial"/>
        </w:rPr>
        <w:t>and the parties agree that the provisions contained in Paragraphs 3.13 and 3.14 shall continue to bind them after such termination (the version in existence at the date of termination being the applicable version in the case of any amendments).</w:t>
      </w:r>
    </w:p>
    <w:p w14:paraId="556AA334" w14:textId="77777777" w:rsidR="00B24C90" w:rsidRPr="006A6A9C" w:rsidRDefault="00B24C90">
      <w:pPr>
        <w:pStyle w:val="Heading3"/>
        <w:numPr>
          <w:ilvl w:val="0"/>
          <w:numId w:val="0"/>
        </w:numPr>
        <w:tabs>
          <w:tab w:val="left" w:pos="851"/>
        </w:tabs>
        <w:rPr>
          <w:rFonts w:ascii="Arial" w:hAnsi="Arial"/>
          <w:b/>
        </w:rPr>
      </w:pPr>
      <w:r w:rsidRPr="006A6A9C">
        <w:rPr>
          <w:rFonts w:ascii="Arial" w:hAnsi="Arial"/>
          <w:b/>
        </w:rPr>
        <w:t>3.14</w:t>
      </w:r>
      <w:r w:rsidRPr="006A6A9C">
        <w:rPr>
          <w:rFonts w:ascii="Arial" w:hAnsi="Arial"/>
          <w:b/>
        </w:rPr>
        <w:tab/>
        <w:t xml:space="preserve">REVISION OF CHARGES </w:t>
      </w:r>
    </w:p>
    <w:p w14:paraId="7703DFEC" w14:textId="5368849F" w:rsidR="00B24C90" w:rsidRPr="006A6A9C" w:rsidRDefault="00B24C90">
      <w:pPr>
        <w:pStyle w:val="Heading4"/>
        <w:widowControl w:val="0"/>
        <w:numPr>
          <w:ilvl w:val="0"/>
          <w:numId w:val="0"/>
        </w:numPr>
        <w:ind w:left="1702" w:hanging="851"/>
        <w:jc w:val="both"/>
        <w:rPr>
          <w:rFonts w:ascii="Arial" w:hAnsi="Arial"/>
        </w:rPr>
      </w:pPr>
      <w:r w:rsidRPr="006A6A9C">
        <w:rPr>
          <w:rFonts w:ascii="Arial" w:hAnsi="Arial"/>
        </w:rPr>
        <w:t>3.14.1</w:t>
      </w:r>
      <w:r w:rsidRPr="006A6A9C">
        <w:rPr>
          <w:rFonts w:ascii="Arial" w:hAnsi="Arial"/>
        </w:rPr>
        <w:tab/>
        <w:t xml:space="preserve">Pursuant to the </w:t>
      </w:r>
      <w:r w:rsidR="00FD1E66">
        <w:rPr>
          <w:rFonts w:ascii="Arial" w:hAnsi="Arial"/>
          <w:b/>
        </w:rPr>
        <w:t>ESO</w:t>
      </w:r>
      <w:r w:rsidR="00FD1E66" w:rsidRPr="006A6A9C">
        <w:rPr>
          <w:rFonts w:ascii="Arial" w:hAnsi="Arial"/>
          <w:b/>
        </w:rPr>
        <w:t xml:space="preserve"> </w:t>
      </w:r>
      <w:r w:rsidRPr="006A6A9C">
        <w:rPr>
          <w:rFonts w:ascii="Arial" w:hAnsi="Arial"/>
          <w:b/>
        </w:rPr>
        <w:t>Licence</w:t>
      </w:r>
      <w:r w:rsidRPr="006A6A9C">
        <w:rPr>
          <w:rFonts w:ascii="Arial" w:hAnsi="Arial"/>
        </w:rPr>
        <w:t xml:space="preserve"> and/or the </w:t>
      </w:r>
      <w:r w:rsidRPr="006A6A9C">
        <w:rPr>
          <w:rFonts w:ascii="Arial" w:hAnsi="Arial"/>
          <w:b/>
        </w:rPr>
        <w:t>CUSC</w:t>
      </w:r>
      <w:r w:rsidRPr="006A6A9C">
        <w:rPr>
          <w:rFonts w:ascii="Arial" w:hAnsi="Arial"/>
        </w:rPr>
        <w:t xml:space="preserve"> and/or the </w:t>
      </w:r>
      <w:r w:rsidRPr="006A6A9C">
        <w:rPr>
          <w:rFonts w:ascii="Arial" w:hAnsi="Arial"/>
          <w:b/>
        </w:rPr>
        <w:t>Charging Statements</w:t>
      </w:r>
      <w:r w:rsidRPr="006A6A9C">
        <w:rPr>
          <w:rFonts w:ascii="Arial" w:hAnsi="Arial"/>
        </w:rPr>
        <w:t xml:space="preserve"> and/or the </w:t>
      </w:r>
      <w:r w:rsidRPr="006A6A9C">
        <w:rPr>
          <w:rFonts w:ascii="Arial" w:hAnsi="Arial"/>
          <w:b/>
        </w:rPr>
        <w:t>Bilateral</w:t>
      </w:r>
      <w:r w:rsidRPr="006A6A9C">
        <w:rPr>
          <w:rFonts w:ascii="Arial" w:hAnsi="Arial"/>
        </w:rPr>
        <w:t xml:space="preserve">  </w:t>
      </w:r>
      <w:r w:rsidRPr="006A6A9C">
        <w:rPr>
          <w:rFonts w:ascii="Arial" w:hAnsi="Arial"/>
          <w:b/>
        </w:rPr>
        <w:t>Agreements</w:t>
      </w:r>
      <w:r w:rsidRPr="006A6A9C">
        <w:rPr>
          <w:rFonts w:ascii="Arial" w:hAnsi="Arial"/>
        </w:rPr>
        <w:t xml:space="preserve"> </w:t>
      </w:r>
      <w:r w:rsidRPr="006A6A9C">
        <w:rPr>
          <w:rFonts w:ascii="Arial" w:hAnsi="Arial"/>
          <w:b/>
        </w:rPr>
        <w:t xml:space="preserve">The Company </w:t>
      </w:r>
      <w:r w:rsidRPr="006A6A9C">
        <w:rPr>
          <w:rFonts w:ascii="Arial" w:hAnsi="Arial"/>
        </w:rPr>
        <w:t xml:space="preserve">may revise its </w:t>
      </w:r>
      <w:r w:rsidRPr="006A6A9C">
        <w:rPr>
          <w:rFonts w:ascii="Arial" w:hAnsi="Arial"/>
          <w:b/>
        </w:rPr>
        <w:t>Transmission Network Use of System Charges</w:t>
      </w:r>
      <w:r w:rsidRPr="006A6A9C">
        <w:rPr>
          <w:rFonts w:ascii="Arial" w:hAnsi="Arial"/>
        </w:rPr>
        <w:t xml:space="preserve"> or the basis of their calculation.  Where </w:t>
      </w:r>
      <w:r w:rsidRPr="006A6A9C">
        <w:rPr>
          <w:rFonts w:ascii="Arial" w:hAnsi="Arial"/>
          <w:b/>
        </w:rPr>
        <w:t xml:space="preserve">The Company </w:t>
      </w:r>
      <w:r w:rsidRPr="006A6A9C">
        <w:rPr>
          <w:rFonts w:ascii="Arial" w:hAnsi="Arial"/>
        </w:rPr>
        <w:t>proposes a change to the</w:t>
      </w:r>
      <w:r w:rsidRPr="006A6A9C">
        <w:rPr>
          <w:rFonts w:ascii="Arial" w:hAnsi="Arial"/>
          <w:b/>
        </w:rPr>
        <w:t xml:space="preserve"> Transmission Network Use of System Charges</w:t>
      </w:r>
      <w:r w:rsidRPr="006A6A9C">
        <w:rPr>
          <w:rFonts w:ascii="Arial" w:hAnsi="Arial"/>
        </w:rPr>
        <w:t xml:space="preserve"> then it shall notify the </w:t>
      </w:r>
      <w:r w:rsidRPr="006A6A9C">
        <w:rPr>
          <w:rFonts w:ascii="Arial" w:hAnsi="Arial"/>
          <w:b/>
        </w:rPr>
        <w:t>User</w:t>
      </w:r>
      <w:r w:rsidRPr="006A6A9C">
        <w:rPr>
          <w:rFonts w:ascii="Arial" w:hAnsi="Arial"/>
        </w:rPr>
        <w:t xml:space="preserve"> as soon as practicable after the proposal is made to the </w:t>
      </w:r>
      <w:r w:rsidRPr="006A6A9C">
        <w:rPr>
          <w:rFonts w:ascii="Arial" w:hAnsi="Arial"/>
          <w:b/>
        </w:rPr>
        <w:t>Authority</w:t>
      </w:r>
      <w:r w:rsidRPr="006A6A9C">
        <w:rPr>
          <w:rFonts w:ascii="Arial" w:hAnsi="Arial"/>
        </w:rPr>
        <w:t xml:space="preserve"> pursuant to the </w:t>
      </w:r>
      <w:r w:rsidR="008E2E9E" w:rsidRPr="00CA2B3C">
        <w:rPr>
          <w:rFonts w:ascii="Arial" w:hAnsi="Arial"/>
          <w:b/>
          <w:bCs/>
        </w:rPr>
        <w:t>ESO</w:t>
      </w:r>
      <w:r w:rsidR="008E2E9E">
        <w:rPr>
          <w:rFonts w:ascii="Arial" w:hAnsi="Arial"/>
        </w:rPr>
        <w:t xml:space="preserve"> </w:t>
      </w:r>
      <w:r w:rsidRPr="006A6A9C">
        <w:rPr>
          <w:rFonts w:ascii="Arial" w:hAnsi="Arial"/>
          <w:b/>
        </w:rPr>
        <w:t>Licence</w:t>
      </w:r>
      <w:r w:rsidRPr="006A6A9C">
        <w:rPr>
          <w:rFonts w:ascii="Arial" w:hAnsi="Arial"/>
        </w:rPr>
        <w:t>.</w:t>
      </w:r>
    </w:p>
    <w:p w14:paraId="6AB25F5C" w14:textId="77777777" w:rsidR="00B24C90" w:rsidRPr="006A6A9C" w:rsidRDefault="00B24C90">
      <w:pPr>
        <w:pStyle w:val="Heading4"/>
        <w:widowControl w:val="0"/>
        <w:numPr>
          <w:ilvl w:val="0"/>
          <w:numId w:val="0"/>
        </w:numPr>
        <w:ind w:left="1701" w:hanging="851"/>
        <w:jc w:val="both"/>
        <w:rPr>
          <w:rFonts w:ascii="Arial" w:hAnsi="Arial"/>
          <w:i/>
        </w:rPr>
      </w:pPr>
      <w:r w:rsidRPr="006A6A9C">
        <w:rPr>
          <w:rFonts w:ascii="Arial" w:hAnsi="Arial"/>
        </w:rPr>
        <w:t>3.14.2</w:t>
      </w:r>
      <w:r w:rsidRPr="006A6A9C">
        <w:rPr>
          <w:rFonts w:ascii="Arial" w:hAnsi="Arial"/>
        </w:rPr>
        <w:tab/>
        <w:t xml:space="preserve">The </w:t>
      </w:r>
      <w:r w:rsidRPr="006A6A9C">
        <w:rPr>
          <w:rFonts w:ascii="Arial" w:hAnsi="Arial"/>
          <w:b/>
        </w:rPr>
        <w:t>User</w:t>
      </w:r>
      <w:r w:rsidRPr="006A6A9C">
        <w:rPr>
          <w:rFonts w:ascii="Arial" w:hAnsi="Arial"/>
        </w:rPr>
        <w:t xml:space="preserve"> acknowledges that due to the timescales associated with the replacement of the </w:t>
      </w:r>
      <w:r w:rsidRPr="006A6A9C">
        <w:rPr>
          <w:rFonts w:ascii="Arial" w:hAnsi="Arial"/>
          <w:b/>
        </w:rPr>
        <w:t>Pooling and</w:t>
      </w:r>
      <w:r w:rsidRPr="006A6A9C">
        <w:rPr>
          <w:rFonts w:ascii="Arial" w:hAnsi="Arial"/>
        </w:rPr>
        <w:t xml:space="preserve"> </w:t>
      </w:r>
      <w:r w:rsidRPr="006A6A9C">
        <w:rPr>
          <w:rFonts w:ascii="Arial" w:hAnsi="Arial"/>
          <w:b/>
        </w:rPr>
        <w:t>Settlement Agreement</w:t>
      </w:r>
      <w:r w:rsidRPr="006A6A9C">
        <w:rPr>
          <w:rFonts w:ascii="Arial" w:hAnsi="Arial"/>
        </w:rPr>
        <w:t xml:space="preserve"> with the </w:t>
      </w:r>
      <w:r w:rsidRPr="006A6A9C">
        <w:rPr>
          <w:rFonts w:ascii="Arial" w:hAnsi="Arial"/>
          <w:b/>
        </w:rPr>
        <w:t>Balancing and</w:t>
      </w:r>
      <w:r w:rsidRPr="006A6A9C">
        <w:rPr>
          <w:rFonts w:ascii="Arial" w:hAnsi="Arial"/>
        </w:rPr>
        <w:t xml:space="preserve"> </w:t>
      </w:r>
      <w:r w:rsidRPr="006A6A9C">
        <w:rPr>
          <w:rFonts w:ascii="Arial" w:hAnsi="Arial"/>
          <w:b/>
        </w:rPr>
        <w:t>Settlement Code</w:t>
      </w:r>
      <w:r w:rsidRPr="006A6A9C">
        <w:rPr>
          <w:rFonts w:ascii="Arial" w:hAnsi="Arial"/>
        </w:rPr>
        <w:t xml:space="preserve">, </w:t>
      </w:r>
      <w:r w:rsidRPr="006A6A9C">
        <w:rPr>
          <w:rFonts w:ascii="Arial" w:hAnsi="Arial"/>
          <w:b/>
        </w:rPr>
        <w:t>The Company</w:t>
      </w:r>
      <w:r w:rsidRPr="006A6A9C">
        <w:rPr>
          <w:rFonts w:ascii="Arial" w:hAnsi="Arial"/>
        </w:rPr>
        <w:t xml:space="preserve"> was prevented from providing the </w:t>
      </w:r>
      <w:r w:rsidRPr="006A6A9C">
        <w:rPr>
          <w:rFonts w:ascii="Arial" w:hAnsi="Arial"/>
          <w:b/>
        </w:rPr>
        <w:t>User</w:t>
      </w:r>
      <w:r w:rsidRPr="006A6A9C">
        <w:rPr>
          <w:rFonts w:ascii="Arial" w:hAnsi="Arial"/>
        </w:rPr>
        <w:t xml:space="preserve"> with notice pursuant to Clause 2.1 of Part 1 of Appendix E (as in force on the day prior to the </w:t>
      </w:r>
      <w:r w:rsidRPr="006A6A9C">
        <w:rPr>
          <w:rFonts w:ascii="Arial" w:hAnsi="Arial"/>
          <w:b/>
        </w:rPr>
        <w:t>NETA Go-live Date</w:t>
      </w:r>
      <w:r w:rsidRPr="006A6A9C">
        <w:rPr>
          <w:rFonts w:ascii="Arial" w:hAnsi="Arial"/>
        </w:rPr>
        <w:t xml:space="preserve">) of the basis of calculation of </w:t>
      </w:r>
      <w:r w:rsidRPr="006A6A9C">
        <w:rPr>
          <w:rFonts w:ascii="Arial" w:hAnsi="Arial"/>
          <w:b/>
        </w:rPr>
        <w:t>Transmission Network Use of System Charges</w:t>
      </w:r>
      <w:r w:rsidRPr="006A6A9C">
        <w:rPr>
          <w:rFonts w:ascii="Arial" w:hAnsi="Arial"/>
        </w:rPr>
        <w:t xml:space="preserve"> from the </w:t>
      </w:r>
      <w:r w:rsidRPr="006A6A9C">
        <w:rPr>
          <w:rFonts w:ascii="Arial" w:hAnsi="Arial"/>
          <w:b/>
        </w:rPr>
        <w:t>NETA Go-live Date</w:t>
      </w:r>
      <w:r w:rsidRPr="006A6A9C">
        <w:rPr>
          <w:rFonts w:ascii="Arial" w:hAnsi="Arial"/>
        </w:rPr>
        <w:t xml:space="preserve"> until the end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However, the </w:t>
      </w:r>
      <w:r w:rsidRPr="006A6A9C">
        <w:rPr>
          <w:rFonts w:ascii="Arial" w:hAnsi="Arial"/>
          <w:b/>
        </w:rPr>
        <w:t>User</w:t>
      </w:r>
      <w:r w:rsidRPr="006A6A9C">
        <w:rPr>
          <w:rFonts w:ascii="Arial" w:hAnsi="Arial"/>
        </w:rPr>
        <w:t xml:space="preserve"> further acknowledges that </w:t>
      </w:r>
      <w:r w:rsidRPr="006A6A9C">
        <w:rPr>
          <w:rFonts w:ascii="Arial" w:hAnsi="Arial"/>
          <w:b/>
        </w:rPr>
        <w:t>The Company</w:t>
      </w:r>
      <w:r w:rsidRPr="006A6A9C">
        <w:rPr>
          <w:rFonts w:ascii="Arial" w:hAnsi="Arial"/>
        </w:rPr>
        <w:t xml:space="preserve"> consulted with the </w:t>
      </w:r>
      <w:r w:rsidRPr="006A6A9C">
        <w:rPr>
          <w:rFonts w:ascii="Arial" w:hAnsi="Arial"/>
          <w:b/>
        </w:rPr>
        <w:t>User</w:t>
      </w:r>
      <w:r w:rsidRPr="006A6A9C">
        <w:rPr>
          <w:rFonts w:ascii="Arial" w:hAnsi="Arial"/>
        </w:rPr>
        <w:t xml:space="preserve"> prior to the </w:t>
      </w:r>
      <w:r w:rsidRPr="006A6A9C">
        <w:rPr>
          <w:rFonts w:ascii="Arial" w:hAnsi="Arial"/>
          <w:b/>
        </w:rPr>
        <w:t>NETA Go-live Date</w:t>
      </w:r>
      <w:r w:rsidRPr="006A6A9C">
        <w:rPr>
          <w:rFonts w:ascii="Arial" w:hAnsi="Arial"/>
        </w:rPr>
        <w:t xml:space="preserve"> on </w:t>
      </w:r>
      <w:r w:rsidRPr="006A6A9C">
        <w:rPr>
          <w:rFonts w:ascii="Arial" w:hAnsi="Arial"/>
          <w:b/>
        </w:rPr>
        <w:t>Transmission Network Use of System Charges</w:t>
      </w:r>
      <w:r w:rsidRPr="006A6A9C">
        <w:rPr>
          <w:rFonts w:ascii="Arial" w:hAnsi="Arial"/>
        </w:rPr>
        <w:t xml:space="preserve"> to apply from the </w:t>
      </w:r>
      <w:r w:rsidRPr="006A6A9C">
        <w:rPr>
          <w:rFonts w:ascii="Arial" w:hAnsi="Arial"/>
          <w:b/>
        </w:rPr>
        <w:t>NETA Go-live Date</w:t>
      </w:r>
      <w:r w:rsidRPr="006A6A9C">
        <w:rPr>
          <w:rFonts w:ascii="Arial" w:hAnsi="Arial"/>
        </w:rPr>
        <w:t xml:space="preserve"> until the end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The </w:t>
      </w:r>
      <w:r w:rsidRPr="006A6A9C">
        <w:rPr>
          <w:rFonts w:ascii="Arial" w:hAnsi="Arial"/>
          <w:b/>
        </w:rPr>
        <w:t>User</w:t>
      </w:r>
      <w:r w:rsidRPr="006A6A9C">
        <w:rPr>
          <w:rFonts w:ascii="Arial" w:hAnsi="Arial"/>
        </w:rPr>
        <w:t xml:space="preserve"> hereby agrees to pay </w:t>
      </w:r>
      <w:r w:rsidRPr="006A6A9C">
        <w:rPr>
          <w:rFonts w:ascii="Arial" w:hAnsi="Arial"/>
          <w:b/>
        </w:rPr>
        <w:t>Transmission Network Use of System Charges</w:t>
      </w:r>
      <w:r w:rsidRPr="006A6A9C">
        <w:rPr>
          <w:rFonts w:ascii="Arial" w:hAnsi="Arial"/>
        </w:rPr>
        <w:t xml:space="preserve"> in respect of the </w:t>
      </w:r>
      <w:r w:rsidRPr="006A6A9C">
        <w:rPr>
          <w:rFonts w:ascii="Arial" w:hAnsi="Arial"/>
          <w:b/>
        </w:rPr>
        <w:t>Financial Year</w:t>
      </w:r>
      <w:r w:rsidRPr="006A6A9C">
        <w:rPr>
          <w:rFonts w:ascii="Arial" w:hAnsi="Arial"/>
        </w:rPr>
        <w:t xml:space="preserve"> in which the </w:t>
      </w:r>
      <w:r w:rsidRPr="006A6A9C">
        <w:rPr>
          <w:rFonts w:ascii="Arial" w:hAnsi="Arial"/>
          <w:b/>
        </w:rPr>
        <w:t>NETA Go-live Date</w:t>
      </w:r>
      <w:r w:rsidRPr="006A6A9C">
        <w:rPr>
          <w:rFonts w:ascii="Arial" w:hAnsi="Arial"/>
        </w:rPr>
        <w:t xml:space="preserve"> occurred in accordance with the principles notified by </w:t>
      </w:r>
      <w:r w:rsidRPr="006A6A9C">
        <w:rPr>
          <w:rFonts w:ascii="Arial" w:hAnsi="Arial"/>
          <w:b/>
        </w:rPr>
        <w:t>The Company</w:t>
      </w:r>
      <w:r w:rsidRPr="006A6A9C">
        <w:rPr>
          <w:rFonts w:ascii="Arial" w:hAnsi="Arial"/>
        </w:rPr>
        <w:t xml:space="preserve"> prior to the </w:t>
      </w:r>
      <w:r w:rsidRPr="006A6A9C">
        <w:rPr>
          <w:rFonts w:ascii="Arial" w:hAnsi="Arial"/>
          <w:b/>
        </w:rPr>
        <w:t>NETA Go-live Date</w:t>
      </w:r>
      <w:r w:rsidRPr="006A6A9C">
        <w:rPr>
          <w:rFonts w:ascii="Arial" w:hAnsi="Arial"/>
        </w:rPr>
        <w:t>.</w:t>
      </w:r>
    </w:p>
    <w:p w14:paraId="58014BB9" w14:textId="77777777" w:rsidR="00B24C90" w:rsidRPr="006A6A9C" w:rsidRDefault="00B24C90">
      <w:pPr>
        <w:pStyle w:val="Heading4"/>
        <w:widowControl w:val="0"/>
        <w:numPr>
          <w:ilvl w:val="0"/>
          <w:numId w:val="0"/>
        </w:numPr>
        <w:ind w:left="1702" w:hanging="851"/>
        <w:jc w:val="both"/>
        <w:rPr>
          <w:rFonts w:ascii="Arial" w:hAnsi="Arial"/>
        </w:rPr>
      </w:pPr>
      <w:r w:rsidRPr="006A6A9C">
        <w:rPr>
          <w:rFonts w:ascii="Arial" w:hAnsi="Arial"/>
        </w:rPr>
        <w:t>3.14.3</w:t>
      </w:r>
      <w:r w:rsidRPr="006A6A9C">
        <w:rPr>
          <w:rFonts w:ascii="Arial" w:hAnsi="Arial"/>
        </w:rPr>
        <w:tab/>
        <w:t xml:space="preserve">Subject to paragraph 3.14.4 below, </w:t>
      </w:r>
      <w:r w:rsidRPr="006A6A9C">
        <w:rPr>
          <w:rFonts w:ascii="Arial" w:hAnsi="Arial"/>
          <w:b/>
        </w:rPr>
        <w:t>The Company</w:t>
      </w:r>
      <w:r w:rsidRPr="006A6A9C">
        <w:rPr>
          <w:rFonts w:ascii="Arial" w:hAnsi="Arial"/>
        </w:rPr>
        <w:t xml:space="preserve"> shall give the </w:t>
      </w:r>
      <w:r w:rsidRPr="006A6A9C">
        <w:rPr>
          <w:rFonts w:ascii="Arial" w:hAnsi="Arial"/>
          <w:b/>
        </w:rPr>
        <w:t>User</w:t>
      </w:r>
      <w:r w:rsidRPr="006A6A9C">
        <w:rPr>
          <w:rFonts w:ascii="Arial" w:hAnsi="Arial"/>
        </w:rPr>
        <w:t xml:space="preserve"> not less than two months prior written notice of any revised </w:t>
      </w:r>
      <w:r w:rsidRPr="006A6A9C">
        <w:rPr>
          <w:rFonts w:ascii="Arial" w:hAnsi="Arial"/>
          <w:b/>
        </w:rPr>
        <w:t>Transmission Network Use of System Charges</w:t>
      </w:r>
      <w:r w:rsidRPr="006A6A9C">
        <w:rPr>
          <w:rFonts w:ascii="Arial" w:hAnsi="Arial"/>
        </w:rPr>
        <w:t xml:space="preserve">, which notice shall specify the date upon which such revisions become effective (which may be at any time) and will make reference to the new tariffs set out in the relevant </w:t>
      </w:r>
      <w:r w:rsidRPr="006A6A9C">
        <w:rPr>
          <w:rFonts w:ascii="Arial" w:hAnsi="Arial"/>
          <w:b/>
        </w:rPr>
        <w:t>Charging Statements</w:t>
      </w:r>
      <w:r w:rsidRPr="006A6A9C">
        <w:rPr>
          <w:rFonts w:ascii="Arial" w:hAnsi="Arial"/>
        </w:rPr>
        <w:t xml:space="preserve">.  The </w:t>
      </w:r>
      <w:r w:rsidRPr="006A6A9C">
        <w:rPr>
          <w:rFonts w:ascii="Arial" w:hAnsi="Arial"/>
          <w:b/>
        </w:rPr>
        <w:t>User</w:t>
      </w:r>
      <w:r w:rsidRPr="006A6A9C">
        <w:rPr>
          <w:rFonts w:ascii="Arial" w:hAnsi="Arial"/>
        </w:rPr>
        <w:t xml:space="preserve"> shall pay any such revised charges from the effective date. </w:t>
      </w:r>
    </w:p>
    <w:p w14:paraId="44C2E959" w14:textId="0B9A0344"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3.14.4</w:t>
      </w:r>
      <w:r w:rsidRPr="006A6A9C">
        <w:rPr>
          <w:rFonts w:ascii="Arial" w:hAnsi="Arial"/>
        </w:rPr>
        <w:tab/>
        <w:t xml:space="preserve">Where in accordance with the </w:t>
      </w:r>
      <w:r w:rsidR="00DD3941">
        <w:rPr>
          <w:rFonts w:ascii="Arial" w:hAnsi="Arial"/>
          <w:b/>
        </w:rPr>
        <w:t>ESO</w:t>
      </w:r>
      <w:r w:rsidR="00DD3941" w:rsidRPr="006A6A9C">
        <w:rPr>
          <w:rFonts w:ascii="Arial" w:hAnsi="Arial"/>
        </w:rPr>
        <w:t xml:space="preserve"> </w:t>
      </w:r>
      <w:r w:rsidRPr="006A6A9C">
        <w:rPr>
          <w:rFonts w:ascii="Arial" w:hAnsi="Arial"/>
          <w:b/>
        </w:rPr>
        <w:t>Licence</w:t>
      </w:r>
      <w:r w:rsidRPr="006A6A9C">
        <w:rPr>
          <w:rFonts w:ascii="Arial" w:hAnsi="Arial"/>
        </w:rPr>
        <w:t xml:space="preserve">, the </w:t>
      </w:r>
      <w:r w:rsidRPr="006A6A9C">
        <w:rPr>
          <w:rFonts w:ascii="Arial" w:hAnsi="Arial"/>
          <w:b/>
        </w:rPr>
        <w:t>Authority</w:t>
      </w:r>
      <w:r w:rsidRPr="006A6A9C">
        <w:rPr>
          <w:rFonts w:ascii="Arial" w:hAnsi="Arial"/>
        </w:rPr>
        <w:t xml:space="preserve"> determines a shorter period than 2 months for the implementation of revised charges, the notice period will be determined by the </w:t>
      </w:r>
      <w:r w:rsidRPr="006A6A9C">
        <w:rPr>
          <w:rFonts w:ascii="Arial" w:hAnsi="Arial"/>
          <w:b/>
        </w:rPr>
        <w:t>Authority</w:t>
      </w:r>
      <w:r w:rsidRPr="006A6A9C">
        <w:rPr>
          <w:rFonts w:ascii="Arial" w:hAnsi="Arial"/>
        </w:rPr>
        <w:t>.</w:t>
      </w:r>
      <w:r w:rsidRPr="006A6A9C">
        <w:rPr>
          <w:rFonts w:ascii="Arial" w:hAnsi="Arial"/>
          <w:b/>
          <w:i/>
        </w:rPr>
        <w:t xml:space="preserve"> </w:t>
      </w:r>
      <w:r w:rsidRPr="006A6A9C">
        <w:rPr>
          <w:rFonts w:ascii="Arial" w:hAnsi="Arial"/>
        </w:rPr>
        <w:t xml:space="preserve">The notice will specify when the new charges are effective and the </w:t>
      </w:r>
      <w:r w:rsidRPr="006A6A9C">
        <w:rPr>
          <w:rFonts w:ascii="Arial" w:hAnsi="Arial"/>
          <w:b/>
        </w:rPr>
        <w:t>User</w:t>
      </w:r>
      <w:r w:rsidRPr="006A6A9C">
        <w:rPr>
          <w:rFonts w:ascii="Arial" w:hAnsi="Arial"/>
        </w:rPr>
        <w:t xml:space="preserve"> shall pay any such revised charges from the effective date.</w:t>
      </w:r>
    </w:p>
    <w:p w14:paraId="047EDFD1" w14:textId="77777777" w:rsidR="008C40CB" w:rsidRPr="006A6A9C" w:rsidRDefault="008C40CB">
      <w:pPr>
        <w:pStyle w:val="Heading4"/>
        <w:widowControl w:val="0"/>
        <w:numPr>
          <w:ilvl w:val="0"/>
          <w:numId w:val="0"/>
        </w:numPr>
        <w:ind w:left="1701" w:hanging="850"/>
        <w:jc w:val="both"/>
        <w:rPr>
          <w:rFonts w:ascii="Arial" w:hAnsi="Arial"/>
        </w:rPr>
      </w:pPr>
      <w:r w:rsidRPr="006A6A9C">
        <w:rPr>
          <w:rFonts w:ascii="Arial" w:hAnsi="Arial"/>
        </w:rPr>
        <w:t>3.14.5</w:t>
      </w:r>
      <w:r w:rsidRPr="006A6A9C">
        <w:rPr>
          <w:rFonts w:ascii="Arial" w:hAnsi="Arial"/>
        </w:rPr>
        <w:tab/>
        <w:t xml:space="preserve">Where a </w:t>
      </w:r>
      <w:r w:rsidRPr="006A6A9C">
        <w:rPr>
          <w:rFonts w:ascii="Arial" w:hAnsi="Arial"/>
          <w:b/>
        </w:rPr>
        <w:t>User’s</w:t>
      </w:r>
      <w:r w:rsidRPr="006A6A9C">
        <w:rPr>
          <w:rFonts w:ascii="Arial" w:hAnsi="Arial"/>
        </w:rPr>
        <w:t xml:space="preserve"> connection to the </w:t>
      </w:r>
      <w:r w:rsidRPr="006A6A9C">
        <w:rPr>
          <w:rFonts w:ascii="Arial" w:hAnsi="Arial"/>
          <w:b/>
        </w:rPr>
        <w:t>National Electricity Transmission System</w:t>
      </w:r>
      <w:r w:rsidRPr="006A6A9C">
        <w:rPr>
          <w:rFonts w:ascii="Arial" w:hAnsi="Arial"/>
        </w:rPr>
        <w:t xml:space="preserve"> involves the connection of an </w:t>
      </w:r>
      <w:r w:rsidRPr="006A6A9C">
        <w:rPr>
          <w:rFonts w:ascii="Arial" w:hAnsi="Arial"/>
          <w:b/>
        </w:rPr>
        <w:t xml:space="preserve">Offshore Transmission System </w:t>
      </w:r>
      <w:r w:rsidRPr="006A6A9C">
        <w:rPr>
          <w:rFonts w:ascii="Arial" w:hAnsi="Arial"/>
        </w:rPr>
        <w:t xml:space="preserve">to a </w:t>
      </w:r>
      <w:r w:rsidRPr="006A6A9C">
        <w:rPr>
          <w:rFonts w:ascii="Arial" w:hAnsi="Arial"/>
          <w:b/>
        </w:rPr>
        <w:t>Distribution System</w:t>
      </w:r>
      <w:r w:rsidRPr="006A6A9C">
        <w:rPr>
          <w:rFonts w:ascii="Arial" w:hAnsi="Arial"/>
        </w:rPr>
        <w:t xml:space="preserve">, </w:t>
      </w:r>
      <w:r w:rsidRPr="006A6A9C">
        <w:rPr>
          <w:rFonts w:ascii="Arial" w:hAnsi="Arial"/>
          <w:b/>
        </w:rPr>
        <w:t>The Company</w:t>
      </w:r>
      <w:r w:rsidRPr="006A6A9C">
        <w:rPr>
          <w:rFonts w:ascii="Arial" w:hAnsi="Arial"/>
        </w:rPr>
        <w:t xml:space="preserve"> shall notify the </w:t>
      </w:r>
      <w:r w:rsidRPr="006A6A9C">
        <w:rPr>
          <w:rFonts w:ascii="Arial" w:hAnsi="Arial"/>
          <w:b/>
        </w:rPr>
        <w:t>User</w:t>
      </w:r>
      <w:r w:rsidRPr="006A6A9C">
        <w:rPr>
          <w:rFonts w:ascii="Arial" w:hAnsi="Arial"/>
        </w:rPr>
        <w:t xml:space="preserve"> as soon as practicable in the event that </w:t>
      </w:r>
      <w:r w:rsidRPr="006A6A9C">
        <w:rPr>
          <w:rFonts w:ascii="Arial" w:hAnsi="Arial"/>
          <w:b/>
        </w:rPr>
        <w:t>The Company</w:t>
      </w:r>
      <w:r w:rsidRPr="006A6A9C">
        <w:rPr>
          <w:rFonts w:ascii="Arial" w:hAnsi="Arial"/>
        </w:rPr>
        <w:t xml:space="preserve"> receives notice from the </w:t>
      </w:r>
      <w:r w:rsidRPr="006A6A9C">
        <w:rPr>
          <w:rFonts w:ascii="Arial" w:hAnsi="Arial"/>
          <w:b/>
        </w:rPr>
        <w:t>ET Interface Operator</w:t>
      </w:r>
      <w:r w:rsidRPr="006A6A9C">
        <w:rPr>
          <w:rFonts w:ascii="Arial" w:hAnsi="Arial"/>
        </w:rPr>
        <w:t xml:space="preserve"> of a change in the charges to </w:t>
      </w:r>
      <w:r w:rsidRPr="006A6A9C">
        <w:rPr>
          <w:rFonts w:ascii="Arial" w:hAnsi="Arial"/>
          <w:b/>
        </w:rPr>
        <w:t>The Company</w:t>
      </w:r>
      <w:r w:rsidR="003414CD" w:rsidRPr="006A6A9C">
        <w:rPr>
          <w:rFonts w:ascii="Arial" w:hAnsi="Arial"/>
        </w:rPr>
        <w:t xml:space="preserve"> which would require a change in the </w:t>
      </w:r>
      <w:r w:rsidR="003414CD" w:rsidRPr="006A6A9C">
        <w:rPr>
          <w:rFonts w:ascii="Arial" w:hAnsi="Arial"/>
          <w:b/>
        </w:rPr>
        <w:t>ET Use of System Charges</w:t>
      </w:r>
      <w:r w:rsidR="003414CD" w:rsidRPr="006A6A9C">
        <w:rPr>
          <w:rFonts w:ascii="Arial" w:hAnsi="Arial"/>
        </w:rPr>
        <w:t xml:space="preserve">.  </w:t>
      </w:r>
      <w:r w:rsidR="003414CD" w:rsidRPr="006A6A9C">
        <w:rPr>
          <w:rFonts w:ascii="Arial" w:hAnsi="Arial"/>
          <w:b/>
        </w:rPr>
        <w:t>The Company</w:t>
      </w:r>
      <w:r w:rsidR="003414CD" w:rsidRPr="006A6A9C">
        <w:rPr>
          <w:rFonts w:ascii="Arial" w:hAnsi="Arial"/>
        </w:rPr>
        <w:t xml:space="preserve"> shall advise the </w:t>
      </w:r>
      <w:r w:rsidR="003414CD" w:rsidRPr="006A6A9C">
        <w:rPr>
          <w:rFonts w:ascii="Arial" w:hAnsi="Arial"/>
          <w:b/>
        </w:rPr>
        <w:t>User</w:t>
      </w:r>
      <w:r w:rsidR="003414CD" w:rsidRPr="006A6A9C">
        <w:rPr>
          <w:rFonts w:ascii="Arial" w:hAnsi="Arial"/>
        </w:rPr>
        <w:t xml:space="preserve"> of the resultant revision to the </w:t>
      </w:r>
      <w:r w:rsidR="003414CD" w:rsidRPr="006A6A9C">
        <w:rPr>
          <w:rFonts w:ascii="Arial" w:hAnsi="Arial"/>
          <w:b/>
        </w:rPr>
        <w:t>ET Use of System Charges</w:t>
      </w:r>
      <w:r w:rsidR="003414CD" w:rsidRPr="006A6A9C">
        <w:rPr>
          <w:rFonts w:ascii="Arial" w:hAnsi="Arial"/>
        </w:rPr>
        <w:t xml:space="preserve"> and the date upon which such revision shall become effective.</w:t>
      </w:r>
      <w:r w:rsidRPr="006A6A9C">
        <w:rPr>
          <w:rFonts w:ascii="Arial" w:hAnsi="Arial"/>
        </w:rPr>
        <w:t xml:space="preserve"> </w:t>
      </w:r>
    </w:p>
    <w:p w14:paraId="125CF84C" w14:textId="77777777" w:rsidR="005F22D9" w:rsidRPr="006A6A9C" w:rsidRDefault="00D94605" w:rsidP="00D94605">
      <w:pPr>
        <w:pStyle w:val="Heading4"/>
        <w:widowControl w:val="0"/>
        <w:numPr>
          <w:ilvl w:val="0"/>
          <w:numId w:val="0"/>
        </w:numPr>
        <w:ind w:left="900" w:hanging="900"/>
        <w:jc w:val="both"/>
        <w:rPr>
          <w:rFonts w:ascii="Arial" w:hAnsi="Arial"/>
          <w:b/>
        </w:rPr>
      </w:pPr>
      <w:r w:rsidRPr="006A6A9C">
        <w:rPr>
          <w:rFonts w:ascii="Arial" w:hAnsi="Arial"/>
          <w:b/>
        </w:rPr>
        <w:t>3.15</w:t>
      </w:r>
      <w:r w:rsidRPr="006A6A9C">
        <w:rPr>
          <w:rFonts w:ascii="Arial" w:hAnsi="Arial"/>
          <w:b/>
        </w:rPr>
        <w:tab/>
      </w:r>
      <w:r w:rsidR="005F22D9" w:rsidRPr="006A6A9C">
        <w:rPr>
          <w:rFonts w:ascii="Arial" w:hAnsi="Arial"/>
          <w:b/>
        </w:rPr>
        <w:t>F</w:t>
      </w:r>
      <w:r w:rsidRPr="006A6A9C">
        <w:rPr>
          <w:rFonts w:ascii="Arial" w:hAnsi="Arial"/>
          <w:b/>
        </w:rPr>
        <w:t>ORECAST OF TRANSMISSION NETWORK USE OF SYSTEM CHARGES</w:t>
      </w:r>
    </w:p>
    <w:p w14:paraId="13AE24E6" w14:textId="77777777" w:rsidR="00B47657" w:rsidRPr="006A6A9C" w:rsidRDefault="005F22D9">
      <w:pPr>
        <w:pStyle w:val="Heading4"/>
        <w:widowControl w:val="0"/>
        <w:numPr>
          <w:ilvl w:val="0"/>
          <w:numId w:val="0"/>
        </w:numPr>
        <w:ind w:left="1701" w:hanging="850"/>
        <w:jc w:val="both"/>
        <w:rPr>
          <w:rFonts w:ascii="Arial" w:hAnsi="Arial"/>
        </w:rPr>
      </w:pPr>
      <w:r w:rsidRPr="006A6A9C">
        <w:rPr>
          <w:rFonts w:ascii="Arial" w:hAnsi="Arial"/>
        </w:rPr>
        <w:t>3.15</w:t>
      </w:r>
      <w:r w:rsidR="00D94605" w:rsidRPr="006A6A9C">
        <w:rPr>
          <w:rFonts w:ascii="Arial" w:hAnsi="Arial"/>
        </w:rPr>
        <w:t>.1</w:t>
      </w:r>
      <w:r w:rsidRPr="006A6A9C">
        <w:rPr>
          <w:rFonts w:ascii="Arial" w:hAnsi="Arial"/>
        </w:rPr>
        <w:t xml:space="preserve"> </w:t>
      </w:r>
      <w:r w:rsidRPr="006A6A9C">
        <w:rPr>
          <w:rFonts w:ascii="Arial" w:hAnsi="Arial"/>
        </w:rPr>
        <w:tab/>
        <w:t xml:space="preserve">Each </w:t>
      </w:r>
      <w:r w:rsidR="00FE561A" w:rsidRPr="006A6A9C">
        <w:rPr>
          <w:rFonts w:ascii="Arial" w:hAnsi="Arial"/>
          <w:b/>
        </w:rPr>
        <w:t>Financial Year T</w:t>
      </w:r>
      <w:r w:rsidRPr="006A6A9C">
        <w:rPr>
          <w:rFonts w:ascii="Arial" w:hAnsi="Arial"/>
          <w:b/>
        </w:rPr>
        <w:t>he Company</w:t>
      </w:r>
      <w:r w:rsidRPr="006A6A9C">
        <w:rPr>
          <w:rFonts w:ascii="Arial" w:hAnsi="Arial"/>
        </w:rPr>
        <w:t xml:space="preserve"> shall prepare and update its forecast of </w:t>
      </w:r>
      <w:r w:rsidRPr="006A6A9C">
        <w:rPr>
          <w:rFonts w:ascii="Arial" w:hAnsi="Arial"/>
          <w:b/>
        </w:rPr>
        <w:t xml:space="preserve">Transmsission Network Use of System Charges </w:t>
      </w:r>
      <w:r w:rsidRPr="006A6A9C">
        <w:rPr>
          <w:rFonts w:ascii="Arial" w:hAnsi="Arial"/>
        </w:rPr>
        <w:t xml:space="preserve">in accordance with the </w:t>
      </w:r>
      <w:r w:rsidRPr="006A6A9C">
        <w:rPr>
          <w:rFonts w:ascii="Arial" w:hAnsi="Arial"/>
          <w:b/>
        </w:rPr>
        <w:t>TNUos Tariff Forecast Timetable</w:t>
      </w:r>
      <w:r w:rsidRPr="006A6A9C">
        <w:rPr>
          <w:rFonts w:ascii="Arial" w:hAnsi="Arial"/>
        </w:rPr>
        <w:t>.</w:t>
      </w:r>
    </w:p>
    <w:p w14:paraId="1ACA4241" w14:textId="77777777" w:rsidR="00B24C90" w:rsidRPr="006A6A9C" w:rsidRDefault="00B24C90">
      <w:pPr>
        <w:pStyle w:val="Unnumbered"/>
        <w:jc w:val="center"/>
        <w:rPr>
          <w:rFonts w:ascii="Arial" w:hAnsi="Arial"/>
          <w:i w:val="0"/>
          <w:u w:val="single"/>
        </w:rPr>
      </w:pPr>
      <w:r w:rsidRPr="006A6A9C">
        <w:rPr>
          <w:rFonts w:ascii="Arial" w:hAnsi="Arial"/>
          <w:i w:val="0"/>
          <w:u w:val="single"/>
        </w:rPr>
        <w:t>PART IIC - BALANCING SERVICES USE OF SYSTEM CHARGES</w:t>
      </w:r>
    </w:p>
    <w:p w14:paraId="5C5C8204" w14:textId="77777777" w:rsidR="00B24C90" w:rsidRPr="006A6A9C" w:rsidRDefault="00B24C90">
      <w:pPr>
        <w:pStyle w:val="Heading3"/>
        <w:numPr>
          <w:ilvl w:val="0"/>
          <w:numId w:val="0"/>
        </w:numPr>
        <w:rPr>
          <w:rFonts w:ascii="Arial" w:hAnsi="Arial"/>
          <w:b/>
        </w:rPr>
      </w:pPr>
      <w:r w:rsidRPr="006A6A9C">
        <w:rPr>
          <w:rFonts w:ascii="Arial" w:hAnsi="Arial"/>
          <w:b/>
        </w:rPr>
        <w:t>3.1</w:t>
      </w:r>
      <w:r w:rsidR="00BD5FC0" w:rsidRPr="006A6A9C">
        <w:rPr>
          <w:rFonts w:ascii="Arial" w:hAnsi="Arial"/>
          <w:b/>
        </w:rPr>
        <w:t>6</w:t>
      </w:r>
      <w:r w:rsidRPr="006A6A9C">
        <w:rPr>
          <w:rFonts w:ascii="Arial" w:hAnsi="Arial"/>
          <w:b/>
        </w:rPr>
        <w:tab/>
        <w:t>INTRODUCTION</w:t>
      </w:r>
    </w:p>
    <w:p w14:paraId="63F4BB74" w14:textId="77777777" w:rsidR="00B24C90" w:rsidRPr="006A6A9C" w:rsidRDefault="00B24C90">
      <w:pPr>
        <w:pStyle w:val="Heading4"/>
        <w:keepNext/>
        <w:numPr>
          <w:ilvl w:val="0"/>
          <w:numId w:val="0"/>
        </w:numPr>
        <w:ind w:left="1701" w:hanging="850"/>
        <w:jc w:val="both"/>
        <w:rPr>
          <w:rFonts w:ascii="Arial" w:hAnsi="Arial"/>
        </w:rPr>
      </w:pPr>
      <w:r w:rsidRPr="006A6A9C">
        <w:rPr>
          <w:rFonts w:ascii="Arial" w:hAnsi="Arial"/>
        </w:rPr>
        <w:t>3.1</w:t>
      </w:r>
      <w:r w:rsidR="00BD5FC0" w:rsidRPr="006A6A9C">
        <w:rPr>
          <w:rFonts w:ascii="Arial" w:hAnsi="Arial"/>
        </w:rPr>
        <w:t>6</w:t>
      </w:r>
      <w:r w:rsidRPr="006A6A9C">
        <w:rPr>
          <w:rFonts w:ascii="Arial" w:hAnsi="Arial"/>
        </w:rPr>
        <w:t>.1</w:t>
      </w:r>
      <w:r w:rsidRPr="006A6A9C">
        <w:rPr>
          <w:rFonts w:ascii="Arial" w:hAnsi="Arial"/>
        </w:rPr>
        <w:tab/>
        <w:t xml:space="preserve">Under the terms of the </w:t>
      </w:r>
      <w:r w:rsidRPr="006A6A9C">
        <w:rPr>
          <w:rFonts w:ascii="Arial" w:hAnsi="Arial"/>
          <w:b/>
        </w:rPr>
        <w:t>CUSC</w:t>
      </w:r>
      <w:r w:rsidRPr="006A6A9C">
        <w:rPr>
          <w:rFonts w:ascii="Arial" w:hAnsi="Arial"/>
        </w:rPr>
        <w:t xml:space="preserve"> each </w:t>
      </w:r>
      <w:r w:rsidRPr="006A6A9C">
        <w:rPr>
          <w:rFonts w:ascii="Arial" w:hAnsi="Arial"/>
          <w:b/>
        </w:rPr>
        <w:t>User</w:t>
      </w:r>
      <w:r w:rsidRPr="006A6A9C">
        <w:rPr>
          <w:rFonts w:ascii="Arial" w:hAnsi="Arial"/>
        </w:rPr>
        <w:t xml:space="preserve"> except in the case of </w:t>
      </w:r>
      <w:r w:rsidRPr="006A6A9C">
        <w:rPr>
          <w:rFonts w:ascii="Arial" w:hAnsi="Arial"/>
          <w:b/>
        </w:rPr>
        <w:t>Distribution Interconnector Owners</w:t>
      </w:r>
      <w:r w:rsidRPr="006A6A9C">
        <w:rPr>
          <w:rFonts w:ascii="Arial" w:hAnsi="Arial"/>
        </w:rPr>
        <w:t xml:space="preserve"> is liable to pay </w:t>
      </w:r>
      <w:r w:rsidRPr="006A6A9C">
        <w:rPr>
          <w:rFonts w:ascii="Arial" w:hAnsi="Arial"/>
          <w:b/>
        </w:rPr>
        <w:t>Balancing Services Use of System Charges</w:t>
      </w:r>
      <w:r w:rsidRPr="006A6A9C">
        <w:rPr>
          <w:rFonts w:ascii="Arial" w:hAnsi="Arial"/>
        </w:rPr>
        <w:t xml:space="preserve">.  The basis upon which </w:t>
      </w:r>
      <w:r w:rsidRPr="006A6A9C">
        <w:rPr>
          <w:rFonts w:ascii="Arial" w:hAnsi="Arial"/>
          <w:b/>
        </w:rPr>
        <w:t>Balancing Services Use of System Charges</w:t>
      </w:r>
      <w:r w:rsidRPr="006A6A9C">
        <w:rPr>
          <w:rFonts w:ascii="Arial" w:hAnsi="Arial"/>
        </w:rPr>
        <w:t xml:space="preserve"> are levied and the calculation methodology and rules which will be used to quantify those charges are set out in the </w:t>
      </w:r>
      <w:r w:rsidRPr="006A6A9C">
        <w:rPr>
          <w:rFonts w:ascii="Arial" w:hAnsi="Arial"/>
          <w:b/>
        </w:rPr>
        <w:t>Statement of the Use of System Charging Methodology</w:t>
      </w:r>
      <w:r w:rsidRPr="006A6A9C">
        <w:rPr>
          <w:rFonts w:ascii="Arial" w:hAnsi="Arial"/>
        </w:rPr>
        <w:t>.</w:t>
      </w:r>
    </w:p>
    <w:p w14:paraId="3EC82F7A" w14:textId="77777777" w:rsidR="00B24C90" w:rsidRPr="006A6A9C" w:rsidRDefault="00B24C90">
      <w:pPr>
        <w:pStyle w:val="Heading4"/>
        <w:numPr>
          <w:ilvl w:val="0"/>
          <w:numId w:val="0"/>
        </w:numPr>
        <w:spacing w:after="360"/>
        <w:ind w:firstLine="851"/>
        <w:rPr>
          <w:rFonts w:ascii="Arial" w:hAnsi="Arial"/>
        </w:rPr>
      </w:pPr>
      <w:r w:rsidRPr="006A6A9C">
        <w:rPr>
          <w:rFonts w:ascii="Arial" w:hAnsi="Arial"/>
        </w:rPr>
        <w:t>3.1</w:t>
      </w:r>
      <w:r w:rsidR="00BD5FC0" w:rsidRPr="006A6A9C">
        <w:rPr>
          <w:rFonts w:ascii="Arial" w:hAnsi="Arial"/>
        </w:rPr>
        <w:t>6</w:t>
      </w:r>
      <w:r w:rsidRPr="006A6A9C">
        <w:rPr>
          <w:rFonts w:ascii="Arial" w:hAnsi="Arial"/>
        </w:rPr>
        <w:t>.2</w:t>
      </w:r>
      <w:r w:rsidRPr="006A6A9C">
        <w:rPr>
          <w:rFonts w:ascii="Arial" w:hAnsi="Arial"/>
        </w:rPr>
        <w:tab/>
      </w:r>
      <w:r w:rsidRPr="006A6A9C">
        <w:rPr>
          <w:rFonts w:ascii="Arial" w:hAnsi="Arial"/>
          <w:u w:val="single"/>
        </w:rPr>
        <w:t>Balancing Services Use of System Charges</w:t>
      </w:r>
      <w:r w:rsidRPr="006A6A9C">
        <w:rPr>
          <w:rFonts w:ascii="Arial" w:hAnsi="Arial"/>
        </w:rPr>
        <w:t xml:space="preserve"> </w:t>
      </w:r>
    </w:p>
    <w:p w14:paraId="20D22919" w14:textId="77777777" w:rsidR="00B24C90" w:rsidRPr="006A6A9C" w:rsidRDefault="00B24C90">
      <w:pPr>
        <w:ind w:left="1702" w:hanging="1702"/>
        <w:jc w:val="both"/>
        <w:rPr>
          <w:rFonts w:ascii="Arial" w:hAnsi="Arial"/>
        </w:rPr>
      </w:pPr>
      <w:r w:rsidRPr="006A6A9C">
        <w:rPr>
          <w:rFonts w:ascii="Arial" w:hAnsi="Arial"/>
        </w:rPr>
        <w:tab/>
        <w:t xml:space="preserve">Notwithstanding the provisions of Paragraphs 6.6.1 and 6.6.2 the following provisions shall apply to the payment of the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w:t>
      </w:r>
      <w:r w:rsidRPr="006A6A9C">
        <w:rPr>
          <w:rFonts w:ascii="Arial" w:hAnsi="Arial"/>
          <w:b/>
        </w:rPr>
        <w:t xml:space="preserve"> </w:t>
      </w:r>
      <w:r w:rsidRPr="006A6A9C">
        <w:rPr>
          <w:rFonts w:ascii="Arial" w:hAnsi="Arial"/>
        </w:rPr>
        <w:t xml:space="preserve"> </w:t>
      </w:r>
    </w:p>
    <w:p w14:paraId="397F6C63" w14:textId="77777777" w:rsidR="00B24C90" w:rsidRPr="006A6A9C" w:rsidRDefault="00B24C90">
      <w:pPr>
        <w:ind w:left="1702" w:hanging="1702"/>
        <w:rPr>
          <w:rFonts w:ascii="Arial" w:hAnsi="Arial"/>
        </w:rPr>
      </w:pPr>
    </w:p>
    <w:p w14:paraId="686DF6AB"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shall not later than 17.00 hours on the relevant </w:t>
      </w:r>
      <w:r w:rsidRPr="006A6A9C">
        <w:rPr>
          <w:rFonts w:ascii="Arial" w:hAnsi="Arial"/>
          <w:b/>
        </w:rPr>
        <w:t>Notification Date</w:t>
      </w:r>
      <w:r w:rsidRPr="006A6A9C">
        <w:rPr>
          <w:rFonts w:ascii="Arial" w:hAnsi="Arial"/>
        </w:rPr>
        <w:t xml:space="preserve"> (and if this is not practicable as soon as possible thereafter as </w:t>
      </w:r>
      <w:r w:rsidRPr="006A6A9C">
        <w:rPr>
          <w:rFonts w:ascii="Arial" w:hAnsi="Arial"/>
          <w:b/>
        </w:rPr>
        <w:t>The Company</w:t>
      </w:r>
      <w:r w:rsidRPr="006A6A9C">
        <w:rPr>
          <w:rFonts w:ascii="Arial" w:hAnsi="Arial"/>
        </w:rPr>
        <w:t xml:space="preserve">, acting reasonably, considers is practicable) despatch an advice notice to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in relation to which the </w:t>
      </w:r>
      <w:r w:rsidRPr="006A6A9C">
        <w:rPr>
          <w:rFonts w:ascii="Arial" w:hAnsi="Arial"/>
          <w:b/>
        </w:rPr>
        <w:t>Balancing Services Use of System</w:t>
      </w:r>
      <w:r w:rsidRPr="006A6A9C">
        <w:rPr>
          <w:rFonts w:ascii="Arial" w:hAnsi="Arial"/>
        </w:rPr>
        <w:t xml:space="preserve"> </w:t>
      </w:r>
      <w:r w:rsidRPr="006A6A9C">
        <w:rPr>
          <w:rFonts w:ascii="Arial" w:hAnsi="Arial"/>
          <w:b/>
        </w:rPr>
        <w:t xml:space="preserve">Charges </w:t>
      </w:r>
      <w:r w:rsidRPr="006A6A9C">
        <w:rPr>
          <w:rFonts w:ascii="Arial" w:hAnsi="Arial"/>
        </w:rPr>
        <w:t xml:space="preserve">are due on the relevant </w:t>
      </w:r>
      <w:r w:rsidRPr="006A6A9C">
        <w:rPr>
          <w:rFonts w:ascii="Arial" w:hAnsi="Arial"/>
          <w:b/>
        </w:rPr>
        <w:t>Payment Date</w:t>
      </w:r>
      <w:r w:rsidRPr="006A6A9C">
        <w:rPr>
          <w:rFonts w:ascii="Arial" w:hAnsi="Arial"/>
        </w:rPr>
        <w:t xml:space="preserve">.  </w:t>
      </w:r>
    </w:p>
    <w:p w14:paraId="5D9CDCC1"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(b)</w:t>
      </w:r>
      <w:r w:rsidRPr="006A6A9C">
        <w:rPr>
          <w:rFonts w:ascii="Arial" w:hAnsi="Arial"/>
        </w:rPr>
        <w:tab/>
        <w:t xml:space="preserve">The information on the advice notice in respect of each </w:t>
      </w:r>
      <w:r w:rsidRPr="006A6A9C">
        <w:rPr>
          <w:rFonts w:ascii="Arial" w:hAnsi="Arial"/>
          <w:b/>
        </w:rPr>
        <w:t>Settlement Day</w:t>
      </w:r>
      <w:r w:rsidRPr="006A6A9C">
        <w:rPr>
          <w:rFonts w:ascii="Arial" w:hAnsi="Arial"/>
        </w:rPr>
        <w:t xml:space="preserve"> shall include the name of the </w:t>
      </w:r>
      <w:r w:rsidRPr="006A6A9C">
        <w:rPr>
          <w:rFonts w:ascii="Arial" w:hAnsi="Arial"/>
          <w:b/>
        </w:rPr>
        <w:t>User</w:t>
      </w:r>
      <w:r w:rsidRPr="006A6A9C">
        <w:rPr>
          <w:rFonts w:ascii="Arial" w:hAnsi="Arial"/>
        </w:rPr>
        <w:t xml:space="preserve"> and the total amount payable to </w:t>
      </w:r>
      <w:r w:rsidRPr="006A6A9C">
        <w:rPr>
          <w:rFonts w:ascii="Arial" w:hAnsi="Arial"/>
          <w:b/>
        </w:rPr>
        <w:t>The Company</w:t>
      </w:r>
      <w:r w:rsidRPr="006A6A9C">
        <w:rPr>
          <w:rFonts w:ascii="Arial" w:hAnsi="Arial"/>
        </w:rPr>
        <w:t xml:space="preserv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and in all cases together with any </w:t>
      </w:r>
      <w:r w:rsidRPr="006A6A9C">
        <w:rPr>
          <w:rFonts w:ascii="Arial" w:hAnsi="Arial"/>
          <w:b/>
        </w:rPr>
        <w:t>Value Added Tax</w:t>
      </w:r>
      <w:r w:rsidRPr="006A6A9C">
        <w:rPr>
          <w:rFonts w:ascii="Arial" w:hAnsi="Arial"/>
        </w:rPr>
        <w:t xml:space="preserve"> thereon during each </w:t>
      </w:r>
      <w:r w:rsidRPr="006A6A9C">
        <w:rPr>
          <w:rFonts w:ascii="Arial" w:hAnsi="Arial"/>
          <w:b/>
        </w:rPr>
        <w:t>Settlement Day</w:t>
      </w:r>
      <w:r w:rsidRPr="006A6A9C">
        <w:rPr>
          <w:rFonts w:ascii="Arial" w:hAnsi="Arial"/>
        </w:rPr>
        <w:t xml:space="preserve">.  </w:t>
      </w:r>
    </w:p>
    <w:p w14:paraId="65CDC1C3" w14:textId="77777777" w:rsidR="00B24C90" w:rsidRPr="006A6A9C" w:rsidRDefault="00B24C90">
      <w:pPr>
        <w:pStyle w:val="Heading5"/>
        <w:numPr>
          <w:ilvl w:val="0"/>
          <w:numId w:val="0"/>
        </w:numPr>
        <w:ind w:left="2553" w:hanging="851"/>
        <w:jc w:val="both"/>
        <w:rPr>
          <w:rFonts w:ascii="Arial" w:hAnsi="Arial"/>
        </w:rPr>
      </w:pPr>
      <w:r w:rsidRPr="006A6A9C">
        <w:rPr>
          <w:rFonts w:ascii="Arial" w:hAnsi="Arial"/>
        </w:rPr>
        <w:t>(c)</w:t>
      </w:r>
      <w:r w:rsidRPr="006A6A9C">
        <w:rPr>
          <w:rFonts w:ascii="Arial" w:hAnsi="Arial"/>
          <w:b/>
        </w:rPr>
        <w:tab/>
        <w:t>The Company</w:t>
      </w:r>
      <w:r w:rsidRPr="006A6A9C">
        <w:rPr>
          <w:rFonts w:ascii="Arial" w:hAnsi="Arial"/>
        </w:rPr>
        <w:t xml:space="preserve"> shall, within a reasonable time thereafter provide a valid </w:t>
      </w:r>
      <w:r w:rsidRPr="006A6A9C">
        <w:rPr>
          <w:rFonts w:ascii="Arial" w:hAnsi="Arial"/>
          <w:b/>
        </w:rPr>
        <w:t>Value Added Tax</w:t>
      </w:r>
      <w:r w:rsidRPr="006A6A9C">
        <w:rPr>
          <w:rFonts w:ascii="Arial" w:hAnsi="Arial"/>
        </w:rPr>
        <w:t xml:space="preserve"> invoice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identified on the advice note.  </w:t>
      </w:r>
    </w:p>
    <w:p w14:paraId="218F3407" w14:textId="77777777" w:rsidR="00B24C90" w:rsidRPr="006A6A9C" w:rsidRDefault="00B24C90">
      <w:pPr>
        <w:pStyle w:val="Heading5"/>
        <w:numPr>
          <w:ilvl w:val="0"/>
          <w:numId w:val="0"/>
        </w:numPr>
        <w:ind w:left="2553" w:hanging="852"/>
        <w:jc w:val="both"/>
        <w:rPr>
          <w:rFonts w:ascii="Arial" w:hAnsi="Arial"/>
        </w:rPr>
      </w:pPr>
      <w:r w:rsidRPr="006A6A9C">
        <w:rPr>
          <w:rFonts w:ascii="Arial" w:hAnsi="Arial"/>
        </w:rPr>
        <w:t>(d)</w:t>
      </w:r>
      <w:r w:rsidRPr="006A6A9C">
        <w:rPr>
          <w:rFonts w:ascii="Arial" w:hAnsi="Arial"/>
        </w:rPr>
        <w:tab/>
        <w:t xml:space="preserve">The </w:t>
      </w:r>
      <w:r w:rsidRPr="006A6A9C">
        <w:rPr>
          <w:rFonts w:ascii="Arial" w:hAnsi="Arial"/>
          <w:b/>
        </w:rPr>
        <w:t>User</w:t>
      </w:r>
      <w:r w:rsidRPr="006A6A9C">
        <w:rPr>
          <w:rFonts w:ascii="Arial" w:hAnsi="Arial"/>
        </w:rPr>
        <w:t xml:space="preserve"> shall pay the </w:t>
      </w:r>
      <w:r w:rsidRPr="006A6A9C">
        <w:rPr>
          <w:rFonts w:ascii="Arial" w:hAnsi="Arial"/>
          <w:b/>
        </w:rPr>
        <w:t>Balancing Services Use of System Charges</w:t>
      </w:r>
      <w:r w:rsidRPr="006A6A9C">
        <w:rPr>
          <w:rFonts w:ascii="Arial" w:hAnsi="Arial"/>
        </w:rPr>
        <w:t xml:space="preserve"> specified in the advice notice together with the </w:t>
      </w:r>
      <w:r w:rsidRPr="006A6A9C">
        <w:rPr>
          <w:rFonts w:ascii="Arial" w:hAnsi="Arial"/>
          <w:b/>
        </w:rPr>
        <w:t>Value Added Tax</w:t>
      </w:r>
      <w:r w:rsidRPr="006A6A9C">
        <w:rPr>
          <w:rFonts w:ascii="Arial" w:hAnsi="Arial"/>
        </w:rPr>
        <w:t xml:space="preserve"> thereon to </w:t>
      </w:r>
      <w:r w:rsidRPr="006A6A9C">
        <w:rPr>
          <w:rFonts w:ascii="Arial" w:hAnsi="Arial"/>
          <w:b/>
        </w:rPr>
        <w:t>The Company</w:t>
      </w:r>
      <w:r w:rsidRPr="006A6A9C">
        <w:rPr>
          <w:rFonts w:ascii="Arial" w:hAnsi="Arial"/>
        </w:rPr>
        <w:t xml:space="preserve"> no later than 12.30 hours on the </w:t>
      </w:r>
      <w:r w:rsidRPr="006A6A9C">
        <w:rPr>
          <w:rFonts w:ascii="Arial" w:hAnsi="Arial"/>
          <w:b/>
        </w:rPr>
        <w:t>Payment Date</w:t>
      </w:r>
      <w:r w:rsidRPr="006A6A9C">
        <w:rPr>
          <w:rFonts w:ascii="Arial" w:hAnsi="Arial"/>
        </w:rPr>
        <w:t xml:space="preserve"> specified on the advice note in respect of such </w:t>
      </w:r>
      <w:r w:rsidRPr="006A6A9C">
        <w:rPr>
          <w:rFonts w:ascii="Arial" w:hAnsi="Arial"/>
          <w:b/>
        </w:rPr>
        <w:t>Settlement Date</w:t>
      </w:r>
      <w:r w:rsidRPr="006A6A9C">
        <w:rPr>
          <w:rFonts w:ascii="Arial" w:hAnsi="Arial"/>
        </w:rPr>
        <w:t xml:space="preserve"> as if they were payments made in the manner specified in Paragraph 6.6.3.</w:t>
      </w:r>
    </w:p>
    <w:p w14:paraId="0DCBB063" w14:textId="77777777" w:rsidR="00BF7931" w:rsidRPr="006A6A9C" w:rsidRDefault="00BF7931" w:rsidP="00BF7931">
      <w:pPr>
        <w:pStyle w:val="Heading4"/>
        <w:numPr>
          <w:ilvl w:val="0"/>
          <w:numId w:val="0"/>
        </w:numPr>
        <w:spacing w:after="360"/>
        <w:ind w:firstLine="851"/>
        <w:rPr>
          <w:rFonts w:ascii="Arial" w:hAnsi="Arial"/>
          <w:b/>
        </w:rPr>
      </w:pPr>
      <w:r w:rsidRPr="006A6A9C">
        <w:rPr>
          <w:rFonts w:ascii="Arial" w:hAnsi="Arial"/>
        </w:rPr>
        <w:t>3.16.3</w:t>
      </w:r>
      <w:r w:rsidRPr="006A6A9C">
        <w:rPr>
          <w:rFonts w:ascii="Arial" w:hAnsi="Arial"/>
        </w:rPr>
        <w:tab/>
      </w:r>
      <w:r w:rsidRPr="006A6A9C">
        <w:rPr>
          <w:rFonts w:ascii="Arial" w:hAnsi="Arial"/>
          <w:b/>
        </w:rPr>
        <w:t>Balancing Services Use of System Charges Information</w:t>
      </w:r>
    </w:p>
    <w:p w14:paraId="5A3A7026" w14:textId="77777777" w:rsidR="00BF7931" w:rsidRPr="006A6A9C" w:rsidRDefault="00BF7931" w:rsidP="00BF7931">
      <w:pPr>
        <w:tabs>
          <w:tab w:val="left" w:pos="1710"/>
        </w:tabs>
        <w:spacing w:line="300" w:lineRule="atLeast"/>
        <w:ind w:left="1890" w:hanging="990"/>
        <w:jc w:val="both"/>
        <w:rPr>
          <w:rFonts w:ascii="Arial" w:hAnsi="Arial"/>
          <w:szCs w:val="24"/>
          <w:lang w:eastAsia="en-GB"/>
        </w:rPr>
      </w:pPr>
      <w:r w:rsidRPr="006A6A9C">
        <w:rPr>
          <w:rFonts w:ascii="Arial" w:hAnsi="Arial"/>
          <w:szCs w:val="24"/>
          <w:lang w:eastAsia="en-GB"/>
        </w:rPr>
        <w:t xml:space="preserve">3.16.3.1 </w:t>
      </w:r>
      <w:r w:rsidRPr="006A6A9C">
        <w:rPr>
          <w:rFonts w:ascii="Arial" w:hAnsi="Arial"/>
          <w:b/>
          <w:bCs/>
          <w:szCs w:val="24"/>
          <w:lang w:eastAsia="en-GB"/>
        </w:rPr>
        <w:t>The Company</w:t>
      </w:r>
      <w:r w:rsidRPr="006A6A9C">
        <w:rPr>
          <w:rFonts w:ascii="Arial" w:hAnsi="Arial"/>
          <w:szCs w:val="24"/>
          <w:lang w:eastAsia="en-GB"/>
        </w:rPr>
        <w:t xml:space="preserve"> shall use reasonable endeavours to publish no later than the last </w:t>
      </w:r>
      <w:r w:rsidRPr="006A6A9C">
        <w:rPr>
          <w:rFonts w:ascii="Arial" w:hAnsi="Arial"/>
          <w:b/>
          <w:bCs/>
          <w:szCs w:val="24"/>
          <w:lang w:eastAsia="en-GB"/>
        </w:rPr>
        <w:t>Business Day</w:t>
      </w:r>
      <w:r w:rsidRPr="006A6A9C">
        <w:rPr>
          <w:rFonts w:ascii="Arial" w:hAnsi="Arial"/>
          <w:szCs w:val="24"/>
          <w:lang w:eastAsia="en-GB"/>
        </w:rPr>
        <w:t xml:space="preserve"> in each month the </w:t>
      </w:r>
      <w:r w:rsidRPr="006A6A9C">
        <w:rPr>
          <w:rFonts w:ascii="Arial" w:hAnsi="Arial"/>
          <w:b/>
          <w:bCs/>
          <w:szCs w:val="24"/>
          <w:lang w:eastAsia="en-GB"/>
        </w:rPr>
        <w:t>Balancing Services Use of System (BSUoS) charges Forecast Information</w:t>
      </w:r>
    </w:p>
    <w:p w14:paraId="0EED45C3" w14:textId="77777777" w:rsidR="00BF7931" w:rsidRPr="006A6A9C" w:rsidRDefault="00BF7931" w:rsidP="00BF7931">
      <w:pPr>
        <w:spacing w:line="300" w:lineRule="atLeast"/>
        <w:jc w:val="both"/>
        <w:rPr>
          <w:rFonts w:ascii="Arial" w:hAnsi="Arial"/>
          <w:szCs w:val="24"/>
          <w:lang w:eastAsia="en-GB"/>
        </w:rPr>
      </w:pPr>
    </w:p>
    <w:p w14:paraId="3F9A0928" w14:textId="77777777" w:rsidR="00BF7931" w:rsidRPr="006A6A9C" w:rsidRDefault="00BF7931" w:rsidP="00BF7931">
      <w:pPr>
        <w:spacing w:line="300" w:lineRule="atLeast"/>
        <w:ind w:left="1890" w:hanging="1080"/>
        <w:jc w:val="both"/>
        <w:rPr>
          <w:rFonts w:ascii="Arial" w:hAnsi="Arial"/>
          <w:szCs w:val="24"/>
          <w:lang w:eastAsia="en-GB"/>
        </w:rPr>
      </w:pPr>
      <w:r w:rsidRPr="006A6A9C">
        <w:rPr>
          <w:rFonts w:ascii="Arial" w:hAnsi="Arial"/>
          <w:szCs w:val="24"/>
          <w:lang w:eastAsia="en-GB"/>
        </w:rPr>
        <w:t xml:space="preserve">3.16.3.2 The </w:t>
      </w:r>
      <w:r w:rsidRPr="006A6A9C">
        <w:rPr>
          <w:rFonts w:ascii="Arial" w:hAnsi="Arial"/>
          <w:b/>
          <w:bCs/>
          <w:szCs w:val="24"/>
          <w:lang w:eastAsia="en-GB"/>
        </w:rPr>
        <w:t>Balancing Services Use of System Charges Forecast</w:t>
      </w:r>
      <w:r w:rsidRPr="006A6A9C">
        <w:rPr>
          <w:rFonts w:ascii="Arial" w:hAnsi="Arial"/>
          <w:szCs w:val="24"/>
          <w:lang w:eastAsia="en-GB"/>
        </w:rPr>
        <w:t xml:space="preserve"> Information will include:</w:t>
      </w:r>
    </w:p>
    <w:p w14:paraId="135E09AB" w14:textId="77777777" w:rsidR="00BF7931" w:rsidRPr="006A6A9C" w:rsidRDefault="00BF7931" w:rsidP="00BF7931">
      <w:pPr>
        <w:tabs>
          <w:tab w:val="left" w:pos="1890"/>
        </w:tabs>
        <w:spacing w:line="300" w:lineRule="atLeast"/>
        <w:ind w:left="1890"/>
        <w:jc w:val="both"/>
        <w:rPr>
          <w:rFonts w:ascii="Arial" w:hAnsi="Arial"/>
          <w:szCs w:val="24"/>
          <w:lang w:eastAsia="en-GB"/>
        </w:rPr>
      </w:pPr>
      <w:r w:rsidRPr="006A6A9C">
        <w:rPr>
          <w:rFonts w:ascii="Arial" w:hAnsi="Arial"/>
          <w:szCs w:val="24"/>
          <w:lang w:eastAsia="en-GB"/>
        </w:rPr>
        <w:t>(a)</w:t>
      </w:r>
      <w:r w:rsidRPr="006A6A9C">
        <w:rPr>
          <w:rFonts w:ascii="Arial" w:hAnsi="Arial"/>
          <w:szCs w:val="24"/>
          <w:lang w:eastAsia="en-GB"/>
        </w:rPr>
        <w:tab/>
        <w:t xml:space="preserve">estimated </w:t>
      </w:r>
      <w:r w:rsidRPr="006A6A9C">
        <w:rPr>
          <w:rFonts w:ascii="Arial" w:hAnsi="Arial"/>
          <w:b/>
          <w:bCs/>
          <w:szCs w:val="24"/>
          <w:lang w:eastAsia="en-GB"/>
        </w:rPr>
        <w:t>BSUoS</w:t>
      </w:r>
      <w:r w:rsidRPr="006A6A9C">
        <w:rPr>
          <w:rFonts w:ascii="Arial" w:hAnsi="Arial"/>
          <w:szCs w:val="24"/>
          <w:lang w:eastAsia="en-GB"/>
        </w:rPr>
        <w:t xml:space="preserve"> volumes </w:t>
      </w:r>
    </w:p>
    <w:p w14:paraId="19A59933"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(b)</w:t>
      </w:r>
      <w:r w:rsidRPr="006A6A9C">
        <w:rPr>
          <w:rFonts w:ascii="Arial" w:hAnsi="Arial"/>
          <w:szCs w:val="24"/>
          <w:lang w:eastAsia="en-GB"/>
        </w:rPr>
        <w:tab/>
        <w:t xml:space="preserve">estimated external </w:t>
      </w:r>
      <w:r w:rsidRPr="006A6A9C">
        <w:rPr>
          <w:rFonts w:ascii="Arial" w:hAnsi="Arial"/>
          <w:b/>
          <w:bCs/>
          <w:szCs w:val="24"/>
          <w:lang w:eastAsia="en-GB"/>
        </w:rPr>
        <w:t>BSUoS</w:t>
      </w:r>
      <w:r w:rsidRPr="006A6A9C">
        <w:rPr>
          <w:rFonts w:ascii="Arial" w:hAnsi="Arial"/>
          <w:szCs w:val="24"/>
          <w:lang w:eastAsia="en-GB"/>
        </w:rPr>
        <w:t xml:space="preserve"> costs</w:t>
      </w:r>
    </w:p>
    <w:p w14:paraId="00F2F639"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(c)</w:t>
      </w:r>
      <w:r w:rsidRPr="006A6A9C">
        <w:rPr>
          <w:rFonts w:ascii="Arial" w:hAnsi="Arial"/>
          <w:szCs w:val="24"/>
          <w:lang w:eastAsia="en-GB"/>
        </w:rPr>
        <w:tab/>
        <w:t xml:space="preserve">estimated internal </w:t>
      </w:r>
      <w:r w:rsidRPr="006A6A9C">
        <w:rPr>
          <w:rFonts w:ascii="Arial" w:hAnsi="Arial"/>
          <w:b/>
          <w:bCs/>
          <w:szCs w:val="24"/>
          <w:lang w:eastAsia="en-GB"/>
        </w:rPr>
        <w:t xml:space="preserve">BSUoS </w:t>
      </w:r>
      <w:r w:rsidRPr="006A6A9C">
        <w:rPr>
          <w:rFonts w:ascii="Arial" w:hAnsi="Arial"/>
          <w:szCs w:val="24"/>
          <w:lang w:eastAsia="en-GB"/>
        </w:rPr>
        <w:t xml:space="preserve">costs </w:t>
      </w:r>
    </w:p>
    <w:p w14:paraId="03DCA122"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(d)</w:t>
      </w:r>
      <w:r w:rsidRPr="006A6A9C">
        <w:rPr>
          <w:rFonts w:ascii="Arial" w:hAnsi="Arial"/>
          <w:szCs w:val="24"/>
          <w:lang w:eastAsia="en-GB"/>
        </w:rPr>
        <w:tab/>
        <w:t xml:space="preserve">estimated average </w:t>
      </w:r>
      <w:r w:rsidRPr="006A6A9C">
        <w:rPr>
          <w:rFonts w:ascii="Arial" w:hAnsi="Arial"/>
          <w:b/>
          <w:bCs/>
          <w:szCs w:val="24"/>
          <w:lang w:eastAsia="en-GB"/>
        </w:rPr>
        <w:t>BSUoS</w:t>
      </w:r>
      <w:r w:rsidRPr="006A6A9C">
        <w:rPr>
          <w:rFonts w:ascii="Arial" w:hAnsi="Arial"/>
          <w:szCs w:val="24"/>
          <w:lang w:eastAsia="en-GB"/>
        </w:rPr>
        <w:t xml:space="preserve"> charges in £/MWh</w:t>
      </w:r>
    </w:p>
    <w:p w14:paraId="421E4036"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(e)</w:t>
      </w:r>
      <w:r w:rsidRPr="006A6A9C">
        <w:rPr>
          <w:rFonts w:ascii="Arial" w:hAnsi="Arial"/>
          <w:szCs w:val="24"/>
          <w:lang w:eastAsia="en-GB"/>
        </w:rPr>
        <w:tab/>
        <w:t>incentive scheme performance where applicable</w:t>
      </w:r>
    </w:p>
    <w:p w14:paraId="1D92390F" w14:textId="77777777" w:rsidR="00BF7931" w:rsidRPr="006A6A9C" w:rsidRDefault="00BF7931" w:rsidP="00BF7931">
      <w:pPr>
        <w:spacing w:line="300" w:lineRule="atLeast"/>
        <w:ind w:left="1890"/>
        <w:jc w:val="both"/>
        <w:rPr>
          <w:rFonts w:ascii="Arial" w:hAnsi="Arial"/>
          <w:szCs w:val="24"/>
          <w:lang w:eastAsia="en-GB"/>
        </w:rPr>
      </w:pPr>
    </w:p>
    <w:p w14:paraId="0DA3BC16" w14:textId="77777777" w:rsidR="00BF7931" w:rsidRPr="006A6A9C" w:rsidRDefault="00BF7931" w:rsidP="00BF7931">
      <w:pPr>
        <w:spacing w:line="300" w:lineRule="atLeast"/>
        <w:ind w:left="1890"/>
        <w:jc w:val="both"/>
        <w:rPr>
          <w:rFonts w:ascii="Arial" w:hAnsi="Arial"/>
          <w:szCs w:val="24"/>
          <w:lang w:eastAsia="en-GB"/>
        </w:rPr>
      </w:pPr>
      <w:r w:rsidRPr="006A6A9C">
        <w:rPr>
          <w:rFonts w:ascii="Arial" w:hAnsi="Arial"/>
          <w:szCs w:val="24"/>
          <w:lang w:eastAsia="en-GB"/>
        </w:rPr>
        <w:t xml:space="preserve">The Company will engage with industry participants to discuss assumptions and provide information to explain and support any changes to previously published </w:t>
      </w:r>
      <w:r w:rsidRPr="006A6A9C">
        <w:rPr>
          <w:rFonts w:ascii="Arial" w:hAnsi="Arial"/>
          <w:b/>
          <w:bCs/>
          <w:szCs w:val="24"/>
          <w:lang w:eastAsia="en-GB"/>
        </w:rPr>
        <w:t>Balancing Services Use of System Charges Forecast</w:t>
      </w:r>
      <w:r w:rsidRPr="006A6A9C">
        <w:rPr>
          <w:rFonts w:ascii="Arial" w:hAnsi="Arial"/>
          <w:szCs w:val="24"/>
          <w:lang w:eastAsia="en-GB"/>
        </w:rPr>
        <w:t xml:space="preserve"> Information.</w:t>
      </w:r>
    </w:p>
    <w:p w14:paraId="5D733DFB" w14:textId="77777777" w:rsidR="00BF7931" w:rsidRPr="006A6A9C" w:rsidRDefault="00BF7931" w:rsidP="00BF7931">
      <w:pPr>
        <w:spacing w:line="300" w:lineRule="atLeast"/>
        <w:ind w:left="2155" w:firstLine="905"/>
        <w:jc w:val="both"/>
        <w:rPr>
          <w:rFonts w:ascii="Arial" w:hAnsi="Arial"/>
          <w:szCs w:val="24"/>
          <w:lang w:eastAsia="en-GB"/>
        </w:rPr>
      </w:pPr>
    </w:p>
    <w:p w14:paraId="291DA38C" w14:textId="77777777" w:rsidR="00BF7931" w:rsidRPr="006A6A9C" w:rsidRDefault="00BF7931" w:rsidP="00BF7931">
      <w:pPr>
        <w:spacing w:line="300" w:lineRule="atLeast"/>
        <w:ind w:left="1890" w:hanging="1080"/>
        <w:jc w:val="both"/>
        <w:rPr>
          <w:rFonts w:ascii="Arial" w:hAnsi="Arial"/>
          <w:b/>
          <w:bCs/>
          <w:szCs w:val="24"/>
          <w:lang w:eastAsia="en-GB"/>
        </w:rPr>
      </w:pPr>
      <w:r w:rsidRPr="006A6A9C">
        <w:rPr>
          <w:rFonts w:ascii="Arial" w:hAnsi="Arial"/>
          <w:szCs w:val="24"/>
          <w:lang w:eastAsia="en-GB"/>
        </w:rPr>
        <w:t>3.16.3.3</w:t>
      </w:r>
      <w:r w:rsidRPr="006A6A9C">
        <w:rPr>
          <w:rFonts w:ascii="Arial" w:hAnsi="Arial"/>
          <w:szCs w:val="24"/>
          <w:lang w:eastAsia="en-GB"/>
        </w:rPr>
        <w:tab/>
        <w:t xml:space="preserve">Each update shall be based on the latest information for items which </w:t>
      </w:r>
      <w:r w:rsidRPr="006A6A9C">
        <w:rPr>
          <w:rFonts w:ascii="Arial" w:hAnsi="Arial"/>
          <w:b/>
          <w:bCs/>
          <w:szCs w:val="24"/>
          <w:lang w:eastAsia="en-GB"/>
        </w:rPr>
        <w:t>The Company</w:t>
      </w:r>
      <w:r w:rsidRPr="006A6A9C">
        <w:rPr>
          <w:rFonts w:ascii="Arial" w:hAnsi="Arial"/>
          <w:szCs w:val="24"/>
          <w:lang w:eastAsia="en-GB"/>
        </w:rPr>
        <w:t xml:space="preserve"> reasonably expects to make a material impact to the expected </w:t>
      </w:r>
      <w:r w:rsidRPr="006A6A9C">
        <w:rPr>
          <w:rFonts w:ascii="Arial" w:hAnsi="Arial"/>
          <w:b/>
          <w:bCs/>
          <w:szCs w:val="24"/>
          <w:lang w:eastAsia="en-GB"/>
        </w:rPr>
        <w:t>Balancing Services Use of System Charges</w:t>
      </w:r>
      <w:r w:rsidRPr="006A6A9C">
        <w:rPr>
          <w:rFonts w:ascii="Arial" w:hAnsi="Arial"/>
          <w:szCs w:val="24"/>
          <w:lang w:eastAsia="en-GB"/>
        </w:rPr>
        <w:t>.</w:t>
      </w:r>
    </w:p>
    <w:p w14:paraId="7117F1C5" w14:textId="77777777" w:rsidR="00BF7931" w:rsidRPr="006A6A9C" w:rsidRDefault="00BF7931" w:rsidP="00BD5FC0">
      <w:pPr>
        <w:pStyle w:val="Heading3"/>
        <w:numPr>
          <w:ilvl w:val="0"/>
          <w:numId w:val="0"/>
        </w:numPr>
        <w:rPr>
          <w:rFonts w:ascii="Arial" w:hAnsi="Arial"/>
          <w:b/>
        </w:rPr>
      </w:pPr>
    </w:p>
    <w:p w14:paraId="3EA31072" w14:textId="77777777" w:rsidR="00711150" w:rsidRPr="006A6A9C" w:rsidRDefault="00711150" w:rsidP="00BD5FC0">
      <w:pPr>
        <w:pStyle w:val="Heading3"/>
        <w:numPr>
          <w:ilvl w:val="0"/>
          <w:numId w:val="0"/>
        </w:numPr>
        <w:rPr>
          <w:rFonts w:ascii="Arial" w:hAnsi="Arial"/>
          <w:b/>
        </w:rPr>
      </w:pPr>
    </w:p>
    <w:p w14:paraId="10BAC540" w14:textId="77777777" w:rsidR="00B24C90" w:rsidRPr="006A6A9C" w:rsidRDefault="00BD5FC0" w:rsidP="00BD5FC0">
      <w:pPr>
        <w:pStyle w:val="Heading3"/>
        <w:numPr>
          <w:ilvl w:val="0"/>
          <w:numId w:val="0"/>
        </w:numPr>
        <w:rPr>
          <w:rFonts w:ascii="Arial" w:hAnsi="Arial"/>
          <w:b/>
        </w:rPr>
      </w:pPr>
      <w:r w:rsidRPr="006A6A9C">
        <w:rPr>
          <w:rFonts w:ascii="Arial" w:hAnsi="Arial"/>
          <w:b/>
        </w:rPr>
        <w:t>3.17</w:t>
      </w:r>
      <w:r w:rsidRPr="006A6A9C">
        <w:rPr>
          <w:rFonts w:ascii="Arial" w:hAnsi="Arial"/>
          <w:b/>
        </w:rPr>
        <w:tab/>
      </w:r>
      <w:r w:rsidR="00B24C90" w:rsidRPr="006A6A9C">
        <w:rPr>
          <w:rFonts w:ascii="Arial" w:hAnsi="Arial"/>
          <w:b/>
        </w:rPr>
        <w:t>RECONCILIATION</w:t>
      </w:r>
    </w:p>
    <w:p w14:paraId="682DE7F0"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.1</w:t>
      </w:r>
      <w:r w:rsidRPr="006A6A9C">
        <w:rPr>
          <w:rFonts w:ascii="Arial" w:hAnsi="Arial"/>
        </w:rPr>
        <w:tab/>
        <w:t>As soon as reasonably practicable after receipt</w:t>
      </w:r>
      <w:r w:rsidRPr="006A6A9C">
        <w:rPr>
          <w:rFonts w:ascii="Arial" w:hAnsi="Arial"/>
          <w:b/>
        </w:rPr>
        <w:t xml:space="preserve"> </w:t>
      </w:r>
      <w:r w:rsidRPr="006A6A9C">
        <w:rPr>
          <w:rFonts w:ascii="Arial" w:hAnsi="Arial"/>
        </w:rPr>
        <w:t>by</w:t>
      </w:r>
      <w:r w:rsidRPr="006A6A9C">
        <w:rPr>
          <w:rFonts w:ascii="Arial" w:hAnsi="Arial"/>
          <w:b/>
        </w:rPr>
        <w:t xml:space="preserve"> The Company</w:t>
      </w:r>
      <w:r w:rsidRPr="006A6A9C">
        <w:rPr>
          <w:rFonts w:ascii="Arial" w:hAnsi="Arial"/>
        </w:rPr>
        <w:t xml:space="preserve"> of the</w:t>
      </w:r>
      <w:r w:rsidRPr="006A6A9C">
        <w:rPr>
          <w:rFonts w:ascii="Arial" w:hAnsi="Arial"/>
          <w:b/>
        </w:rPr>
        <w:t xml:space="preserve"> Final Reconciliation Volume Allocation Run </w:t>
      </w:r>
      <w:r w:rsidRPr="006A6A9C">
        <w:rPr>
          <w:rFonts w:ascii="Arial" w:hAnsi="Arial"/>
        </w:rPr>
        <w:t>in respect of a</w:t>
      </w:r>
      <w:r w:rsidRPr="006A6A9C">
        <w:rPr>
          <w:rFonts w:ascii="Arial" w:hAnsi="Arial"/>
          <w:b/>
        </w:rPr>
        <w:t xml:space="preserve"> Settlement Day The Company </w:t>
      </w:r>
      <w:r w:rsidRPr="006A6A9C">
        <w:rPr>
          <w:rFonts w:ascii="Arial" w:hAnsi="Arial"/>
        </w:rPr>
        <w:t>shall prepare</w:t>
      </w:r>
      <w:r w:rsidRPr="006A6A9C">
        <w:rPr>
          <w:rFonts w:ascii="Arial" w:hAnsi="Arial"/>
          <w:b/>
        </w:rPr>
        <w:t xml:space="preserve"> </w:t>
      </w:r>
      <w:r w:rsidRPr="006A6A9C">
        <w:rPr>
          <w:rFonts w:ascii="Arial" w:hAnsi="Arial"/>
        </w:rPr>
        <w:t>and</w:t>
      </w:r>
      <w:r w:rsidRPr="006A6A9C">
        <w:rPr>
          <w:rFonts w:ascii="Arial" w:hAnsi="Arial"/>
          <w:b/>
        </w:rPr>
        <w:t xml:space="preserve"> </w:t>
      </w:r>
      <w:r w:rsidRPr="006A6A9C">
        <w:rPr>
          <w:rFonts w:ascii="Arial" w:hAnsi="Arial"/>
        </w:rPr>
        <w:t>submit to each</w:t>
      </w:r>
      <w:r w:rsidRPr="006A6A9C">
        <w:rPr>
          <w:rFonts w:ascii="Arial" w:hAnsi="Arial"/>
          <w:b/>
        </w:rPr>
        <w:t xml:space="preserve"> User </w:t>
      </w:r>
      <w:r w:rsidRPr="006A6A9C">
        <w:rPr>
          <w:rFonts w:ascii="Arial" w:hAnsi="Arial"/>
        </w:rPr>
        <w:t>a statement (which may form part of an invoice or other document) calculated</w:t>
      </w:r>
      <w:r w:rsidRPr="006A6A9C">
        <w:rPr>
          <w:rFonts w:ascii="Arial" w:hAnsi="Arial"/>
          <w:b/>
        </w:rPr>
        <w:t xml:space="preserve"> </w:t>
      </w:r>
      <w:r w:rsidRPr="006A6A9C">
        <w:rPr>
          <w:rFonts w:ascii="Arial" w:hAnsi="Arial"/>
        </w:rPr>
        <w:t xml:space="preserve">in accordance with the data specified in the </w:t>
      </w:r>
      <w:r w:rsidRPr="006A6A9C">
        <w:rPr>
          <w:rFonts w:ascii="Arial" w:hAnsi="Arial"/>
          <w:b/>
        </w:rPr>
        <w:t>Statement</w:t>
      </w:r>
      <w:r w:rsidRPr="006A6A9C">
        <w:rPr>
          <w:rFonts w:ascii="Arial" w:hAnsi="Arial"/>
        </w:rPr>
        <w:t xml:space="preserve"> </w:t>
      </w:r>
      <w:r w:rsidRPr="006A6A9C">
        <w:rPr>
          <w:rFonts w:ascii="Arial" w:hAnsi="Arial"/>
          <w:b/>
        </w:rPr>
        <w:t>of the</w:t>
      </w:r>
      <w:r w:rsidRPr="006A6A9C">
        <w:rPr>
          <w:rFonts w:ascii="Arial" w:hAnsi="Arial"/>
        </w:rPr>
        <w:t xml:space="preserve"> </w:t>
      </w:r>
      <w:r w:rsidRPr="006A6A9C">
        <w:rPr>
          <w:rFonts w:ascii="Arial" w:hAnsi="Arial"/>
          <w:b/>
        </w:rPr>
        <w:t>Use of System Charging Methodology</w:t>
      </w:r>
      <w:r w:rsidRPr="006A6A9C">
        <w:rPr>
          <w:rFonts w:ascii="Arial" w:hAnsi="Arial"/>
        </w:rPr>
        <w:t xml:space="preserve"> in respect of that</w:t>
      </w:r>
      <w:r w:rsidRPr="006A6A9C">
        <w:rPr>
          <w:rFonts w:ascii="Arial" w:hAnsi="Arial"/>
          <w:b/>
        </w:rPr>
        <w:t xml:space="preserve"> Settlement Day </w:t>
      </w:r>
      <w:r w:rsidRPr="006A6A9C">
        <w:rPr>
          <w:rFonts w:ascii="Arial" w:hAnsi="Arial"/>
        </w:rPr>
        <w:t>(</w:t>
      </w:r>
      <w:r w:rsidRPr="006A6A9C">
        <w:rPr>
          <w:rFonts w:ascii="Arial" w:hAnsi="Arial"/>
          <w:b/>
        </w:rPr>
        <w:t>“Balancing Services Use of System Reconciliation Statement”</w:t>
      </w:r>
      <w:r w:rsidRPr="006A6A9C">
        <w:rPr>
          <w:rFonts w:ascii="Arial" w:hAnsi="Arial"/>
        </w:rPr>
        <w:t>)</w:t>
      </w:r>
      <w:r w:rsidRPr="006A6A9C">
        <w:rPr>
          <w:rFonts w:ascii="Arial" w:hAnsi="Arial"/>
          <w:b/>
        </w:rPr>
        <w:t xml:space="preserve">, </w:t>
      </w:r>
      <w:r w:rsidRPr="006A6A9C">
        <w:rPr>
          <w:rFonts w:ascii="Arial" w:hAnsi="Arial"/>
        </w:rPr>
        <w:t>showing the new</w:t>
      </w:r>
      <w:r w:rsidRPr="006A6A9C">
        <w:rPr>
          <w:rFonts w:ascii="Arial" w:hAnsi="Arial"/>
          <w:b/>
        </w:rPr>
        <w:t xml:space="preserve"> </w:t>
      </w:r>
      <w:r w:rsidRPr="006A6A9C">
        <w:rPr>
          <w:rFonts w:ascii="Arial" w:hAnsi="Arial"/>
        </w:rPr>
        <w:t>value</w:t>
      </w:r>
      <w:r w:rsidRPr="006A6A9C">
        <w:rPr>
          <w:rFonts w:ascii="Arial" w:hAnsi="Arial"/>
          <w:i/>
        </w:rPr>
        <w:t xml:space="preserve"> </w:t>
      </w:r>
      <w:r w:rsidRPr="006A6A9C">
        <w:rPr>
          <w:rFonts w:ascii="Arial" w:hAnsi="Arial"/>
        </w:rPr>
        <w:t>(if any) of</w:t>
      </w:r>
      <w:r w:rsidRPr="006A6A9C">
        <w:rPr>
          <w:rFonts w:ascii="Arial" w:hAnsi="Arial"/>
          <w:b/>
        </w:rPr>
        <w:t xml:space="preserve"> </w:t>
      </w:r>
      <w:r w:rsidRPr="006A6A9C">
        <w:rPr>
          <w:rFonts w:ascii="Arial" w:hAnsi="Arial"/>
        </w:rPr>
        <w:t>data</w:t>
      </w:r>
      <w:r w:rsidRPr="006A6A9C">
        <w:rPr>
          <w:rFonts w:ascii="Arial" w:hAnsi="Arial"/>
          <w:b/>
        </w:rPr>
        <w:t xml:space="preserve"> </w:t>
      </w:r>
      <w:r w:rsidRPr="006A6A9C">
        <w:rPr>
          <w:rFonts w:ascii="Arial" w:hAnsi="Arial"/>
        </w:rPr>
        <w:t>(as</w:t>
      </w:r>
      <w:r w:rsidRPr="006A6A9C">
        <w:rPr>
          <w:rFonts w:ascii="Arial" w:hAnsi="Arial"/>
          <w:b/>
        </w:rPr>
        <w:t xml:space="preserve"> </w:t>
      </w:r>
      <w:r w:rsidRPr="006A6A9C">
        <w:rPr>
          <w:rFonts w:ascii="Arial" w:hAnsi="Arial"/>
        </w:rPr>
        <w:t>specified in the</w:t>
      </w:r>
      <w:r w:rsidRPr="006A6A9C">
        <w:rPr>
          <w:rFonts w:ascii="Arial" w:hAnsi="Arial"/>
          <w:b/>
        </w:rPr>
        <w:t xml:space="preserve"> Statement of the Use of System Charging Methodology </w:t>
      </w:r>
      <w:r w:rsidRPr="006A6A9C">
        <w:rPr>
          <w:rFonts w:ascii="Arial" w:hAnsi="Arial"/>
        </w:rPr>
        <w:t>in force on that</w:t>
      </w:r>
      <w:r w:rsidRPr="006A6A9C">
        <w:rPr>
          <w:rFonts w:ascii="Arial" w:hAnsi="Arial"/>
          <w:b/>
        </w:rPr>
        <w:t xml:space="preserve"> Settlement Day) </w:t>
      </w:r>
      <w:r w:rsidRPr="006A6A9C">
        <w:rPr>
          <w:rFonts w:ascii="Arial" w:hAnsi="Arial"/>
        </w:rPr>
        <w:t>attributable to the</w:t>
      </w:r>
      <w:r w:rsidRPr="006A6A9C">
        <w:rPr>
          <w:rFonts w:ascii="Arial" w:hAnsi="Arial"/>
          <w:b/>
        </w:rPr>
        <w:t xml:space="preserve"> User</w:t>
      </w:r>
      <w:r w:rsidRPr="006A6A9C">
        <w:rPr>
          <w:rFonts w:ascii="Arial" w:hAnsi="Arial"/>
        </w:rPr>
        <w:t xml:space="preserve"> in respect of</w:t>
      </w:r>
      <w:r w:rsidRPr="006A6A9C">
        <w:rPr>
          <w:rFonts w:ascii="Arial" w:hAnsi="Arial"/>
          <w:b/>
        </w:rPr>
        <w:t xml:space="preserve"> </w:t>
      </w:r>
      <w:r w:rsidRPr="006A6A9C">
        <w:rPr>
          <w:rFonts w:ascii="Arial" w:hAnsi="Arial"/>
        </w:rPr>
        <w:t>such</w:t>
      </w:r>
      <w:r w:rsidRPr="006A6A9C">
        <w:rPr>
          <w:rFonts w:ascii="Arial" w:hAnsi="Arial"/>
          <w:b/>
        </w:rPr>
        <w:t xml:space="preserve"> Settlement Day </w:t>
      </w:r>
      <w:r w:rsidRPr="006A6A9C">
        <w:rPr>
          <w:rFonts w:ascii="Arial" w:hAnsi="Arial"/>
        </w:rPr>
        <w:t>and the</w:t>
      </w:r>
      <w:r w:rsidRPr="006A6A9C">
        <w:rPr>
          <w:rFonts w:ascii="Arial" w:hAnsi="Arial"/>
          <w:b/>
        </w:rPr>
        <w:t xml:space="preserve"> </w:t>
      </w:r>
      <w:r w:rsidRPr="006A6A9C">
        <w:rPr>
          <w:rFonts w:ascii="Arial" w:hAnsi="Arial"/>
        </w:rPr>
        <w:t>amount</w:t>
      </w:r>
      <w:r w:rsidRPr="006A6A9C">
        <w:rPr>
          <w:rFonts w:ascii="Arial" w:hAnsi="Arial"/>
          <w:b/>
        </w:rPr>
        <w:t xml:space="preserve"> </w:t>
      </w:r>
      <w:r w:rsidRPr="006A6A9C">
        <w:rPr>
          <w:rFonts w:ascii="Arial" w:hAnsi="Arial"/>
        </w:rPr>
        <w:t>of</w:t>
      </w:r>
      <w:r w:rsidRPr="006A6A9C">
        <w:rPr>
          <w:rFonts w:ascii="Arial" w:hAnsi="Arial"/>
          <w:b/>
        </w:rPr>
        <w:t xml:space="preserve"> Balancing Services Use of System Charges </w:t>
      </w:r>
      <w:r w:rsidRPr="006A6A9C">
        <w:rPr>
          <w:rFonts w:ascii="Arial" w:hAnsi="Arial"/>
        </w:rPr>
        <w:t>payable by the</w:t>
      </w:r>
      <w:r w:rsidRPr="006A6A9C">
        <w:rPr>
          <w:rFonts w:ascii="Arial" w:hAnsi="Arial"/>
          <w:b/>
        </w:rPr>
        <w:t xml:space="preserve"> User </w:t>
      </w:r>
      <w:r w:rsidRPr="006A6A9C">
        <w:rPr>
          <w:rFonts w:ascii="Arial" w:hAnsi="Arial"/>
        </w:rPr>
        <w:t>on the basis of the</w:t>
      </w:r>
      <w:r w:rsidRPr="006A6A9C">
        <w:rPr>
          <w:rFonts w:ascii="Arial" w:hAnsi="Arial"/>
          <w:b/>
        </w:rPr>
        <w:t xml:space="preserve"> </w:t>
      </w:r>
      <w:r w:rsidRPr="006A6A9C">
        <w:rPr>
          <w:rFonts w:ascii="Arial" w:hAnsi="Arial"/>
        </w:rPr>
        <w:t>new value</w:t>
      </w:r>
      <w:r w:rsidRPr="006A6A9C">
        <w:rPr>
          <w:rFonts w:ascii="Arial" w:hAnsi="Arial"/>
          <w:b/>
        </w:rPr>
        <w:t xml:space="preserve"> </w:t>
      </w:r>
      <w:r w:rsidRPr="006A6A9C">
        <w:rPr>
          <w:rFonts w:ascii="Arial" w:hAnsi="Arial"/>
        </w:rPr>
        <w:t>(the</w:t>
      </w:r>
      <w:r w:rsidRPr="006A6A9C">
        <w:rPr>
          <w:rFonts w:ascii="Arial" w:hAnsi="Arial"/>
          <w:b/>
        </w:rPr>
        <w:t xml:space="preserve"> </w:t>
      </w:r>
      <w:r w:rsidRPr="006A6A9C">
        <w:rPr>
          <w:rFonts w:ascii="Arial" w:hAnsi="Arial"/>
        </w:rPr>
        <w:t>"</w:t>
      </w:r>
      <w:r w:rsidRPr="006A6A9C">
        <w:rPr>
          <w:rFonts w:ascii="Arial" w:hAnsi="Arial"/>
          <w:b/>
        </w:rPr>
        <w:t>Reconciled Charge</w:t>
      </w:r>
      <w:r w:rsidRPr="006A6A9C">
        <w:rPr>
          <w:rFonts w:ascii="Arial" w:hAnsi="Arial"/>
        </w:rPr>
        <w:t>")</w:t>
      </w:r>
      <w:r w:rsidRPr="006A6A9C">
        <w:rPr>
          <w:rFonts w:ascii="Arial" w:hAnsi="Arial"/>
          <w:b/>
        </w:rPr>
        <w:t>.</w:t>
      </w:r>
    </w:p>
    <w:p w14:paraId="4427CB29" w14:textId="77777777" w:rsidR="00B24C90" w:rsidRPr="006A6A9C" w:rsidRDefault="00B24C90">
      <w:pPr>
        <w:pStyle w:val="Heading4"/>
        <w:keepNext/>
        <w:numPr>
          <w:ilvl w:val="0"/>
          <w:numId w:val="0"/>
        </w:numPr>
        <w:ind w:firstLine="851"/>
        <w:rPr>
          <w:rFonts w:ascii="Arial" w:hAnsi="Arial"/>
        </w:rPr>
      </w:pPr>
      <w:r w:rsidRPr="006A6A9C">
        <w:rPr>
          <w:rFonts w:ascii="Arial" w:hAnsi="Arial"/>
        </w:rPr>
        <w:t>3.1</w:t>
      </w:r>
      <w:r w:rsidR="00BD5FC0" w:rsidRPr="006A6A9C">
        <w:rPr>
          <w:rFonts w:ascii="Arial" w:hAnsi="Arial"/>
        </w:rPr>
        <w:t>7</w:t>
      </w:r>
      <w:r w:rsidRPr="006A6A9C">
        <w:rPr>
          <w:rFonts w:ascii="Arial" w:hAnsi="Arial"/>
        </w:rPr>
        <w:t>.2</w:t>
      </w:r>
      <w:r w:rsidRPr="006A6A9C">
        <w:rPr>
          <w:rFonts w:ascii="Arial" w:hAnsi="Arial"/>
        </w:rPr>
        <w:tab/>
        <w:t>In the event that:</w:t>
      </w:r>
    </w:p>
    <w:p w14:paraId="45A9D017"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the </w:t>
      </w:r>
      <w:r w:rsidRPr="006A6A9C">
        <w:rPr>
          <w:rFonts w:ascii="Arial" w:hAnsi="Arial"/>
          <w:b/>
        </w:rPr>
        <w:t>Reconciled Charge</w:t>
      </w:r>
      <w:r w:rsidRPr="006A6A9C">
        <w:rPr>
          <w:rFonts w:ascii="Arial" w:hAnsi="Arial"/>
        </w:rPr>
        <w:t xml:space="preserve"> exceeds the </w:t>
      </w:r>
      <w:r w:rsidRPr="006A6A9C">
        <w:rPr>
          <w:rFonts w:ascii="Arial" w:hAnsi="Arial"/>
          <w:b/>
        </w:rPr>
        <w:t>Balancing</w:t>
      </w:r>
      <w:r w:rsidRPr="006A6A9C">
        <w:rPr>
          <w:rFonts w:ascii="Arial" w:hAnsi="Arial"/>
        </w:rPr>
        <w:t xml:space="preserve"> </w:t>
      </w:r>
      <w:r w:rsidRPr="006A6A9C">
        <w:rPr>
          <w:rFonts w:ascii="Arial" w:hAnsi="Arial"/>
          <w:b/>
        </w:rPr>
        <w:t xml:space="preserve">Services Use of System Charges </w:t>
      </w:r>
      <w:r w:rsidRPr="006A6A9C">
        <w:rPr>
          <w:rFonts w:ascii="Arial" w:hAnsi="Arial"/>
        </w:rPr>
        <w:t>paid by the</w:t>
      </w:r>
      <w:r w:rsidRPr="006A6A9C">
        <w:rPr>
          <w:rFonts w:ascii="Arial" w:hAnsi="Arial"/>
          <w:b/>
        </w:rPr>
        <w:t xml:space="preserve"> User </w:t>
      </w:r>
      <w:r w:rsidRPr="006A6A9C">
        <w:rPr>
          <w:rFonts w:ascii="Arial" w:hAnsi="Arial"/>
        </w:rPr>
        <w:t>in respect of that</w:t>
      </w:r>
      <w:r w:rsidRPr="006A6A9C">
        <w:rPr>
          <w:rFonts w:ascii="Arial" w:hAnsi="Arial"/>
          <w:b/>
        </w:rPr>
        <w:t xml:space="preserve"> Settlement Day</w:t>
      </w:r>
      <w:r w:rsidRPr="006A6A9C">
        <w:rPr>
          <w:rFonts w:ascii="Arial" w:hAnsi="Arial"/>
        </w:rPr>
        <w:t xml:space="preserve"> (“</w:t>
      </w:r>
      <w:r w:rsidRPr="006A6A9C">
        <w:rPr>
          <w:rFonts w:ascii="Arial" w:hAnsi="Arial"/>
          <w:b/>
        </w:rPr>
        <w:t>Initial Charge</w:t>
      </w:r>
      <w:r w:rsidRPr="006A6A9C">
        <w:rPr>
          <w:rFonts w:ascii="Arial" w:hAnsi="Arial"/>
        </w:rPr>
        <w:t xml:space="preserve">”) </w:t>
      </w:r>
      <w:r w:rsidRPr="006A6A9C">
        <w:rPr>
          <w:rFonts w:ascii="Arial" w:hAnsi="Arial"/>
          <w:b/>
        </w:rPr>
        <w:t>The Company</w:t>
      </w:r>
      <w:r w:rsidRPr="006A6A9C">
        <w:rPr>
          <w:rFonts w:ascii="Arial" w:hAnsi="Arial"/>
        </w:rPr>
        <w:t xml:space="preserve"> shall at its option either:</w:t>
      </w:r>
    </w:p>
    <w:p w14:paraId="1EA0E749"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send to the </w:t>
      </w:r>
      <w:r w:rsidRPr="006A6A9C">
        <w:rPr>
          <w:rFonts w:ascii="Arial" w:hAnsi="Arial"/>
          <w:b/>
        </w:rPr>
        <w:t>User</w:t>
      </w:r>
      <w:r w:rsidRPr="006A6A9C">
        <w:rPr>
          <w:rFonts w:ascii="Arial" w:hAnsi="Arial"/>
        </w:rPr>
        <w:t xml:space="preserve"> as soon as reasonably practicable after issue of the </w:t>
      </w:r>
      <w:r w:rsidRPr="006A6A9C">
        <w:rPr>
          <w:rFonts w:ascii="Arial" w:hAnsi="Arial"/>
          <w:b/>
        </w:rPr>
        <w:t>Balancing</w:t>
      </w:r>
      <w:r w:rsidRPr="006A6A9C">
        <w:rPr>
          <w:rFonts w:ascii="Arial" w:hAnsi="Arial"/>
        </w:rPr>
        <w:t xml:space="preserve"> </w:t>
      </w:r>
      <w:r w:rsidRPr="006A6A9C">
        <w:rPr>
          <w:rFonts w:ascii="Arial" w:hAnsi="Arial"/>
          <w:b/>
        </w:rPr>
        <w:t>Services Use of System Reconciliation Statement</w:t>
      </w:r>
      <w:r w:rsidRPr="006A6A9C">
        <w:rPr>
          <w:rFonts w:ascii="Arial" w:hAnsi="Arial"/>
        </w:rPr>
        <w:t xml:space="preserve"> an invoice for the amount by which the </w:t>
      </w:r>
      <w:r w:rsidRPr="006A6A9C">
        <w:rPr>
          <w:rFonts w:ascii="Arial" w:hAnsi="Arial"/>
          <w:b/>
        </w:rPr>
        <w:t>Reconciled</w:t>
      </w:r>
      <w:r w:rsidRPr="006A6A9C">
        <w:rPr>
          <w:rFonts w:ascii="Arial" w:hAnsi="Arial"/>
        </w:rPr>
        <w:t xml:space="preserve"> </w:t>
      </w:r>
      <w:r w:rsidRPr="006A6A9C">
        <w:rPr>
          <w:rFonts w:ascii="Arial" w:hAnsi="Arial"/>
          <w:b/>
        </w:rPr>
        <w:t>Charge</w:t>
      </w:r>
      <w:r w:rsidRPr="006A6A9C">
        <w:rPr>
          <w:rFonts w:ascii="Arial" w:hAnsi="Arial"/>
        </w:rPr>
        <w:t xml:space="preserve"> exceeds the </w:t>
      </w:r>
      <w:r w:rsidRPr="006A6A9C">
        <w:rPr>
          <w:rFonts w:ascii="Arial" w:hAnsi="Arial"/>
          <w:b/>
        </w:rPr>
        <w:t>Initial</w:t>
      </w:r>
      <w:r w:rsidRPr="006A6A9C">
        <w:rPr>
          <w:rFonts w:ascii="Arial" w:hAnsi="Arial"/>
        </w:rPr>
        <w:t xml:space="preserve"> </w:t>
      </w:r>
      <w:r w:rsidRPr="006A6A9C">
        <w:rPr>
          <w:rFonts w:ascii="Arial" w:hAnsi="Arial"/>
          <w:b/>
        </w:rPr>
        <w:t>Charge</w:t>
      </w:r>
      <w:r w:rsidRPr="006A6A9C">
        <w:rPr>
          <w:rFonts w:ascii="Arial" w:hAnsi="Arial"/>
        </w:rPr>
        <w:t xml:space="preserve"> and interest thereon calculated in accordance with the provisions set out in Paragraph 3.1</w:t>
      </w:r>
      <w:r w:rsidR="00D94605" w:rsidRPr="006A6A9C">
        <w:rPr>
          <w:rFonts w:ascii="Arial" w:hAnsi="Arial"/>
        </w:rPr>
        <w:t>7</w:t>
      </w:r>
      <w:r w:rsidRPr="006A6A9C">
        <w:rPr>
          <w:rFonts w:ascii="Arial" w:hAnsi="Arial"/>
        </w:rPr>
        <w:t>.3; or</w:t>
      </w:r>
    </w:p>
    <w:p w14:paraId="1DD5A8B3"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include such amount in another invoice in respect of </w:t>
      </w:r>
      <w:r w:rsidRPr="006A6A9C">
        <w:rPr>
          <w:rFonts w:ascii="Arial" w:hAnsi="Arial"/>
          <w:b/>
        </w:rPr>
        <w:t>Balancing Services Use of System</w:t>
      </w:r>
      <w:r w:rsidRPr="006A6A9C">
        <w:rPr>
          <w:rFonts w:ascii="Arial" w:hAnsi="Arial"/>
        </w:rPr>
        <w:t xml:space="preserve"> </w:t>
      </w:r>
      <w:r w:rsidRPr="006A6A9C">
        <w:rPr>
          <w:rFonts w:ascii="Arial" w:hAnsi="Arial"/>
          <w:b/>
        </w:rPr>
        <w:t>Charges</w:t>
      </w:r>
      <w:r w:rsidRPr="006A6A9C">
        <w:rPr>
          <w:rFonts w:ascii="Arial" w:hAnsi="Arial"/>
        </w:rPr>
        <w:t xml:space="preserve"> to the </w:t>
      </w:r>
      <w:r w:rsidRPr="006A6A9C">
        <w:rPr>
          <w:rFonts w:ascii="Arial" w:hAnsi="Arial"/>
          <w:b/>
        </w:rPr>
        <w:t>User</w:t>
      </w:r>
      <w:r w:rsidRPr="006A6A9C">
        <w:rPr>
          <w:rFonts w:ascii="Arial" w:hAnsi="Arial"/>
        </w:rPr>
        <w:t>.</w:t>
      </w:r>
    </w:p>
    <w:p w14:paraId="28B591F4"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the </w:t>
      </w:r>
      <w:r w:rsidRPr="006A6A9C">
        <w:rPr>
          <w:rFonts w:ascii="Arial" w:hAnsi="Arial"/>
          <w:b/>
        </w:rPr>
        <w:t>Reconciled Charge</w:t>
      </w:r>
      <w:r w:rsidRPr="006A6A9C">
        <w:rPr>
          <w:rFonts w:ascii="Arial" w:hAnsi="Arial"/>
        </w:rPr>
        <w:t xml:space="preserve"> is less than the </w:t>
      </w:r>
      <w:r w:rsidRPr="006A6A9C">
        <w:rPr>
          <w:rFonts w:ascii="Arial" w:hAnsi="Arial"/>
          <w:b/>
        </w:rPr>
        <w:t>Initial</w:t>
      </w:r>
      <w:r w:rsidRPr="006A6A9C">
        <w:rPr>
          <w:rFonts w:ascii="Arial" w:hAnsi="Arial"/>
        </w:rPr>
        <w:t xml:space="preserve"> </w:t>
      </w:r>
      <w:r w:rsidRPr="006A6A9C">
        <w:rPr>
          <w:rFonts w:ascii="Arial" w:hAnsi="Arial"/>
          <w:b/>
        </w:rPr>
        <w:t>Charge</w:t>
      </w:r>
      <w:r w:rsidRPr="006A6A9C">
        <w:rPr>
          <w:rFonts w:ascii="Arial" w:hAnsi="Arial"/>
        </w:rPr>
        <w:t xml:space="preserve"> </w:t>
      </w:r>
      <w:r w:rsidRPr="006A6A9C">
        <w:rPr>
          <w:rFonts w:ascii="Arial" w:hAnsi="Arial"/>
          <w:b/>
        </w:rPr>
        <w:t>The Company</w:t>
      </w:r>
      <w:r w:rsidRPr="006A6A9C">
        <w:rPr>
          <w:rFonts w:ascii="Arial" w:hAnsi="Arial"/>
        </w:rPr>
        <w:t xml:space="preserve"> shall at its option either:-</w:t>
      </w:r>
    </w:p>
    <w:p w14:paraId="58ACF696"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send to the </w:t>
      </w:r>
      <w:r w:rsidRPr="006A6A9C">
        <w:rPr>
          <w:rFonts w:ascii="Arial" w:hAnsi="Arial"/>
          <w:b/>
        </w:rPr>
        <w:t>User</w:t>
      </w:r>
      <w:r w:rsidRPr="006A6A9C">
        <w:rPr>
          <w:rFonts w:ascii="Arial" w:hAnsi="Arial"/>
        </w:rPr>
        <w:t xml:space="preserve"> as soon as reasonably practicable after issue of the</w:t>
      </w:r>
      <w:r w:rsidRPr="006A6A9C">
        <w:rPr>
          <w:rFonts w:ascii="Arial" w:hAnsi="Arial"/>
          <w:b/>
        </w:rPr>
        <w:t xml:space="preserve"> Balancing</w:t>
      </w:r>
      <w:r w:rsidRPr="006A6A9C">
        <w:rPr>
          <w:rFonts w:ascii="Arial" w:hAnsi="Arial"/>
        </w:rPr>
        <w:t xml:space="preserve"> </w:t>
      </w:r>
      <w:r w:rsidRPr="006A6A9C">
        <w:rPr>
          <w:rFonts w:ascii="Arial" w:hAnsi="Arial"/>
          <w:b/>
        </w:rPr>
        <w:t>Services Use of System Reconciliation</w:t>
      </w:r>
      <w:r w:rsidRPr="006A6A9C">
        <w:rPr>
          <w:rFonts w:ascii="Arial" w:hAnsi="Arial"/>
        </w:rPr>
        <w:t xml:space="preserve"> </w:t>
      </w:r>
      <w:r w:rsidRPr="006A6A9C">
        <w:rPr>
          <w:rFonts w:ascii="Arial" w:hAnsi="Arial"/>
          <w:b/>
        </w:rPr>
        <w:t>Statement</w:t>
      </w:r>
      <w:r w:rsidRPr="006A6A9C">
        <w:rPr>
          <w:rFonts w:ascii="Arial" w:hAnsi="Arial"/>
        </w:rPr>
        <w:t xml:space="preserve"> a credit note for the amount by which the </w:t>
      </w:r>
      <w:r w:rsidRPr="006A6A9C">
        <w:rPr>
          <w:rFonts w:ascii="Arial" w:hAnsi="Arial"/>
          <w:b/>
        </w:rPr>
        <w:t>Initial Charge</w:t>
      </w:r>
      <w:r w:rsidRPr="006A6A9C">
        <w:rPr>
          <w:rFonts w:ascii="Arial" w:hAnsi="Arial"/>
        </w:rPr>
        <w:t xml:space="preserve"> exceeds the </w:t>
      </w:r>
      <w:r w:rsidRPr="006A6A9C">
        <w:rPr>
          <w:rFonts w:ascii="Arial" w:hAnsi="Arial"/>
          <w:b/>
        </w:rPr>
        <w:t>Reconciled Charge</w:t>
      </w:r>
      <w:r w:rsidRPr="006A6A9C">
        <w:rPr>
          <w:rFonts w:ascii="Arial" w:hAnsi="Arial"/>
        </w:rPr>
        <w:t xml:space="preserve"> and interest thereon calculated in accordance with the provisions set out in Paragraph 3.1</w:t>
      </w:r>
      <w:r w:rsidR="00D94605" w:rsidRPr="006A6A9C">
        <w:rPr>
          <w:rFonts w:ascii="Arial" w:hAnsi="Arial"/>
        </w:rPr>
        <w:t>7</w:t>
      </w:r>
      <w:r w:rsidRPr="006A6A9C">
        <w:rPr>
          <w:rFonts w:ascii="Arial" w:hAnsi="Arial"/>
        </w:rPr>
        <w:t>.3; or</w:t>
      </w:r>
    </w:p>
    <w:p w14:paraId="7E7CB420" w14:textId="77777777" w:rsidR="00B24C90" w:rsidRPr="006A6A9C" w:rsidRDefault="00B24C90">
      <w:pPr>
        <w:pStyle w:val="Heading6"/>
        <w:numPr>
          <w:ilvl w:val="0"/>
          <w:numId w:val="0"/>
        </w:numPr>
        <w:ind w:left="2835" w:hanging="480"/>
        <w:jc w:val="both"/>
        <w:rPr>
          <w:rFonts w:ascii="Arial" w:hAnsi="Arial"/>
        </w:rPr>
      </w:pPr>
      <w:r w:rsidRPr="006A6A9C">
        <w:rPr>
          <w:rFonts w:ascii="Arial" w:hAnsi="Arial"/>
        </w:rPr>
        <w:t>(ii)</w:t>
      </w:r>
      <w:r w:rsidRPr="006A6A9C">
        <w:rPr>
          <w:rFonts w:ascii="Arial" w:hAnsi="Arial"/>
        </w:rPr>
        <w:tab/>
        <w:t xml:space="preserve">include such amount as a credit in an invoice in respect of </w:t>
      </w:r>
      <w:r w:rsidRPr="006A6A9C">
        <w:rPr>
          <w:rFonts w:ascii="Arial" w:hAnsi="Arial"/>
          <w:b/>
        </w:rPr>
        <w:t>Balancing Services Use of System Charges</w:t>
      </w:r>
      <w:r w:rsidRPr="006A6A9C">
        <w:rPr>
          <w:rFonts w:ascii="Arial" w:hAnsi="Arial"/>
        </w:rPr>
        <w:t xml:space="preserve"> from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w:t>
      </w:r>
    </w:p>
    <w:p w14:paraId="11173573"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.3</w:t>
      </w:r>
      <w:r w:rsidRPr="006A6A9C">
        <w:rPr>
          <w:rFonts w:ascii="Arial" w:hAnsi="Arial"/>
        </w:rPr>
        <w:tab/>
        <w:t xml:space="preserve">Interest payable in respect of each reconciliation payment shall accrue from and including the relevant </w:t>
      </w:r>
      <w:r w:rsidRPr="006A6A9C">
        <w:rPr>
          <w:rFonts w:ascii="Arial" w:hAnsi="Arial"/>
          <w:b/>
        </w:rPr>
        <w:t>Use of System Payment Date</w:t>
      </w:r>
      <w:r w:rsidRPr="006A6A9C">
        <w:rPr>
          <w:rFonts w:ascii="Arial" w:hAnsi="Arial"/>
        </w:rPr>
        <w:t xml:space="preserve"> up to but excluding the date upon which the amounts specified in the </w:t>
      </w:r>
      <w:r w:rsidRPr="006A6A9C">
        <w:rPr>
          <w:rFonts w:ascii="Arial" w:hAnsi="Arial"/>
          <w:b/>
        </w:rPr>
        <w:t>Balancing Services Use of System Reconciliation Statement</w:t>
      </w:r>
      <w:r w:rsidRPr="006A6A9C">
        <w:rPr>
          <w:rFonts w:ascii="Arial" w:hAnsi="Arial"/>
        </w:rPr>
        <w:t xml:space="preserve"> are paid, and shall be at a rate equal to the </w:t>
      </w:r>
      <w:r w:rsidRPr="006A6A9C">
        <w:rPr>
          <w:rFonts w:ascii="Arial" w:hAnsi="Arial"/>
          <w:b/>
        </w:rPr>
        <w:t>Base Rate</w:t>
      </w:r>
      <w:r w:rsidRPr="006A6A9C">
        <w:rPr>
          <w:rFonts w:ascii="Arial" w:hAnsi="Arial"/>
        </w:rPr>
        <w:t xml:space="preserve"> for the time being and from time to time.  Interest shall accrue from day to day.</w:t>
      </w:r>
    </w:p>
    <w:p w14:paraId="426A4023"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.4</w:t>
      </w:r>
      <w:r w:rsidRPr="006A6A9C">
        <w:rPr>
          <w:rFonts w:ascii="Arial" w:hAnsi="Arial"/>
        </w:rPr>
        <w:tab/>
        <w:t xml:space="preserve">If </w:t>
      </w:r>
      <w:r w:rsidRPr="006A6A9C">
        <w:rPr>
          <w:rFonts w:ascii="Arial" w:hAnsi="Arial"/>
          <w:b/>
        </w:rPr>
        <w:t>The Company</w:t>
      </w:r>
      <w:r w:rsidRPr="006A6A9C">
        <w:rPr>
          <w:rFonts w:ascii="Arial" w:hAnsi="Arial"/>
        </w:rPr>
        <w:t xml:space="preserve"> receives written notice from any </w:t>
      </w:r>
      <w:r w:rsidRPr="006A6A9C">
        <w:rPr>
          <w:rFonts w:ascii="Arial" w:hAnsi="Arial"/>
          <w:b/>
        </w:rPr>
        <w:t>User</w:t>
      </w:r>
      <w:r w:rsidRPr="006A6A9C">
        <w:rPr>
          <w:rFonts w:ascii="Arial" w:hAnsi="Arial"/>
        </w:rPr>
        <w:t xml:space="preserve"> or from the relevant </w:t>
      </w:r>
      <w:r w:rsidRPr="006A6A9C">
        <w:rPr>
          <w:rFonts w:ascii="Arial" w:hAnsi="Arial"/>
          <w:b/>
        </w:rPr>
        <w:t>BSC Agent</w:t>
      </w:r>
      <w:r w:rsidRPr="006A6A9C">
        <w:rPr>
          <w:rFonts w:ascii="Arial" w:hAnsi="Arial"/>
        </w:rPr>
        <w:t xml:space="preserve"> that an error has occurred in any data forming part of or used within the </w:t>
      </w:r>
      <w:r w:rsidRPr="006A6A9C">
        <w:rPr>
          <w:rFonts w:ascii="Arial" w:hAnsi="Arial"/>
          <w:b/>
        </w:rPr>
        <w:t>Initial Volume Allocation Run</w:t>
      </w:r>
      <w:r w:rsidRPr="006A6A9C">
        <w:rPr>
          <w:rFonts w:ascii="Arial" w:hAnsi="Arial"/>
          <w:b/>
          <w:i/>
        </w:rPr>
        <w:t xml:space="preserve"> </w:t>
      </w:r>
      <w:r w:rsidRPr="006A6A9C">
        <w:rPr>
          <w:rFonts w:ascii="Arial" w:hAnsi="Arial"/>
        </w:rPr>
        <w:t xml:space="preserve">which affects the costs to </w:t>
      </w:r>
      <w:r w:rsidRPr="006A6A9C">
        <w:rPr>
          <w:rFonts w:ascii="Arial" w:hAnsi="Arial"/>
          <w:b/>
        </w:rPr>
        <w:t>The Company</w:t>
      </w:r>
      <w:r w:rsidRPr="006A6A9C">
        <w:rPr>
          <w:rFonts w:ascii="Arial" w:hAnsi="Arial"/>
        </w:rPr>
        <w:t xml:space="preserve"> of offers and bids in the </w:t>
      </w:r>
      <w:r w:rsidRPr="006A6A9C">
        <w:rPr>
          <w:rFonts w:ascii="Arial" w:hAnsi="Arial"/>
          <w:b/>
        </w:rPr>
        <w:t>Balancing Mechanism</w:t>
      </w:r>
      <w:r w:rsidRPr="006A6A9C">
        <w:rPr>
          <w:rFonts w:ascii="Arial" w:hAnsi="Arial"/>
        </w:rPr>
        <w:t xml:space="preserve"> accepted by </w:t>
      </w:r>
      <w:r w:rsidRPr="006A6A9C">
        <w:rPr>
          <w:rFonts w:ascii="Arial" w:hAnsi="Arial"/>
          <w:b/>
        </w:rPr>
        <w:t>The Company</w:t>
      </w:r>
      <w:r w:rsidRPr="006A6A9C">
        <w:rPr>
          <w:rFonts w:ascii="Arial" w:hAnsi="Arial"/>
        </w:rPr>
        <w:t xml:space="preserve"> in respect of any </w:t>
      </w:r>
      <w:r w:rsidRPr="006A6A9C">
        <w:rPr>
          <w:rFonts w:ascii="Arial" w:hAnsi="Arial"/>
          <w:b/>
        </w:rPr>
        <w:t>Settlement Day</w:t>
      </w:r>
      <w:r w:rsidRPr="006A6A9C">
        <w:rPr>
          <w:rFonts w:ascii="Arial" w:hAnsi="Arial"/>
        </w:rPr>
        <w:t xml:space="preserve">, and that error has been ratified in accordance with the procedures for ratification set out in the </w:t>
      </w:r>
      <w:r w:rsidRPr="006A6A9C">
        <w:rPr>
          <w:rFonts w:ascii="Arial" w:hAnsi="Arial"/>
          <w:b/>
        </w:rPr>
        <w:t>Balancing and</w:t>
      </w:r>
      <w:r w:rsidRPr="006A6A9C">
        <w:rPr>
          <w:rFonts w:ascii="Arial" w:hAnsi="Arial"/>
        </w:rPr>
        <w:t xml:space="preserve"> </w:t>
      </w:r>
      <w:r w:rsidRPr="006A6A9C">
        <w:rPr>
          <w:rFonts w:ascii="Arial" w:hAnsi="Arial"/>
          <w:b/>
        </w:rPr>
        <w:t xml:space="preserve">Settlement Code </w:t>
      </w:r>
      <w:r w:rsidRPr="006A6A9C">
        <w:rPr>
          <w:rFonts w:ascii="Arial" w:hAnsi="Arial"/>
        </w:rPr>
        <w:t>it shall use its reasonable endeavours to, as soon as reasonably practicable after receipt of such notice, issue a dispute reconciliation statement (“</w:t>
      </w:r>
      <w:r w:rsidRPr="006A6A9C">
        <w:rPr>
          <w:rFonts w:ascii="Arial" w:hAnsi="Arial"/>
          <w:b/>
        </w:rPr>
        <w:t>Dispute Statement</w:t>
      </w:r>
      <w:r w:rsidRPr="006A6A9C">
        <w:rPr>
          <w:rFonts w:ascii="Arial" w:hAnsi="Arial"/>
        </w:rPr>
        <w:t xml:space="preserve">”) to the </w:t>
      </w:r>
      <w:r w:rsidRPr="006A6A9C">
        <w:rPr>
          <w:rFonts w:ascii="Arial" w:hAnsi="Arial"/>
          <w:b/>
        </w:rPr>
        <w:t>User</w:t>
      </w:r>
      <w:r w:rsidRPr="006A6A9C">
        <w:rPr>
          <w:rFonts w:ascii="Arial" w:hAnsi="Arial"/>
        </w:rPr>
        <w:t xml:space="preserve"> in respect of that </w:t>
      </w:r>
      <w:r w:rsidRPr="006A6A9C">
        <w:rPr>
          <w:rFonts w:ascii="Arial" w:hAnsi="Arial"/>
          <w:b/>
        </w:rPr>
        <w:t>Settlement Day</w:t>
      </w:r>
      <w:r w:rsidRPr="006A6A9C">
        <w:rPr>
          <w:rFonts w:ascii="Arial" w:hAnsi="Arial"/>
        </w:rPr>
        <w:t>.</w:t>
      </w:r>
    </w:p>
    <w:p w14:paraId="012B63DF" w14:textId="77777777" w:rsidR="00B24C90" w:rsidRPr="006A6A9C" w:rsidRDefault="00B24C90">
      <w:pPr>
        <w:pStyle w:val="Heading4"/>
        <w:widowControl w:val="0"/>
        <w:numPr>
          <w:ilvl w:val="0"/>
          <w:numId w:val="0"/>
        </w:numPr>
        <w:ind w:left="1701" w:hanging="850"/>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.5</w:t>
      </w:r>
      <w:r w:rsidRPr="006A6A9C">
        <w:rPr>
          <w:rFonts w:ascii="Arial" w:hAnsi="Arial"/>
        </w:rPr>
        <w:tab/>
        <w:t>Any</w:t>
      </w:r>
      <w:r w:rsidRPr="006A6A9C">
        <w:rPr>
          <w:rFonts w:ascii="Arial" w:hAnsi="Arial"/>
          <w:b/>
        </w:rPr>
        <w:t xml:space="preserve"> Dispute Statement</w:t>
      </w:r>
      <w:r w:rsidRPr="006A6A9C">
        <w:rPr>
          <w:rFonts w:ascii="Arial" w:hAnsi="Arial"/>
        </w:rPr>
        <w:t xml:space="preserve"> issued pursuant to Paragraph 3.1</w:t>
      </w:r>
      <w:r w:rsidR="00D94605" w:rsidRPr="006A6A9C">
        <w:rPr>
          <w:rFonts w:ascii="Arial" w:hAnsi="Arial"/>
        </w:rPr>
        <w:t>7</w:t>
      </w:r>
      <w:r w:rsidRPr="006A6A9C">
        <w:rPr>
          <w:rFonts w:ascii="Arial" w:hAnsi="Arial"/>
        </w:rPr>
        <w:t xml:space="preserve">.4 above shall show the amount of </w:t>
      </w:r>
      <w:r w:rsidRPr="006A6A9C">
        <w:rPr>
          <w:rFonts w:ascii="Arial" w:hAnsi="Arial"/>
          <w:b/>
        </w:rPr>
        <w:t>Balancing Services Use of System Charges</w:t>
      </w:r>
      <w:r w:rsidRPr="006A6A9C">
        <w:rPr>
          <w:rFonts w:ascii="Arial" w:hAnsi="Arial"/>
        </w:rPr>
        <w:t xml:space="preserve"> payable by the </w:t>
      </w:r>
      <w:r w:rsidRPr="006A6A9C">
        <w:rPr>
          <w:rFonts w:ascii="Arial" w:hAnsi="Arial"/>
          <w:b/>
        </w:rPr>
        <w:t>User</w:t>
      </w:r>
      <w:r w:rsidRPr="006A6A9C">
        <w:rPr>
          <w:rFonts w:ascii="Arial" w:hAnsi="Arial"/>
        </w:rPr>
        <w:t xml:space="preserve"> on the basis of the ratified data.</w:t>
      </w:r>
    </w:p>
    <w:p w14:paraId="78A31DBA" w14:textId="77777777" w:rsidR="00B24C90" w:rsidRPr="006A6A9C" w:rsidRDefault="00B24C90">
      <w:pPr>
        <w:pStyle w:val="Heading4"/>
        <w:widowControl w:val="0"/>
        <w:numPr>
          <w:ilvl w:val="0"/>
          <w:numId w:val="0"/>
        </w:numPr>
        <w:rPr>
          <w:rFonts w:ascii="Arial" w:hAnsi="Arial"/>
        </w:rPr>
      </w:pPr>
      <w:r w:rsidRPr="006A6A9C">
        <w:rPr>
          <w:rFonts w:ascii="Arial" w:hAnsi="Arial"/>
        </w:rPr>
        <w:tab/>
        <w:t>3.1</w:t>
      </w:r>
      <w:r w:rsidR="00BD5FC0" w:rsidRPr="006A6A9C">
        <w:rPr>
          <w:rFonts w:ascii="Arial" w:hAnsi="Arial"/>
        </w:rPr>
        <w:t>7</w:t>
      </w:r>
      <w:r w:rsidRPr="006A6A9C">
        <w:rPr>
          <w:rFonts w:ascii="Arial" w:hAnsi="Arial"/>
        </w:rPr>
        <w:t>.6</w:t>
      </w:r>
    </w:p>
    <w:p w14:paraId="24B85FDC" w14:textId="77777777" w:rsidR="00B24C90" w:rsidRPr="006A6A9C" w:rsidRDefault="00B24C90">
      <w:pPr>
        <w:pStyle w:val="subsubclauseindent"/>
        <w:widowControl w:val="0"/>
        <w:ind w:left="2268" w:hanging="567"/>
        <w:jc w:val="both"/>
        <w:rPr>
          <w:rFonts w:ascii="Arial" w:hAnsi="Arial"/>
        </w:rPr>
      </w:pPr>
      <w:r w:rsidRPr="006A6A9C">
        <w:rPr>
          <w:rFonts w:ascii="Arial" w:hAnsi="Arial"/>
        </w:rPr>
        <w:t>(a)</w:t>
      </w:r>
      <w:r w:rsidRPr="006A6A9C">
        <w:rPr>
          <w:rFonts w:ascii="Arial" w:hAnsi="Arial"/>
        </w:rPr>
        <w:tab/>
        <w:t xml:space="preserve">In the event that the amount shown in any </w:t>
      </w:r>
      <w:r w:rsidRPr="006A6A9C">
        <w:rPr>
          <w:rFonts w:ascii="Arial" w:hAnsi="Arial"/>
          <w:b/>
        </w:rPr>
        <w:t>Dispute Statement</w:t>
      </w:r>
      <w:r w:rsidRPr="006A6A9C">
        <w:rPr>
          <w:rFonts w:ascii="Arial" w:hAnsi="Arial"/>
        </w:rPr>
        <w:t xml:space="preserve"> exceeds the aggregate amount paid by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to which the </w:t>
      </w:r>
      <w:r w:rsidRPr="006A6A9C">
        <w:rPr>
          <w:rFonts w:ascii="Arial" w:hAnsi="Arial"/>
          <w:b/>
        </w:rPr>
        <w:t>Dispute</w:t>
      </w:r>
      <w:r w:rsidRPr="006A6A9C">
        <w:rPr>
          <w:rFonts w:ascii="Arial" w:hAnsi="Arial"/>
        </w:rPr>
        <w:t xml:space="preserve"> </w:t>
      </w:r>
      <w:r w:rsidRPr="006A6A9C">
        <w:rPr>
          <w:rFonts w:ascii="Arial" w:hAnsi="Arial"/>
          <w:b/>
        </w:rPr>
        <w:t>Statement</w:t>
      </w:r>
      <w:r w:rsidRPr="006A6A9C">
        <w:rPr>
          <w:rFonts w:ascii="Arial" w:hAnsi="Arial"/>
        </w:rPr>
        <w:t xml:space="preserve"> relates under any invoices issued pursuant to Paragraph 3.1</w:t>
      </w:r>
      <w:r w:rsidR="008440C4" w:rsidRPr="006A6A9C">
        <w:rPr>
          <w:rFonts w:ascii="Arial" w:hAnsi="Arial"/>
        </w:rPr>
        <w:t>6</w:t>
      </w:r>
      <w:r w:rsidRPr="006A6A9C">
        <w:rPr>
          <w:rFonts w:ascii="Arial" w:hAnsi="Arial"/>
        </w:rPr>
        <w:t>.2 and Paragraph 3.1</w:t>
      </w:r>
      <w:r w:rsidR="008440C4" w:rsidRPr="006A6A9C">
        <w:rPr>
          <w:rFonts w:ascii="Arial" w:hAnsi="Arial"/>
        </w:rPr>
        <w:t>7</w:t>
      </w:r>
      <w:r w:rsidRPr="006A6A9C">
        <w:rPr>
          <w:rFonts w:ascii="Arial" w:hAnsi="Arial"/>
        </w:rPr>
        <w:t xml:space="preserve">.2 above (after taking into account any credit notes issued) </w:t>
      </w:r>
      <w:r w:rsidRPr="006A6A9C">
        <w:rPr>
          <w:rFonts w:ascii="Arial" w:hAnsi="Arial"/>
          <w:b/>
        </w:rPr>
        <w:t>The Company</w:t>
      </w:r>
      <w:r w:rsidRPr="006A6A9C">
        <w:rPr>
          <w:rFonts w:ascii="Arial" w:hAnsi="Arial"/>
        </w:rPr>
        <w:t xml:space="preserve"> shall submit to the </w:t>
      </w:r>
      <w:r w:rsidRPr="006A6A9C">
        <w:rPr>
          <w:rFonts w:ascii="Arial" w:hAnsi="Arial"/>
          <w:b/>
        </w:rPr>
        <w:t>User</w:t>
      </w:r>
      <w:r w:rsidRPr="006A6A9C">
        <w:rPr>
          <w:rFonts w:ascii="Arial" w:hAnsi="Arial"/>
        </w:rPr>
        <w:t xml:space="preserve"> a further invoice for such excess and interest thereon calculated in accordance with Paragraph 3.1</w:t>
      </w:r>
      <w:r w:rsidR="008440C4" w:rsidRPr="006A6A9C">
        <w:rPr>
          <w:rFonts w:ascii="Arial" w:hAnsi="Arial"/>
        </w:rPr>
        <w:t>7</w:t>
      </w:r>
      <w:r w:rsidRPr="006A6A9C">
        <w:rPr>
          <w:rFonts w:ascii="Arial" w:hAnsi="Arial"/>
        </w:rPr>
        <w:t>.3;</w:t>
      </w:r>
    </w:p>
    <w:p w14:paraId="50424088" w14:textId="77777777" w:rsidR="00B24C90" w:rsidRPr="006A6A9C" w:rsidRDefault="00B24C90">
      <w:pPr>
        <w:pStyle w:val="subsubclauseindent"/>
        <w:widowControl w:val="0"/>
        <w:ind w:left="2268" w:hanging="567"/>
        <w:jc w:val="both"/>
        <w:rPr>
          <w:rFonts w:ascii="Arial" w:hAnsi="Arial"/>
          <w:b/>
          <w:i/>
        </w:rPr>
      </w:pPr>
      <w:r w:rsidRPr="006A6A9C">
        <w:rPr>
          <w:rFonts w:ascii="Arial" w:hAnsi="Arial"/>
        </w:rPr>
        <w:t>(b)</w:t>
      </w:r>
      <w:r w:rsidRPr="006A6A9C">
        <w:rPr>
          <w:rFonts w:ascii="Arial" w:hAnsi="Arial"/>
        </w:rPr>
        <w:tab/>
        <w:t xml:space="preserve">In the event that the amount shown in any </w:t>
      </w:r>
      <w:r w:rsidRPr="006A6A9C">
        <w:rPr>
          <w:rFonts w:ascii="Arial" w:hAnsi="Arial"/>
          <w:b/>
        </w:rPr>
        <w:t>Dispute Statement</w:t>
      </w:r>
      <w:r w:rsidRPr="006A6A9C">
        <w:rPr>
          <w:rFonts w:ascii="Arial" w:hAnsi="Arial"/>
        </w:rPr>
        <w:t xml:space="preserve"> is less than the aggregate amount paid by the </w:t>
      </w:r>
      <w:r w:rsidRPr="006A6A9C">
        <w:rPr>
          <w:rFonts w:ascii="Arial" w:hAnsi="Arial"/>
          <w:b/>
        </w:rPr>
        <w:t>User</w:t>
      </w:r>
      <w:r w:rsidRPr="006A6A9C">
        <w:rPr>
          <w:rFonts w:ascii="Arial" w:hAnsi="Arial"/>
        </w:rPr>
        <w:t xml:space="preserve"> in respect of the </w:t>
      </w:r>
      <w:r w:rsidRPr="006A6A9C">
        <w:rPr>
          <w:rFonts w:ascii="Arial" w:hAnsi="Arial"/>
          <w:b/>
        </w:rPr>
        <w:t>Settlement Day</w:t>
      </w:r>
      <w:r w:rsidRPr="006A6A9C">
        <w:rPr>
          <w:rFonts w:ascii="Arial" w:hAnsi="Arial"/>
        </w:rPr>
        <w:t xml:space="preserve"> to which the </w:t>
      </w:r>
      <w:r w:rsidRPr="006A6A9C">
        <w:rPr>
          <w:rFonts w:ascii="Arial" w:hAnsi="Arial"/>
          <w:b/>
        </w:rPr>
        <w:t>Dispute Statement</w:t>
      </w:r>
      <w:r w:rsidRPr="006A6A9C">
        <w:rPr>
          <w:rFonts w:ascii="Arial" w:hAnsi="Arial"/>
        </w:rPr>
        <w:t xml:space="preserve"> relates under any invoices issued pursuant to Paragraph 3.1</w:t>
      </w:r>
      <w:r w:rsidR="008440C4" w:rsidRPr="006A6A9C">
        <w:rPr>
          <w:rFonts w:ascii="Arial" w:hAnsi="Arial"/>
        </w:rPr>
        <w:t>6</w:t>
      </w:r>
      <w:r w:rsidRPr="006A6A9C">
        <w:rPr>
          <w:rFonts w:ascii="Arial" w:hAnsi="Arial"/>
        </w:rPr>
        <w:t>.2 and Paragraph 3.1</w:t>
      </w:r>
      <w:r w:rsidR="008440C4" w:rsidRPr="006A6A9C">
        <w:rPr>
          <w:rFonts w:ascii="Arial" w:hAnsi="Arial"/>
        </w:rPr>
        <w:t>7</w:t>
      </w:r>
      <w:r w:rsidRPr="006A6A9C">
        <w:rPr>
          <w:rFonts w:ascii="Arial" w:hAnsi="Arial"/>
        </w:rPr>
        <w:t xml:space="preserve">.2 above (after taking into account any credit notes issued) </w:t>
      </w:r>
      <w:r w:rsidRPr="006A6A9C">
        <w:rPr>
          <w:rFonts w:ascii="Arial" w:hAnsi="Arial"/>
          <w:b/>
        </w:rPr>
        <w:t>The Company</w:t>
      </w:r>
      <w:r w:rsidRPr="006A6A9C">
        <w:rPr>
          <w:rFonts w:ascii="Arial" w:hAnsi="Arial"/>
        </w:rPr>
        <w:t xml:space="preserve"> shall submit to the </w:t>
      </w:r>
      <w:r w:rsidRPr="006A6A9C">
        <w:rPr>
          <w:rFonts w:ascii="Arial" w:hAnsi="Arial"/>
          <w:b/>
        </w:rPr>
        <w:t>User</w:t>
      </w:r>
      <w:r w:rsidRPr="006A6A9C">
        <w:rPr>
          <w:rFonts w:ascii="Arial" w:hAnsi="Arial"/>
        </w:rPr>
        <w:t xml:space="preserve"> a credit note for the amount by which the amount paid exceeds the amount shown in the </w:t>
      </w:r>
      <w:r w:rsidRPr="006A6A9C">
        <w:rPr>
          <w:rFonts w:ascii="Arial" w:hAnsi="Arial"/>
          <w:b/>
        </w:rPr>
        <w:t>Dispute</w:t>
      </w:r>
      <w:r w:rsidRPr="006A6A9C">
        <w:rPr>
          <w:rFonts w:ascii="Arial" w:hAnsi="Arial"/>
        </w:rPr>
        <w:t xml:space="preserve"> </w:t>
      </w:r>
      <w:r w:rsidRPr="006A6A9C">
        <w:rPr>
          <w:rFonts w:ascii="Arial" w:hAnsi="Arial"/>
          <w:b/>
        </w:rPr>
        <w:t>Statement</w:t>
      </w:r>
      <w:r w:rsidRPr="006A6A9C">
        <w:rPr>
          <w:rFonts w:ascii="Arial" w:hAnsi="Arial"/>
        </w:rPr>
        <w:t xml:space="preserve"> together with interest thereon calculated in accordance with Paragraph 3.1</w:t>
      </w:r>
      <w:r w:rsidR="008440C4" w:rsidRPr="006A6A9C">
        <w:rPr>
          <w:rFonts w:ascii="Arial" w:hAnsi="Arial"/>
        </w:rPr>
        <w:t>7</w:t>
      </w:r>
      <w:r w:rsidRPr="006A6A9C">
        <w:rPr>
          <w:rFonts w:ascii="Arial" w:hAnsi="Arial"/>
        </w:rPr>
        <w:t xml:space="preserve">.3. </w:t>
      </w:r>
    </w:p>
    <w:p w14:paraId="18B2716F"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3.1</w:t>
      </w:r>
      <w:r w:rsidR="00BD5FC0" w:rsidRPr="006A6A9C">
        <w:rPr>
          <w:rFonts w:ascii="Arial" w:hAnsi="Arial"/>
        </w:rPr>
        <w:t>7</w:t>
      </w:r>
      <w:r w:rsidRPr="006A6A9C">
        <w:rPr>
          <w:rFonts w:ascii="Arial" w:hAnsi="Arial"/>
        </w:rPr>
        <w:t>.7</w:t>
      </w:r>
      <w:r w:rsidRPr="006A6A9C">
        <w:rPr>
          <w:rFonts w:ascii="Arial" w:hAnsi="Arial"/>
        </w:rPr>
        <w:tab/>
        <w:t xml:space="preserve">If at any time prior to receipt by </w:t>
      </w:r>
      <w:r w:rsidRPr="006A6A9C">
        <w:rPr>
          <w:rFonts w:ascii="Arial" w:hAnsi="Arial"/>
          <w:b/>
        </w:rPr>
        <w:t xml:space="preserve">The Company </w:t>
      </w:r>
      <w:r w:rsidRPr="006A6A9C">
        <w:rPr>
          <w:rFonts w:ascii="Arial" w:hAnsi="Arial"/>
        </w:rPr>
        <w:t xml:space="preserve">of the </w:t>
      </w:r>
      <w:r w:rsidRPr="006A6A9C">
        <w:rPr>
          <w:rFonts w:ascii="Arial" w:hAnsi="Arial"/>
          <w:b/>
        </w:rPr>
        <w:t xml:space="preserve">Final Reconciliation Volume Allocation Run </w:t>
      </w:r>
      <w:r w:rsidRPr="006A6A9C">
        <w:rPr>
          <w:rFonts w:ascii="Arial" w:hAnsi="Arial"/>
        </w:rPr>
        <w:t xml:space="preserve">in respect of a </w:t>
      </w:r>
      <w:r w:rsidRPr="006A6A9C">
        <w:rPr>
          <w:rFonts w:ascii="Arial" w:hAnsi="Arial"/>
          <w:b/>
        </w:rPr>
        <w:t xml:space="preserve">Settlement Day The Company </w:t>
      </w:r>
      <w:r w:rsidRPr="006A6A9C">
        <w:rPr>
          <w:rFonts w:ascii="Arial" w:hAnsi="Arial"/>
        </w:rPr>
        <w:t xml:space="preserve">receives written notice from any </w:t>
      </w:r>
      <w:r w:rsidRPr="006A6A9C">
        <w:rPr>
          <w:rFonts w:ascii="Arial" w:hAnsi="Arial"/>
          <w:b/>
        </w:rPr>
        <w:t xml:space="preserve">User </w:t>
      </w:r>
      <w:r w:rsidRPr="006A6A9C">
        <w:rPr>
          <w:rFonts w:ascii="Arial" w:hAnsi="Arial"/>
        </w:rPr>
        <w:t xml:space="preserve">or the relevant </w:t>
      </w:r>
      <w:r w:rsidRPr="006A6A9C">
        <w:rPr>
          <w:rFonts w:ascii="Arial" w:hAnsi="Arial"/>
          <w:b/>
        </w:rPr>
        <w:t>BSC Agent</w:t>
      </w:r>
      <w:r w:rsidRPr="006A6A9C">
        <w:rPr>
          <w:rFonts w:ascii="Arial" w:hAnsi="Arial"/>
        </w:rPr>
        <w:t xml:space="preserve"> of an error occurring in any data forming part of or used within the </w:t>
      </w:r>
      <w:r w:rsidRPr="006A6A9C">
        <w:rPr>
          <w:rFonts w:ascii="Arial" w:hAnsi="Arial"/>
          <w:b/>
        </w:rPr>
        <w:t>Initial Volume Allocation Run</w:t>
      </w:r>
      <w:r w:rsidRPr="006A6A9C">
        <w:rPr>
          <w:rFonts w:ascii="Arial" w:hAnsi="Arial"/>
        </w:rPr>
        <w:t xml:space="preserve"> or the </w:t>
      </w:r>
      <w:r w:rsidRPr="006A6A9C">
        <w:rPr>
          <w:rFonts w:ascii="Arial" w:hAnsi="Arial"/>
          <w:b/>
        </w:rPr>
        <w:t>Reconciliation Volume Allocation Run</w:t>
      </w:r>
      <w:r w:rsidRPr="006A6A9C">
        <w:rPr>
          <w:rFonts w:ascii="Arial" w:hAnsi="Arial"/>
        </w:rPr>
        <w:t xml:space="preserve"> which in either case affects the data (as specified in the </w:t>
      </w:r>
      <w:r w:rsidRPr="006A6A9C">
        <w:rPr>
          <w:rFonts w:ascii="Arial" w:hAnsi="Arial"/>
          <w:b/>
        </w:rPr>
        <w:t>Statement of the Use of System Charging Methodology</w:t>
      </w:r>
      <w:r w:rsidRPr="006A6A9C">
        <w:rPr>
          <w:rFonts w:ascii="Arial" w:hAnsi="Arial"/>
        </w:rPr>
        <w:t xml:space="preserve">) used in the calculation of </w:t>
      </w:r>
      <w:r w:rsidRPr="006A6A9C">
        <w:rPr>
          <w:rFonts w:ascii="Arial" w:hAnsi="Arial"/>
          <w:b/>
        </w:rPr>
        <w:t>Balancing Services Use of System Charges</w:t>
      </w:r>
      <w:r w:rsidRPr="006A6A9C">
        <w:rPr>
          <w:rFonts w:ascii="Arial" w:hAnsi="Arial"/>
        </w:rPr>
        <w:t xml:space="preserve"> for that </w:t>
      </w:r>
      <w:r w:rsidRPr="006A6A9C">
        <w:rPr>
          <w:rFonts w:ascii="Arial" w:hAnsi="Arial"/>
          <w:b/>
        </w:rPr>
        <w:t>Settlement Day</w:t>
      </w:r>
      <w:r w:rsidRPr="006A6A9C">
        <w:rPr>
          <w:rFonts w:ascii="Arial" w:hAnsi="Arial"/>
        </w:rPr>
        <w:t>, which error:-</w:t>
      </w:r>
    </w:p>
    <w:p w14:paraId="10B66281" w14:textId="77777777" w:rsidR="00B24C90" w:rsidRPr="006A6A9C" w:rsidRDefault="00B24C90">
      <w:pPr>
        <w:pStyle w:val="subsubclauseindent"/>
        <w:ind w:left="2268" w:hanging="567"/>
        <w:jc w:val="both"/>
        <w:rPr>
          <w:rFonts w:ascii="Arial" w:hAnsi="Arial"/>
        </w:rPr>
      </w:pPr>
      <w:r w:rsidRPr="006A6A9C">
        <w:rPr>
          <w:rFonts w:ascii="Arial" w:hAnsi="Arial"/>
        </w:rPr>
        <w:t>(a)</w:t>
      </w:r>
      <w:r w:rsidRPr="006A6A9C">
        <w:rPr>
          <w:rFonts w:ascii="Arial" w:hAnsi="Arial"/>
        </w:rPr>
        <w:tab/>
        <w:t xml:space="preserve">is not taken into account in the </w:t>
      </w:r>
      <w:r w:rsidRPr="006A6A9C">
        <w:rPr>
          <w:rFonts w:ascii="Arial" w:hAnsi="Arial"/>
          <w:b/>
        </w:rPr>
        <w:t>Final Reconciliation Volume Allocation Run</w:t>
      </w:r>
      <w:r w:rsidRPr="006A6A9C">
        <w:rPr>
          <w:rFonts w:ascii="Arial" w:hAnsi="Arial"/>
        </w:rPr>
        <w:t>; and</w:t>
      </w:r>
    </w:p>
    <w:p w14:paraId="3FEDA4AA" w14:textId="77777777" w:rsidR="00B24C90" w:rsidRPr="006A6A9C" w:rsidRDefault="00B24C90">
      <w:pPr>
        <w:pStyle w:val="subsubclauseindent"/>
        <w:ind w:left="2268" w:hanging="567"/>
        <w:jc w:val="both"/>
        <w:rPr>
          <w:rFonts w:ascii="Arial" w:hAnsi="Arial"/>
        </w:rPr>
      </w:pPr>
      <w:r w:rsidRPr="006A6A9C">
        <w:rPr>
          <w:rFonts w:ascii="Arial" w:hAnsi="Arial"/>
        </w:rPr>
        <w:t>(b)</w:t>
      </w:r>
      <w:r w:rsidRPr="006A6A9C">
        <w:rPr>
          <w:rFonts w:ascii="Arial" w:hAnsi="Arial"/>
        </w:rPr>
        <w:tab/>
        <w:t xml:space="preserve">has been ratified in accordance with the procedures for ratification set out in the </w:t>
      </w:r>
      <w:r w:rsidRPr="006A6A9C">
        <w:rPr>
          <w:rFonts w:ascii="Arial" w:hAnsi="Arial"/>
          <w:b/>
        </w:rPr>
        <w:t>Balancing and Settlement Code</w:t>
      </w:r>
      <w:r w:rsidRPr="006A6A9C">
        <w:rPr>
          <w:rFonts w:ascii="Arial" w:hAnsi="Arial"/>
        </w:rPr>
        <w:t>,</w:t>
      </w:r>
    </w:p>
    <w:p w14:paraId="1AD2D145" w14:textId="77777777" w:rsidR="00B24C90" w:rsidRPr="006A6A9C" w:rsidRDefault="00B24C90">
      <w:pPr>
        <w:pStyle w:val="subsubclauseindent"/>
        <w:ind w:left="1701"/>
        <w:jc w:val="both"/>
        <w:rPr>
          <w:rFonts w:ascii="Arial" w:hAnsi="Arial"/>
        </w:rPr>
      </w:pPr>
      <w:r w:rsidRPr="006A6A9C">
        <w:rPr>
          <w:rFonts w:ascii="Arial" w:hAnsi="Arial"/>
        </w:rPr>
        <w:t xml:space="preserve">then </w:t>
      </w:r>
      <w:r w:rsidRPr="006A6A9C">
        <w:rPr>
          <w:rFonts w:ascii="Arial" w:hAnsi="Arial"/>
          <w:b/>
        </w:rPr>
        <w:t xml:space="preserve">The Company </w:t>
      </w:r>
      <w:r w:rsidRPr="006A6A9C">
        <w:rPr>
          <w:rFonts w:ascii="Arial" w:hAnsi="Arial"/>
        </w:rPr>
        <w:t xml:space="preserve">shall use its reasonable endeavours to prepare the </w:t>
      </w:r>
      <w:r w:rsidRPr="006A6A9C">
        <w:rPr>
          <w:rFonts w:ascii="Arial" w:hAnsi="Arial"/>
          <w:b/>
        </w:rPr>
        <w:t>Balancing Services</w:t>
      </w:r>
      <w:r w:rsidRPr="006A6A9C">
        <w:rPr>
          <w:rFonts w:ascii="Arial" w:hAnsi="Arial"/>
        </w:rPr>
        <w:t xml:space="preserve"> </w:t>
      </w:r>
      <w:r w:rsidRPr="006A6A9C">
        <w:rPr>
          <w:rFonts w:ascii="Arial" w:hAnsi="Arial"/>
          <w:b/>
        </w:rPr>
        <w:t xml:space="preserve">Use of System Reconciliation Statement </w:t>
      </w:r>
      <w:r w:rsidRPr="006A6A9C">
        <w:rPr>
          <w:rFonts w:ascii="Arial" w:hAnsi="Arial"/>
        </w:rPr>
        <w:t>on the basis of the ratified data.</w:t>
      </w:r>
    </w:p>
    <w:p w14:paraId="24B310CC" w14:textId="77777777" w:rsidR="00B24C90" w:rsidRPr="006A6A9C" w:rsidRDefault="00B24C90">
      <w:pPr>
        <w:pStyle w:val="Heading3"/>
        <w:numPr>
          <w:ilvl w:val="0"/>
          <w:numId w:val="0"/>
        </w:numPr>
        <w:ind w:left="851" w:hanging="851"/>
        <w:jc w:val="both"/>
        <w:rPr>
          <w:rFonts w:ascii="Arial" w:hAnsi="Arial"/>
        </w:rPr>
      </w:pPr>
      <w:r w:rsidRPr="006A6A9C">
        <w:rPr>
          <w:rFonts w:ascii="Arial" w:hAnsi="Arial"/>
        </w:rPr>
        <w:t>3.1</w:t>
      </w:r>
      <w:r w:rsidR="00BD5FC0" w:rsidRPr="006A6A9C">
        <w:rPr>
          <w:rFonts w:ascii="Arial" w:hAnsi="Arial"/>
        </w:rPr>
        <w:t>8</w:t>
      </w:r>
      <w:r w:rsidRPr="006A6A9C">
        <w:rPr>
          <w:rFonts w:ascii="Arial" w:hAnsi="Arial"/>
        </w:rPr>
        <w:tab/>
        <w:t xml:space="preserve">The right to submit </w:t>
      </w:r>
      <w:r w:rsidRPr="006A6A9C">
        <w:rPr>
          <w:rFonts w:ascii="Arial" w:hAnsi="Arial"/>
          <w:b/>
        </w:rPr>
        <w:t>Balancing Services Use of System</w:t>
      </w:r>
      <w:r w:rsidRPr="006A6A9C">
        <w:rPr>
          <w:rFonts w:ascii="Arial" w:hAnsi="Arial"/>
        </w:rPr>
        <w:t xml:space="preserve"> </w:t>
      </w:r>
      <w:r w:rsidRPr="006A6A9C">
        <w:rPr>
          <w:rFonts w:ascii="Arial" w:hAnsi="Arial"/>
          <w:b/>
        </w:rPr>
        <w:t>Reconciliation Statements</w:t>
      </w:r>
      <w:r w:rsidRPr="006A6A9C">
        <w:rPr>
          <w:rFonts w:ascii="Arial" w:hAnsi="Arial"/>
        </w:rPr>
        <w:t xml:space="preserve"> and </w:t>
      </w:r>
      <w:r w:rsidRPr="006A6A9C">
        <w:rPr>
          <w:rFonts w:ascii="Arial" w:hAnsi="Arial"/>
          <w:b/>
        </w:rPr>
        <w:t>Dispute Statements</w:t>
      </w:r>
      <w:r w:rsidRPr="006A6A9C">
        <w:rPr>
          <w:rFonts w:ascii="Arial" w:hAnsi="Arial"/>
        </w:rPr>
        <w:t xml:space="preserve"> and the consequential invoices and/or credit notes shall survive the termination of the </w:t>
      </w:r>
      <w:r w:rsidRPr="006A6A9C">
        <w:rPr>
          <w:rFonts w:ascii="Arial" w:hAnsi="Arial"/>
          <w:b/>
        </w:rPr>
        <w:t>User's</w:t>
      </w:r>
      <w:r w:rsidRPr="006A6A9C">
        <w:rPr>
          <w:rFonts w:ascii="Arial" w:hAnsi="Arial"/>
        </w:rPr>
        <w:t xml:space="preserve"> rights under the </w:t>
      </w:r>
      <w:r w:rsidRPr="006A6A9C">
        <w:rPr>
          <w:rFonts w:ascii="Arial" w:hAnsi="Arial"/>
          <w:b/>
        </w:rPr>
        <w:t xml:space="preserve">CUSC </w:t>
      </w:r>
      <w:r w:rsidRPr="006A6A9C">
        <w:rPr>
          <w:rFonts w:ascii="Arial" w:hAnsi="Arial"/>
        </w:rPr>
        <w:t>and the parties agree that the provisions of this Part II shall remain in full force and effect and shall continue to bind them after such termination (the version in existence as at the date of termination being the applicable version, in the case of any amendments).</w:t>
      </w:r>
    </w:p>
    <w:p w14:paraId="04981597" w14:textId="77777777" w:rsidR="00B24C90" w:rsidRPr="006A6A9C" w:rsidRDefault="00785223">
      <w:pPr>
        <w:pStyle w:val="Heading3"/>
        <w:numPr>
          <w:ilvl w:val="0"/>
          <w:numId w:val="0"/>
        </w:numPr>
        <w:ind w:left="719" w:hanging="719"/>
        <w:jc w:val="both"/>
        <w:rPr>
          <w:rFonts w:ascii="Arial" w:hAnsi="Arial"/>
          <w:i/>
        </w:rPr>
      </w:pPr>
      <w:r w:rsidRPr="006A6A9C">
        <w:rPr>
          <w:rFonts w:ascii="Arial" w:hAnsi="Arial"/>
        </w:rPr>
        <w:t>3.19</w:t>
      </w:r>
      <w:r w:rsidR="00B24C90" w:rsidRPr="006A6A9C">
        <w:rPr>
          <w:rFonts w:ascii="Arial" w:hAnsi="Arial"/>
        </w:rPr>
        <w:tab/>
      </w:r>
      <w:r w:rsidR="00B24C90" w:rsidRPr="006A6A9C">
        <w:rPr>
          <w:rFonts w:ascii="Arial" w:hAnsi="Arial"/>
          <w:b/>
        </w:rPr>
        <w:t>The Company</w:t>
      </w:r>
      <w:r w:rsidR="00B24C90" w:rsidRPr="006A6A9C">
        <w:rPr>
          <w:rFonts w:ascii="Arial" w:hAnsi="Arial"/>
        </w:rPr>
        <w:t xml:space="preserve"> and each </w:t>
      </w:r>
      <w:r w:rsidR="00B24C90" w:rsidRPr="006A6A9C">
        <w:rPr>
          <w:rFonts w:ascii="Arial" w:hAnsi="Arial"/>
          <w:b/>
        </w:rPr>
        <w:t>User</w:t>
      </w:r>
      <w:r w:rsidR="00B24C90" w:rsidRPr="006A6A9C">
        <w:rPr>
          <w:rFonts w:ascii="Arial" w:hAnsi="Arial"/>
        </w:rPr>
        <w:t xml:space="preserve"> hereby agree and acknowledge that the provisions of Part IIC will apply to all </w:t>
      </w:r>
      <w:r w:rsidR="00B24C90" w:rsidRPr="006A6A9C">
        <w:rPr>
          <w:rFonts w:ascii="Arial" w:hAnsi="Arial"/>
          <w:b/>
        </w:rPr>
        <w:t>Balancing Services Use of System Charges</w:t>
      </w:r>
      <w:r w:rsidR="00B24C90" w:rsidRPr="006A6A9C">
        <w:rPr>
          <w:rFonts w:ascii="Arial" w:hAnsi="Arial"/>
        </w:rPr>
        <w:t xml:space="preserve"> payable in respect of any </w:t>
      </w:r>
      <w:r w:rsidR="00B24C90" w:rsidRPr="006A6A9C">
        <w:rPr>
          <w:rFonts w:ascii="Arial" w:hAnsi="Arial"/>
          <w:b/>
        </w:rPr>
        <w:t>Settlement Day</w:t>
      </w:r>
      <w:r w:rsidR="00B24C90" w:rsidRPr="006A6A9C">
        <w:rPr>
          <w:rFonts w:ascii="Arial" w:hAnsi="Arial"/>
        </w:rPr>
        <w:t xml:space="preserve"> on or after the </w:t>
      </w:r>
      <w:r w:rsidR="00B24C90" w:rsidRPr="006A6A9C">
        <w:rPr>
          <w:rFonts w:ascii="Arial" w:hAnsi="Arial"/>
          <w:b/>
        </w:rPr>
        <w:t>NETA</w:t>
      </w:r>
      <w:r w:rsidR="00B24C90" w:rsidRPr="006A6A9C">
        <w:rPr>
          <w:rFonts w:ascii="Arial" w:hAnsi="Arial"/>
        </w:rPr>
        <w:t xml:space="preserve"> </w:t>
      </w:r>
      <w:r w:rsidR="00B24C90" w:rsidRPr="006A6A9C">
        <w:rPr>
          <w:rFonts w:ascii="Arial" w:hAnsi="Arial"/>
          <w:b/>
        </w:rPr>
        <w:t>Go-live Date</w:t>
      </w:r>
      <w:r w:rsidR="00B24C90" w:rsidRPr="006A6A9C">
        <w:rPr>
          <w:rFonts w:ascii="Arial" w:hAnsi="Arial"/>
        </w:rPr>
        <w:t xml:space="preserve">.  The provisions of Paragraphs 1.1 to 1.6  inclusive of Part 2 of the form of Appendix E in force on the day prior to the </w:t>
      </w:r>
      <w:r w:rsidR="00B24C90" w:rsidRPr="006A6A9C">
        <w:rPr>
          <w:rFonts w:ascii="Arial" w:hAnsi="Arial"/>
          <w:b/>
        </w:rPr>
        <w:t>NETA Go-live Date</w:t>
      </w:r>
      <w:r w:rsidR="00B24C90" w:rsidRPr="006A6A9C">
        <w:rPr>
          <w:rFonts w:ascii="Arial" w:hAnsi="Arial"/>
        </w:rPr>
        <w:t xml:space="preserve"> shall continue to apply </w:t>
      </w:r>
      <w:r w:rsidR="00B24C90" w:rsidRPr="006A6A9C">
        <w:rPr>
          <w:rFonts w:ascii="Arial" w:hAnsi="Arial"/>
          <w:i/>
        </w:rPr>
        <w:t>mutatis mutandis</w:t>
      </w:r>
      <w:r w:rsidR="00B24C90" w:rsidRPr="006A6A9C">
        <w:rPr>
          <w:rFonts w:ascii="Arial" w:hAnsi="Arial"/>
        </w:rPr>
        <w:t xml:space="preserve"> to all </w:t>
      </w:r>
      <w:r w:rsidR="00B24C90" w:rsidRPr="006A6A9C">
        <w:rPr>
          <w:rFonts w:ascii="Arial" w:hAnsi="Arial"/>
          <w:b/>
        </w:rPr>
        <w:t>Transmission Services Use of System Charges</w:t>
      </w:r>
      <w:r w:rsidR="00B24C90" w:rsidRPr="006A6A9C">
        <w:rPr>
          <w:rFonts w:ascii="Arial" w:hAnsi="Arial"/>
        </w:rPr>
        <w:t xml:space="preserve"> payable in respect of any </w:t>
      </w:r>
      <w:r w:rsidR="00B24C90" w:rsidRPr="006A6A9C">
        <w:rPr>
          <w:rFonts w:ascii="Arial" w:hAnsi="Arial"/>
          <w:b/>
        </w:rPr>
        <w:t>Settlement Day</w:t>
      </w:r>
      <w:r w:rsidR="00B24C90" w:rsidRPr="006A6A9C">
        <w:rPr>
          <w:rFonts w:ascii="Arial" w:hAnsi="Arial"/>
        </w:rPr>
        <w:t xml:space="preserve"> up to the </w:t>
      </w:r>
      <w:r w:rsidR="00B24C90" w:rsidRPr="006A6A9C">
        <w:rPr>
          <w:rFonts w:ascii="Arial" w:hAnsi="Arial"/>
          <w:b/>
        </w:rPr>
        <w:t>NETA Go-live Date</w:t>
      </w:r>
      <w:r w:rsidR="00B24C90" w:rsidRPr="006A6A9C">
        <w:rPr>
          <w:rFonts w:ascii="Arial" w:hAnsi="Arial"/>
        </w:rPr>
        <w:t xml:space="preserve">.  </w:t>
      </w:r>
    </w:p>
    <w:p w14:paraId="5980ED2A" w14:textId="77777777" w:rsidR="00B24C90" w:rsidRPr="006A6A9C" w:rsidRDefault="00B24C90">
      <w:pPr>
        <w:pStyle w:val="Heading3"/>
        <w:numPr>
          <w:ilvl w:val="0"/>
          <w:numId w:val="0"/>
        </w:numPr>
        <w:rPr>
          <w:rFonts w:ascii="Arial" w:hAnsi="Arial"/>
          <w:b/>
        </w:rPr>
      </w:pPr>
      <w:r w:rsidRPr="006A6A9C">
        <w:rPr>
          <w:rFonts w:ascii="Arial" w:hAnsi="Arial"/>
          <w:b/>
        </w:rPr>
        <w:t>3.</w:t>
      </w:r>
      <w:r w:rsidR="00BD5FC0" w:rsidRPr="006A6A9C">
        <w:rPr>
          <w:rFonts w:ascii="Arial" w:hAnsi="Arial"/>
          <w:b/>
        </w:rPr>
        <w:t>20</w:t>
      </w:r>
      <w:r w:rsidRPr="006A6A9C">
        <w:rPr>
          <w:rFonts w:ascii="Arial" w:hAnsi="Arial"/>
          <w:b/>
        </w:rPr>
        <w:tab/>
        <w:t>RECONCILIATION PAYMENTS</w:t>
      </w:r>
    </w:p>
    <w:p w14:paraId="42173DA6"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 xml:space="preserve">Each </w:t>
      </w:r>
      <w:r w:rsidRPr="006A6A9C">
        <w:rPr>
          <w:rFonts w:ascii="Arial" w:hAnsi="Arial"/>
          <w:b/>
        </w:rPr>
        <w:t>User</w:t>
      </w:r>
      <w:r w:rsidRPr="006A6A9C">
        <w:rPr>
          <w:rFonts w:ascii="Arial" w:hAnsi="Arial"/>
        </w:rPr>
        <w:t>, or as the case may be,</w:t>
      </w:r>
      <w:r w:rsidRPr="006A6A9C">
        <w:rPr>
          <w:rFonts w:ascii="Arial" w:hAnsi="Arial"/>
          <w:b/>
        </w:rPr>
        <w:t xml:space="preserve"> The Company</w:t>
      </w:r>
      <w:r w:rsidRPr="006A6A9C">
        <w:rPr>
          <w:rFonts w:ascii="Arial" w:hAnsi="Arial"/>
        </w:rPr>
        <w:t>, shall pay the amounts set out in any invoice or credit note issued pursuant to Paragraphs 3.1</w:t>
      </w:r>
      <w:r w:rsidR="008440C4" w:rsidRPr="006A6A9C">
        <w:rPr>
          <w:rFonts w:ascii="Arial" w:hAnsi="Arial"/>
        </w:rPr>
        <w:t>6</w:t>
      </w:r>
      <w:r w:rsidRPr="006A6A9C">
        <w:rPr>
          <w:rFonts w:ascii="Arial" w:hAnsi="Arial"/>
        </w:rPr>
        <w:t>.2 or</w:t>
      </w:r>
      <w:r w:rsidRPr="006A6A9C">
        <w:rPr>
          <w:rFonts w:ascii="Arial" w:hAnsi="Arial"/>
          <w:shd w:val="clear" w:color="auto" w:fill="FFFFFF"/>
        </w:rPr>
        <w:t xml:space="preserve"> 3.15.6 </w:t>
      </w:r>
      <w:r w:rsidRPr="006A6A9C">
        <w:rPr>
          <w:rFonts w:ascii="Arial" w:hAnsi="Arial"/>
        </w:rPr>
        <w:t xml:space="preserve">respectively above, either in accordance with the applicable requirements for payment of other sums due under that invoice in the case of sums shown in an invoice also dealing with other payments, or in other cases within 5 </w:t>
      </w:r>
      <w:r w:rsidRPr="006A6A9C">
        <w:rPr>
          <w:rFonts w:ascii="Arial" w:hAnsi="Arial"/>
          <w:b/>
        </w:rPr>
        <w:t>Business Days</w:t>
      </w:r>
      <w:r w:rsidRPr="006A6A9C">
        <w:rPr>
          <w:rFonts w:ascii="Arial" w:hAnsi="Arial"/>
        </w:rPr>
        <w:t xml:space="preserve"> of the date of the </w:t>
      </w:r>
      <w:r w:rsidRPr="006A6A9C">
        <w:rPr>
          <w:rFonts w:ascii="Arial" w:hAnsi="Arial"/>
          <w:b/>
        </w:rPr>
        <w:t>Balancing Services Use of System Reconciliation Statement or Dispute Statement</w:t>
      </w:r>
      <w:r w:rsidRPr="006A6A9C">
        <w:rPr>
          <w:rFonts w:ascii="Arial" w:hAnsi="Arial"/>
        </w:rPr>
        <w:t xml:space="preserve"> as appropriate.</w:t>
      </w:r>
    </w:p>
    <w:p w14:paraId="10A4D788" w14:textId="77777777" w:rsidR="00B24C90" w:rsidRPr="006A6A9C" w:rsidRDefault="00B24C90">
      <w:pPr>
        <w:pStyle w:val="Header"/>
        <w:tabs>
          <w:tab w:val="clear" w:pos="4153"/>
          <w:tab w:val="clear" w:pos="8306"/>
        </w:tabs>
        <w:ind w:left="851" w:hanging="851"/>
        <w:jc w:val="both"/>
        <w:rPr>
          <w:rFonts w:ascii="Arial" w:hAnsi="Arial"/>
        </w:rPr>
      </w:pPr>
    </w:p>
    <w:p w14:paraId="1EED4829" w14:textId="77777777" w:rsidR="00B24C90" w:rsidRPr="006A6A9C" w:rsidRDefault="00B24C90">
      <w:pPr>
        <w:pStyle w:val="Heading3"/>
        <w:numPr>
          <w:ilvl w:val="0"/>
          <w:numId w:val="0"/>
        </w:numPr>
        <w:rPr>
          <w:rFonts w:ascii="Arial" w:hAnsi="Arial"/>
          <w:b/>
        </w:rPr>
      </w:pPr>
      <w:r w:rsidRPr="006A6A9C">
        <w:rPr>
          <w:rFonts w:ascii="Arial" w:hAnsi="Arial"/>
          <w:b/>
        </w:rPr>
        <w:t>3.2</w:t>
      </w:r>
      <w:r w:rsidR="00BD5FC0" w:rsidRPr="006A6A9C">
        <w:rPr>
          <w:rFonts w:ascii="Arial" w:hAnsi="Arial"/>
          <w:b/>
        </w:rPr>
        <w:t>1</w:t>
      </w:r>
      <w:r w:rsidRPr="006A6A9C">
        <w:rPr>
          <w:rFonts w:ascii="Arial" w:hAnsi="Arial"/>
          <w:b/>
        </w:rPr>
        <w:tab/>
        <w:t>REVISION OF CHARGES</w:t>
      </w:r>
    </w:p>
    <w:p w14:paraId="0FF618E0"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3.2</w:t>
      </w:r>
      <w:r w:rsidR="002F4725" w:rsidRPr="006A6A9C">
        <w:rPr>
          <w:rFonts w:ascii="Arial" w:hAnsi="Arial"/>
        </w:rPr>
        <w:t>1</w:t>
      </w:r>
      <w:r w:rsidRPr="006A6A9C">
        <w:rPr>
          <w:rFonts w:ascii="Arial" w:hAnsi="Arial"/>
        </w:rPr>
        <w:t>.1</w:t>
      </w:r>
      <w:r w:rsidRPr="006A6A9C">
        <w:rPr>
          <w:rFonts w:ascii="Arial" w:hAnsi="Arial"/>
        </w:rPr>
        <w:tab/>
        <w:t>Subject to Paragraph 3.2</w:t>
      </w:r>
      <w:r w:rsidR="008440C4" w:rsidRPr="006A6A9C">
        <w:rPr>
          <w:rFonts w:ascii="Arial" w:hAnsi="Arial"/>
        </w:rPr>
        <w:t>1</w:t>
      </w:r>
      <w:r w:rsidRPr="006A6A9C">
        <w:rPr>
          <w:rFonts w:ascii="Arial" w:hAnsi="Arial"/>
        </w:rPr>
        <w:t>.2 below,</w:t>
      </w:r>
      <w:r w:rsidRPr="006A6A9C">
        <w:rPr>
          <w:rFonts w:ascii="Arial" w:hAnsi="Arial"/>
          <w:b/>
        </w:rPr>
        <w:t xml:space="preserve"> The Company</w:t>
      </w:r>
      <w:r w:rsidRPr="006A6A9C">
        <w:rPr>
          <w:rFonts w:ascii="Arial" w:hAnsi="Arial"/>
        </w:rPr>
        <w:t xml:space="preserve"> shall give the </w:t>
      </w:r>
      <w:r w:rsidRPr="006A6A9C">
        <w:rPr>
          <w:rFonts w:ascii="Arial" w:hAnsi="Arial"/>
          <w:b/>
        </w:rPr>
        <w:t>User</w:t>
      </w:r>
      <w:r w:rsidRPr="006A6A9C">
        <w:rPr>
          <w:rFonts w:ascii="Arial" w:hAnsi="Arial"/>
        </w:rPr>
        <w:t xml:space="preserve"> not less than 2 months prior written notice of any revision to the </w:t>
      </w:r>
      <w:r w:rsidRPr="006A6A9C">
        <w:rPr>
          <w:rFonts w:ascii="Arial" w:hAnsi="Arial"/>
          <w:b/>
        </w:rPr>
        <w:t>Statement of the Use of System Charging Methodology</w:t>
      </w:r>
      <w:r w:rsidRPr="006A6A9C">
        <w:rPr>
          <w:rFonts w:ascii="Arial" w:hAnsi="Arial"/>
        </w:rPr>
        <w:t xml:space="preserve"> which will affect the application and calculation of the </w:t>
      </w:r>
      <w:r w:rsidRPr="006A6A9C">
        <w:rPr>
          <w:rFonts w:ascii="Arial" w:hAnsi="Arial"/>
          <w:b/>
        </w:rPr>
        <w:t>Balancing</w:t>
      </w:r>
      <w:r w:rsidRPr="006A6A9C">
        <w:rPr>
          <w:rFonts w:ascii="Arial" w:hAnsi="Arial"/>
        </w:rPr>
        <w:t xml:space="preserve"> </w:t>
      </w:r>
      <w:r w:rsidRPr="006A6A9C">
        <w:rPr>
          <w:rFonts w:ascii="Arial" w:hAnsi="Arial"/>
          <w:b/>
        </w:rPr>
        <w:t>Services Use of System Charges</w:t>
      </w:r>
      <w:r w:rsidRPr="006A6A9C">
        <w:rPr>
          <w:rFonts w:ascii="Arial" w:hAnsi="Arial"/>
        </w:rPr>
        <w:t xml:space="preserve">, which notice shall specify the date upon which such revisions become effective (which may be at any time).  The </w:t>
      </w:r>
      <w:r w:rsidRPr="006A6A9C">
        <w:rPr>
          <w:rFonts w:ascii="Arial" w:hAnsi="Arial"/>
          <w:b/>
        </w:rPr>
        <w:t>User</w:t>
      </w:r>
      <w:r w:rsidRPr="006A6A9C">
        <w:rPr>
          <w:rFonts w:ascii="Arial" w:hAnsi="Arial"/>
        </w:rPr>
        <w:t xml:space="preserve"> shall pay any such revised charges with effect from the date specified in such notice.</w:t>
      </w:r>
    </w:p>
    <w:p w14:paraId="6F2503E4" w14:textId="68680276" w:rsidR="00B24C90" w:rsidRPr="006A6A9C" w:rsidRDefault="00B24C90">
      <w:pPr>
        <w:pStyle w:val="Heading4"/>
        <w:numPr>
          <w:ilvl w:val="0"/>
          <w:numId w:val="0"/>
        </w:numPr>
        <w:ind w:left="1701" w:hanging="982"/>
        <w:jc w:val="both"/>
        <w:rPr>
          <w:rFonts w:ascii="Arial" w:hAnsi="Arial"/>
        </w:rPr>
      </w:pPr>
      <w:r w:rsidRPr="006A6A9C">
        <w:rPr>
          <w:rFonts w:ascii="Arial" w:hAnsi="Arial"/>
        </w:rPr>
        <w:t>3.2</w:t>
      </w:r>
      <w:r w:rsidR="00BD5FC0" w:rsidRPr="006A6A9C">
        <w:rPr>
          <w:rFonts w:ascii="Arial" w:hAnsi="Arial"/>
        </w:rPr>
        <w:t>1</w:t>
      </w:r>
      <w:r w:rsidRPr="006A6A9C">
        <w:rPr>
          <w:rFonts w:ascii="Arial" w:hAnsi="Arial"/>
        </w:rPr>
        <w:t>.2</w:t>
      </w:r>
      <w:r w:rsidRPr="006A6A9C">
        <w:rPr>
          <w:rFonts w:ascii="Arial" w:hAnsi="Arial"/>
        </w:rPr>
        <w:tab/>
        <w:t xml:space="preserve">Where in accordance with the </w:t>
      </w:r>
      <w:r w:rsidR="000C6808">
        <w:rPr>
          <w:rFonts w:ascii="Arial" w:hAnsi="Arial"/>
          <w:b/>
        </w:rPr>
        <w:t>ESO</w:t>
      </w:r>
      <w:r w:rsidR="000C6808" w:rsidRPr="006A6A9C">
        <w:rPr>
          <w:rFonts w:ascii="Arial" w:hAnsi="Arial"/>
        </w:rPr>
        <w:t xml:space="preserve"> </w:t>
      </w:r>
      <w:r w:rsidRPr="006A6A9C">
        <w:rPr>
          <w:rFonts w:ascii="Arial" w:hAnsi="Arial"/>
          <w:b/>
        </w:rPr>
        <w:t>Licence</w:t>
      </w:r>
      <w:r w:rsidRPr="006A6A9C">
        <w:rPr>
          <w:rFonts w:ascii="Arial" w:hAnsi="Arial"/>
        </w:rPr>
        <w:t xml:space="preserve">, the </w:t>
      </w:r>
      <w:r w:rsidRPr="006A6A9C">
        <w:rPr>
          <w:rFonts w:ascii="Arial" w:hAnsi="Arial"/>
          <w:b/>
        </w:rPr>
        <w:t>Authority</w:t>
      </w:r>
      <w:r w:rsidRPr="006A6A9C">
        <w:rPr>
          <w:rFonts w:ascii="Arial" w:hAnsi="Arial"/>
        </w:rPr>
        <w:t xml:space="preserve"> determines a shorter period than two months for the implementation of a revision to the charges which will affect the application and calculation of the </w:t>
      </w:r>
      <w:r w:rsidRPr="006A6A9C">
        <w:rPr>
          <w:rFonts w:ascii="Arial" w:hAnsi="Arial"/>
          <w:b/>
        </w:rPr>
        <w:t>Balancing Services Use of</w:t>
      </w:r>
      <w:r w:rsidRPr="006A6A9C">
        <w:rPr>
          <w:rFonts w:ascii="Arial" w:hAnsi="Arial"/>
        </w:rPr>
        <w:t xml:space="preserve"> </w:t>
      </w:r>
      <w:r w:rsidRPr="006A6A9C">
        <w:rPr>
          <w:rFonts w:ascii="Arial" w:hAnsi="Arial"/>
          <w:b/>
        </w:rPr>
        <w:t>System Charge</w:t>
      </w:r>
      <w:r w:rsidRPr="006A6A9C">
        <w:rPr>
          <w:rFonts w:ascii="Arial" w:hAnsi="Arial"/>
        </w:rPr>
        <w:t xml:space="preserve">, the notice period will be determined by the </w:t>
      </w:r>
      <w:r w:rsidRPr="006A6A9C">
        <w:rPr>
          <w:rFonts w:ascii="Arial" w:hAnsi="Arial"/>
          <w:b/>
        </w:rPr>
        <w:t>Authority</w:t>
      </w:r>
      <w:r w:rsidRPr="006A6A9C">
        <w:rPr>
          <w:rFonts w:ascii="Arial" w:hAnsi="Arial"/>
        </w:rPr>
        <w:t>.</w:t>
      </w:r>
      <w:r w:rsidRPr="006A6A9C">
        <w:rPr>
          <w:rFonts w:ascii="Arial" w:hAnsi="Arial"/>
          <w:b/>
          <w:i/>
        </w:rPr>
        <w:t xml:space="preserve"> </w:t>
      </w:r>
      <w:r w:rsidRPr="006A6A9C">
        <w:rPr>
          <w:rFonts w:ascii="Arial" w:hAnsi="Arial"/>
        </w:rPr>
        <w:t xml:space="preserve">The notice will specify when the revision is effective and the </w:t>
      </w:r>
      <w:r w:rsidRPr="006A6A9C">
        <w:rPr>
          <w:rFonts w:ascii="Arial" w:hAnsi="Arial"/>
          <w:b/>
        </w:rPr>
        <w:t>User</w:t>
      </w:r>
      <w:r w:rsidRPr="006A6A9C">
        <w:rPr>
          <w:rFonts w:ascii="Arial" w:hAnsi="Arial"/>
        </w:rPr>
        <w:t xml:space="preserve"> shall pay any such revised charges with effect from the date specified in such notice.</w:t>
      </w:r>
    </w:p>
    <w:p w14:paraId="7A133CB5" w14:textId="77777777" w:rsidR="00B24C90" w:rsidRPr="006A6A9C" w:rsidRDefault="00B24C90">
      <w:pPr>
        <w:pStyle w:val="Heading3"/>
        <w:numPr>
          <w:ilvl w:val="0"/>
          <w:numId w:val="0"/>
        </w:numPr>
        <w:jc w:val="both"/>
        <w:rPr>
          <w:rFonts w:ascii="Arial" w:hAnsi="Arial"/>
          <w:b/>
        </w:rPr>
      </w:pPr>
      <w:r w:rsidRPr="006A6A9C">
        <w:rPr>
          <w:rFonts w:ascii="Arial" w:hAnsi="Arial"/>
        </w:rPr>
        <w:t xml:space="preserve"> </w:t>
      </w:r>
    </w:p>
    <w:p w14:paraId="4F0CE7C2" w14:textId="77777777" w:rsidR="00B24C90" w:rsidRPr="006A6A9C" w:rsidRDefault="00B24C90">
      <w:pPr>
        <w:pStyle w:val="Header"/>
        <w:tabs>
          <w:tab w:val="clear" w:pos="4153"/>
          <w:tab w:val="clear" w:pos="8306"/>
        </w:tabs>
        <w:ind w:left="851" w:hanging="851"/>
        <w:jc w:val="center"/>
        <w:rPr>
          <w:rFonts w:ascii="Arial" w:hAnsi="Arial"/>
        </w:rPr>
      </w:pPr>
      <w:r w:rsidRPr="006A6A9C">
        <w:rPr>
          <w:rFonts w:ascii="Arial" w:hAnsi="Arial"/>
          <w:b/>
          <w:u w:val="single"/>
        </w:rPr>
        <w:t>PART III - CREDIT REQUIREMENTS</w:t>
      </w:r>
    </w:p>
    <w:p w14:paraId="3D23EEFE" w14:textId="77777777" w:rsidR="00B24C90" w:rsidRPr="006A6A9C" w:rsidRDefault="00B24C90">
      <w:pPr>
        <w:pStyle w:val="Header"/>
        <w:tabs>
          <w:tab w:val="clear" w:pos="4153"/>
          <w:tab w:val="clear" w:pos="8306"/>
        </w:tabs>
        <w:ind w:left="851" w:hanging="851"/>
        <w:jc w:val="both"/>
        <w:rPr>
          <w:rFonts w:ascii="Arial" w:hAnsi="Arial"/>
        </w:rPr>
      </w:pPr>
    </w:p>
    <w:p w14:paraId="2694673C" w14:textId="77777777" w:rsidR="00B24C90" w:rsidRPr="006A6A9C" w:rsidRDefault="00B24C90">
      <w:pPr>
        <w:pStyle w:val="Heading3"/>
        <w:numPr>
          <w:ilvl w:val="0"/>
          <w:numId w:val="0"/>
        </w:numPr>
        <w:ind w:left="851" w:hanging="851"/>
        <w:rPr>
          <w:rFonts w:ascii="Arial" w:hAnsi="Arial"/>
          <w:b/>
        </w:rPr>
      </w:pPr>
      <w:r w:rsidRPr="006A6A9C">
        <w:rPr>
          <w:rFonts w:ascii="Arial" w:hAnsi="Arial"/>
          <w:b/>
        </w:rPr>
        <w:t>3.2</w:t>
      </w:r>
      <w:r w:rsidR="00BD5FC0" w:rsidRPr="006A6A9C">
        <w:rPr>
          <w:rFonts w:ascii="Arial" w:hAnsi="Arial"/>
          <w:b/>
        </w:rPr>
        <w:t>2</w:t>
      </w:r>
      <w:r w:rsidRPr="006A6A9C">
        <w:rPr>
          <w:rFonts w:ascii="Arial" w:hAnsi="Arial"/>
          <w:b/>
        </w:rPr>
        <w:tab/>
      </w:r>
      <w:r w:rsidRPr="006A6A9C">
        <w:rPr>
          <w:rFonts w:ascii="Arial" w:hAnsi="Arial"/>
          <w:b/>
          <w:u w:val="single"/>
        </w:rPr>
        <w:t>BSUOS CHARGES AND TNUOS DEMAND CHARGES: PROVISION OF SECURITY COVER</w:t>
      </w:r>
    </w:p>
    <w:p w14:paraId="26491DEC"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.1</w:t>
      </w:r>
      <w:r w:rsidRPr="006A6A9C">
        <w:rPr>
          <w:rFonts w:ascii="Arial" w:hAnsi="Arial"/>
        </w:rPr>
        <w:tab/>
        <w:t xml:space="preserve">Each </w:t>
      </w:r>
      <w:r w:rsidRPr="006A6A9C">
        <w:rPr>
          <w:rFonts w:ascii="Arial" w:hAnsi="Arial"/>
          <w:b/>
        </w:rPr>
        <w:t>User</w:t>
      </w:r>
      <w:r w:rsidRPr="006A6A9C">
        <w:rPr>
          <w:rFonts w:ascii="Arial" w:hAnsi="Arial"/>
        </w:rPr>
        <w:t xml:space="preserve"> required to pay </w:t>
      </w:r>
      <w:r w:rsidRPr="006A6A9C">
        <w:rPr>
          <w:rFonts w:ascii="Arial" w:hAnsi="Arial"/>
          <w:b/>
        </w:rPr>
        <w:t>Use of System Charges</w:t>
      </w:r>
      <w:r w:rsidRPr="006A6A9C">
        <w:rPr>
          <w:rFonts w:ascii="Arial" w:hAnsi="Arial"/>
        </w:rPr>
        <w:t xml:space="preserve"> shall provide </w:t>
      </w:r>
      <w:r w:rsidRPr="006A6A9C">
        <w:rPr>
          <w:rFonts w:ascii="Arial" w:hAnsi="Arial"/>
          <w:b/>
        </w:rPr>
        <w:t>Security Cover</w:t>
      </w:r>
      <w:r w:rsidRPr="006A6A9C">
        <w:rPr>
          <w:rFonts w:ascii="Arial" w:hAnsi="Arial"/>
        </w:rPr>
        <w:t xml:space="preserve"> for </w:t>
      </w:r>
      <w:r w:rsidRPr="006A6A9C">
        <w:rPr>
          <w:rFonts w:ascii="Arial" w:hAnsi="Arial"/>
          <w:b/>
        </w:rPr>
        <w:t>Balancing Services Use of System Charges</w:t>
      </w:r>
      <w:r w:rsidRPr="006A6A9C">
        <w:rPr>
          <w:rFonts w:ascii="Arial" w:hAnsi="Arial"/>
        </w:rPr>
        <w:t xml:space="preserve"> and </w:t>
      </w:r>
      <w:r w:rsidRPr="006A6A9C">
        <w:rPr>
          <w:rFonts w:ascii="Arial" w:hAnsi="Arial"/>
          <w:b/>
        </w:rPr>
        <w:t>Transmission Network Use of</w:t>
      </w:r>
      <w:r w:rsidRPr="006A6A9C">
        <w:rPr>
          <w:rFonts w:ascii="Arial" w:hAnsi="Arial"/>
        </w:rPr>
        <w:t xml:space="preserve"> </w:t>
      </w:r>
      <w:r w:rsidRPr="006A6A9C">
        <w:rPr>
          <w:rFonts w:ascii="Arial" w:hAnsi="Arial"/>
          <w:b/>
        </w:rPr>
        <w:t>System Demand Charges</w:t>
      </w:r>
      <w:r w:rsidRPr="006A6A9C">
        <w:rPr>
          <w:rFonts w:ascii="Arial" w:hAnsi="Arial"/>
        </w:rPr>
        <w:t xml:space="preserve"> from time to time in accordance with this Part III.</w:t>
      </w:r>
    </w:p>
    <w:p w14:paraId="5E0DB841"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.2</w:t>
      </w:r>
      <w:r w:rsidRPr="006A6A9C">
        <w:rPr>
          <w:rFonts w:ascii="Arial" w:hAnsi="Arial"/>
        </w:rPr>
        <w:tab/>
        <w:t xml:space="preserve">Each such </w:t>
      </w:r>
      <w:r w:rsidRPr="006A6A9C">
        <w:rPr>
          <w:rFonts w:ascii="Arial" w:hAnsi="Arial"/>
          <w:b/>
        </w:rPr>
        <w:t>User</w:t>
      </w:r>
      <w:r w:rsidRPr="006A6A9C">
        <w:rPr>
          <w:rFonts w:ascii="Arial" w:hAnsi="Arial"/>
        </w:rPr>
        <w:t xml:space="preserve"> shall not later than the date of its accession to the </w:t>
      </w:r>
      <w:r w:rsidRPr="006A6A9C">
        <w:rPr>
          <w:rFonts w:ascii="Arial" w:hAnsi="Arial"/>
          <w:b/>
        </w:rPr>
        <w:t>CUSC Framework Agreement</w:t>
      </w:r>
      <w:r w:rsidRPr="006A6A9C">
        <w:rPr>
          <w:rFonts w:ascii="Arial" w:hAnsi="Arial"/>
          <w:b/>
          <w:i/>
        </w:rPr>
        <w:t xml:space="preserve"> </w:t>
      </w:r>
      <w:r w:rsidRPr="006A6A9C">
        <w:rPr>
          <w:rFonts w:ascii="Arial" w:hAnsi="Arial"/>
        </w:rPr>
        <w:t xml:space="preserve">deliver to </w:t>
      </w:r>
      <w:r w:rsidRPr="006A6A9C">
        <w:rPr>
          <w:rFonts w:ascii="Arial" w:hAnsi="Arial"/>
          <w:b/>
        </w:rPr>
        <w:t xml:space="preserve">The Company </w:t>
      </w:r>
      <w:r w:rsidRPr="006A6A9C">
        <w:rPr>
          <w:rFonts w:ascii="Arial" w:hAnsi="Arial"/>
        </w:rPr>
        <w:t>evidence reasonably satisfactory:-</w:t>
      </w:r>
    </w:p>
    <w:p w14:paraId="4F62876E" w14:textId="77777777" w:rsidR="00B24C90" w:rsidRPr="006A6A9C" w:rsidRDefault="00B24C90">
      <w:pPr>
        <w:pStyle w:val="Heading5"/>
        <w:numPr>
          <w:ilvl w:val="0"/>
          <w:numId w:val="0"/>
        </w:numPr>
        <w:tabs>
          <w:tab w:val="left" w:pos="2268"/>
        </w:tabs>
        <w:ind w:left="850" w:firstLine="851"/>
        <w:jc w:val="both"/>
        <w:rPr>
          <w:rFonts w:ascii="Arial" w:hAnsi="Arial"/>
        </w:rPr>
      </w:pPr>
      <w:r w:rsidRPr="006A6A9C">
        <w:rPr>
          <w:rFonts w:ascii="Arial" w:hAnsi="Arial"/>
        </w:rPr>
        <w:t>(a)</w:t>
      </w:r>
      <w:r w:rsidRPr="006A6A9C">
        <w:rPr>
          <w:rFonts w:ascii="Arial" w:hAnsi="Arial"/>
        </w:rPr>
        <w:tab/>
        <w:t xml:space="preserve">to establish the </w:t>
      </w:r>
      <w:r w:rsidRPr="006A6A9C">
        <w:rPr>
          <w:rFonts w:ascii="Arial" w:hAnsi="Arial"/>
          <w:b/>
          <w:bCs/>
        </w:rPr>
        <w:t>User’s Allowed Credit</w:t>
      </w:r>
      <w:r w:rsidRPr="006A6A9C">
        <w:rPr>
          <w:rFonts w:ascii="Arial" w:hAnsi="Arial"/>
        </w:rPr>
        <w:t>; and</w:t>
      </w:r>
    </w:p>
    <w:p w14:paraId="11F25D6E"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(b)</w:t>
      </w:r>
      <w:r w:rsidRPr="006A6A9C">
        <w:rPr>
          <w:rFonts w:ascii="Arial" w:hAnsi="Arial"/>
        </w:rPr>
        <w:tab/>
        <w:t xml:space="preserve">if required, that it has provided and is not in default under the </w:t>
      </w:r>
      <w:r w:rsidRPr="006A6A9C">
        <w:rPr>
          <w:rFonts w:ascii="Arial" w:hAnsi="Arial"/>
          <w:b/>
        </w:rPr>
        <w:t>Security</w:t>
      </w:r>
      <w:r w:rsidRPr="006A6A9C">
        <w:rPr>
          <w:rFonts w:ascii="Arial" w:hAnsi="Arial"/>
        </w:rPr>
        <w:t xml:space="preserve"> </w:t>
      </w:r>
      <w:r w:rsidRPr="006A6A9C">
        <w:rPr>
          <w:rFonts w:ascii="Arial" w:hAnsi="Arial"/>
          <w:b/>
        </w:rPr>
        <w:t>Cover</w:t>
      </w:r>
      <w:r w:rsidRPr="006A6A9C">
        <w:rPr>
          <w:rFonts w:ascii="Arial" w:hAnsi="Arial"/>
        </w:rPr>
        <w:t xml:space="preserve"> referred to in Paragraph 3.2</w:t>
      </w:r>
      <w:r w:rsidR="00E054D6" w:rsidRPr="006A6A9C">
        <w:rPr>
          <w:rFonts w:ascii="Arial" w:hAnsi="Arial"/>
        </w:rPr>
        <w:t>2</w:t>
      </w:r>
      <w:r w:rsidRPr="006A6A9C">
        <w:rPr>
          <w:rFonts w:ascii="Arial" w:hAnsi="Arial"/>
        </w:rPr>
        <w:t xml:space="preserve">.3 below. </w:t>
      </w:r>
    </w:p>
    <w:p w14:paraId="19F70FF8" w14:textId="77777777" w:rsidR="00B24C90" w:rsidRPr="006A6A9C" w:rsidRDefault="00B24C90">
      <w:pPr>
        <w:pStyle w:val="Heading4"/>
        <w:numPr>
          <w:ilvl w:val="0"/>
          <w:numId w:val="0"/>
        </w:numPr>
        <w:ind w:left="1702" w:hanging="851"/>
        <w:jc w:val="both"/>
        <w:rPr>
          <w:rFonts w:ascii="Arial" w:hAnsi="Arial"/>
        </w:rPr>
      </w:pPr>
      <w:r w:rsidRPr="006A6A9C">
        <w:rPr>
          <w:rFonts w:ascii="Arial" w:hAnsi="Arial"/>
        </w:rPr>
        <w:t>3.2</w:t>
      </w:r>
      <w:r w:rsidR="00BD5FC0" w:rsidRPr="006A6A9C">
        <w:rPr>
          <w:rFonts w:ascii="Arial" w:hAnsi="Arial"/>
        </w:rPr>
        <w:t>2</w:t>
      </w:r>
      <w:r w:rsidRPr="006A6A9C">
        <w:rPr>
          <w:rFonts w:ascii="Arial" w:hAnsi="Arial"/>
        </w:rPr>
        <w:t>.3</w:t>
      </w:r>
      <w:r w:rsidRPr="006A6A9C">
        <w:rPr>
          <w:rFonts w:ascii="Arial" w:hAnsi="Arial"/>
        </w:rPr>
        <w:tab/>
        <w:t xml:space="preserve">The User shall be required to provide </w:t>
      </w:r>
      <w:r w:rsidRPr="006A6A9C">
        <w:rPr>
          <w:rFonts w:ascii="Arial" w:hAnsi="Arial"/>
          <w:b/>
          <w:bCs/>
        </w:rPr>
        <w:t>Security Cover</w:t>
      </w:r>
      <w:r w:rsidRPr="006A6A9C">
        <w:rPr>
          <w:rFonts w:ascii="Arial" w:hAnsi="Arial"/>
        </w:rPr>
        <w:t xml:space="preserve"> where its </w:t>
      </w:r>
      <w:r w:rsidRPr="006A6A9C">
        <w:rPr>
          <w:rFonts w:ascii="Arial" w:hAnsi="Arial"/>
          <w:b/>
          <w:bCs/>
        </w:rPr>
        <w:t>Security Requirement</w:t>
      </w:r>
      <w:r w:rsidRPr="006A6A9C">
        <w:rPr>
          <w:rFonts w:ascii="Arial" w:hAnsi="Arial"/>
        </w:rPr>
        <w:t xml:space="preserve"> exceeds its </w:t>
      </w:r>
      <w:r w:rsidRPr="006A6A9C">
        <w:rPr>
          <w:rFonts w:ascii="Arial" w:hAnsi="Arial"/>
          <w:b/>
          <w:bCs/>
        </w:rPr>
        <w:t>User’s Allowed Credit</w:t>
      </w:r>
      <w:r w:rsidRPr="006A6A9C">
        <w:rPr>
          <w:rFonts w:ascii="Arial" w:hAnsi="Arial"/>
        </w:rPr>
        <w:t xml:space="preserve">.  If such </w:t>
      </w:r>
      <w:r w:rsidRPr="006A6A9C">
        <w:rPr>
          <w:rFonts w:ascii="Arial" w:hAnsi="Arial"/>
          <w:b/>
        </w:rPr>
        <w:t>User</w:t>
      </w:r>
      <w:r w:rsidRPr="006A6A9C">
        <w:rPr>
          <w:rFonts w:ascii="Arial" w:hAnsi="Arial"/>
        </w:rPr>
        <w:t xml:space="preserve"> is required to provide </w:t>
      </w:r>
      <w:r w:rsidRPr="006A6A9C">
        <w:rPr>
          <w:rFonts w:ascii="Arial" w:hAnsi="Arial"/>
          <w:b/>
          <w:bCs/>
        </w:rPr>
        <w:t>Security Cover</w:t>
      </w:r>
      <w:r w:rsidRPr="006A6A9C">
        <w:rPr>
          <w:rFonts w:ascii="Arial" w:hAnsi="Arial"/>
        </w:rPr>
        <w:t xml:space="preserve"> it shall, not later than the date of:-</w:t>
      </w:r>
    </w:p>
    <w:p w14:paraId="362C49C0"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the date of its becoming a party to the </w:t>
      </w:r>
      <w:r w:rsidRPr="006A6A9C">
        <w:rPr>
          <w:rFonts w:ascii="Arial" w:hAnsi="Arial"/>
          <w:b/>
        </w:rPr>
        <w:t>CUSC Framework Agreement</w:t>
      </w:r>
      <w:r w:rsidRPr="006A6A9C">
        <w:rPr>
          <w:rFonts w:ascii="Arial" w:hAnsi="Arial"/>
        </w:rPr>
        <w:t>; or</w:t>
      </w:r>
    </w:p>
    <w:p w14:paraId="5C162E7A" w14:textId="77777777" w:rsidR="00B24C90" w:rsidRPr="006A6A9C" w:rsidRDefault="00B24C90" w:rsidP="00B72779">
      <w:pPr>
        <w:pStyle w:val="Heading5"/>
        <w:numPr>
          <w:ilvl w:val="0"/>
          <w:numId w:val="7"/>
        </w:numPr>
        <w:tabs>
          <w:tab w:val="clear" w:pos="2061"/>
          <w:tab w:val="num" w:pos="2268"/>
        </w:tabs>
        <w:ind w:left="2268" w:hanging="567"/>
        <w:jc w:val="both"/>
        <w:rPr>
          <w:rFonts w:ascii="Arial" w:hAnsi="Arial"/>
        </w:rPr>
      </w:pPr>
      <w:r w:rsidRPr="006A6A9C">
        <w:rPr>
          <w:rFonts w:ascii="Arial" w:hAnsi="Arial"/>
        </w:rPr>
        <w:t xml:space="preserve">two </w:t>
      </w:r>
      <w:r w:rsidRPr="006A6A9C">
        <w:rPr>
          <w:rFonts w:ascii="Arial" w:hAnsi="Arial"/>
          <w:b/>
          <w:bCs/>
        </w:rPr>
        <w:t>Business Days</w:t>
      </w:r>
      <w:r w:rsidRPr="006A6A9C">
        <w:rPr>
          <w:rFonts w:ascii="Arial" w:hAnsi="Arial"/>
        </w:rPr>
        <w:t xml:space="preserve"> after </w:t>
      </w:r>
      <w:r w:rsidR="002C213B" w:rsidRPr="006A6A9C">
        <w:rPr>
          <w:rFonts w:ascii="Arial" w:hAnsi="Arial"/>
          <w:b/>
          <w:bCs/>
        </w:rPr>
        <w:t>The Company</w:t>
      </w:r>
      <w:r w:rsidRPr="006A6A9C">
        <w:rPr>
          <w:rFonts w:ascii="Arial" w:hAnsi="Arial"/>
        </w:rPr>
        <w:t xml:space="preserve"> notifies the </w:t>
      </w:r>
      <w:r w:rsidRPr="006A6A9C">
        <w:rPr>
          <w:rFonts w:ascii="Arial" w:hAnsi="Arial"/>
          <w:b/>
          <w:bCs/>
        </w:rPr>
        <w:t>User</w:t>
      </w:r>
      <w:r w:rsidRPr="006A6A9C">
        <w:rPr>
          <w:rFonts w:ascii="Arial" w:hAnsi="Arial"/>
        </w:rPr>
        <w:t xml:space="preserve"> in writing that the </w:t>
      </w:r>
      <w:r w:rsidRPr="006A6A9C">
        <w:rPr>
          <w:rFonts w:ascii="Arial" w:hAnsi="Arial"/>
          <w:b/>
          <w:bCs/>
        </w:rPr>
        <w:t>Security Cover</w:t>
      </w:r>
      <w:r w:rsidRPr="006A6A9C">
        <w:rPr>
          <w:rFonts w:ascii="Arial" w:hAnsi="Arial"/>
        </w:rPr>
        <w:t xml:space="preserve"> required exceeds the </w:t>
      </w:r>
      <w:r w:rsidRPr="006A6A9C">
        <w:rPr>
          <w:rFonts w:ascii="Arial" w:hAnsi="Arial"/>
          <w:b/>
          <w:bCs/>
        </w:rPr>
        <w:t>Security Amount</w:t>
      </w:r>
      <w:r w:rsidRPr="006A6A9C">
        <w:rPr>
          <w:rFonts w:ascii="Arial" w:hAnsi="Arial"/>
        </w:rPr>
        <w:t xml:space="preserve"> provided; or</w:t>
      </w:r>
    </w:p>
    <w:p w14:paraId="5A01F574" w14:textId="77777777" w:rsidR="00B24C90" w:rsidRPr="006A6A9C" w:rsidRDefault="00B24C90" w:rsidP="00B72779">
      <w:pPr>
        <w:pStyle w:val="Heading5"/>
        <w:numPr>
          <w:ilvl w:val="0"/>
          <w:numId w:val="7"/>
        </w:numPr>
        <w:tabs>
          <w:tab w:val="clear" w:pos="2061"/>
          <w:tab w:val="num" w:pos="2268"/>
        </w:tabs>
        <w:ind w:left="2268" w:hanging="567"/>
        <w:jc w:val="both"/>
        <w:rPr>
          <w:rFonts w:ascii="Arial" w:hAnsi="Arial"/>
        </w:rPr>
      </w:pPr>
      <w:r w:rsidRPr="006A6A9C">
        <w:rPr>
          <w:rFonts w:ascii="Arial" w:hAnsi="Arial"/>
        </w:rPr>
        <w:t xml:space="preserve">where and to the extent that the amount of </w:t>
      </w:r>
      <w:r w:rsidRPr="006A6A9C">
        <w:rPr>
          <w:rFonts w:ascii="Arial" w:hAnsi="Arial"/>
          <w:b/>
          <w:bCs/>
        </w:rPr>
        <w:t>Security Cover</w:t>
      </w:r>
      <w:r w:rsidRPr="006A6A9C">
        <w:rPr>
          <w:rFonts w:ascii="Arial" w:hAnsi="Arial"/>
        </w:rPr>
        <w:t xml:space="preserve"> required exceeds the </w:t>
      </w:r>
      <w:r w:rsidRPr="006A6A9C">
        <w:rPr>
          <w:rFonts w:ascii="Arial" w:hAnsi="Arial"/>
          <w:b/>
          <w:bCs/>
        </w:rPr>
        <w:t>Security Amount</w:t>
      </w:r>
      <w:r w:rsidRPr="006A6A9C">
        <w:rPr>
          <w:rFonts w:ascii="Arial" w:hAnsi="Arial"/>
        </w:rPr>
        <w:t xml:space="preserve"> provided as a result of a </w:t>
      </w:r>
      <w:r w:rsidRPr="006A6A9C">
        <w:rPr>
          <w:rFonts w:ascii="Arial" w:hAnsi="Arial"/>
          <w:b/>
          <w:bCs/>
        </w:rPr>
        <w:t xml:space="preserve">User’s </w:t>
      </w:r>
      <w:r w:rsidRPr="006A6A9C">
        <w:rPr>
          <w:rFonts w:ascii="Arial" w:hAnsi="Arial"/>
        </w:rPr>
        <w:t xml:space="preserve">revised forecast given in accordance with Paragraph 3.10 within one month of such revised forecast being provided to </w:t>
      </w:r>
      <w:r w:rsidR="002C213B" w:rsidRPr="006A6A9C">
        <w:rPr>
          <w:rFonts w:ascii="Arial" w:hAnsi="Arial"/>
          <w:b/>
          <w:bCs/>
        </w:rPr>
        <w:t>The Company</w:t>
      </w:r>
      <w:r w:rsidRPr="006A6A9C">
        <w:rPr>
          <w:rFonts w:ascii="Arial" w:hAnsi="Arial"/>
        </w:rPr>
        <w:t>:-</w:t>
      </w:r>
    </w:p>
    <w:p w14:paraId="18325C01"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deliver to </w:t>
      </w:r>
      <w:r w:rsidRPr="006A6A9C">
        <w:rPr>
          <w:rFonts w:ascii="Arial" w:hAnsi="Arial"/>
          <w:b/>
        </w:rPr>
        <w:t>The Company</w:t>
      </w:r>
      <w:r w:rsidRPr="006A6A9C">
        <w:rPr>
          <w:rFonts w:ascii="Arial" w:hAnsi="Arial"/>
        </w:rPr>
        <w:t xml:space="preserve"> a </w:t>
      </w:r>
      <w:r w:rsidRPr="006A6A9C">
        <w:rPr>
          <w:rFonts w:ascii="Arial" w:hAnsi="Arial"/>
          <w:b/>
        </w:rPr>
        <w:t>Qualifying Guarantee</w:t>
      </w:r>
      <w:r w:rsidRPr="006A6A9C">
        <w:rPr>
          <w:rFonts w:ascii="Arial" w:hAnsi="Arial"/>
        </w:rPr>
        <w:t xml:space="preserve"> in such amount as shall be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5F004550"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deliver to </w:t>
      </w:r>
      <w:r w:rsidRPr="006A6A9C">
        <w:rPr>
          <w:rFonts w:ascii="Arial" w:hAnsi="Arial"/>
          <w:b/>
        </w:rPr>
        <w:t>The Company</w:t>
      </w:r>
      <w:r w:rsidRPr="006A6A9C">
        <w:rPr>
          <w:rFonts w:ascii="Arial" w:hAnsi="Arial"/>
        </w:rPr>
        <w:t xml:space="preserve"> a </w:t>
      </w:r>
      <w:r w:rsidRPr="006A6A9C">
        <w:rPr>
          <w:rFonts w:ascii="Arial" w:hAnsi="Arial"/>
          <w:b/>
        </w:rPr>
        <w:t>Letter of Credit</w:t>
      </w:r>
      <w:r w:rsidRPr="006A6A9C">
        <w:rPr>
          <w:rFonts w:ascii="Arial" w:hAnsi="Arial"/>
        </w:rPr>
        <w:t xml:space="preserve"> (available for an initial period of not less than 6 months) in such amount as shall be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286FFBAF"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rPr>
        <w:t xml:space="preserve"> cash for credit to the</w:t>
      </w:r>
      <w:r w:rsidRPr="006A6A9C">
        <w:rPr>
          <w:rFonts w:ascii="Arial" w:hAnsi="Arial"/>
          <w:b/>
        </w:rPr>
        <w:t xml:space="preserve"> Escrow Account</w:t>
      </w:r>
      <w:r w:rsidRPr="006A6A9C">
        <w:rPr>
          <w:rFonts w:ascii="Arial" w:hAnsi="Arial"/>
        </w:rPr>
        <w:t xml:space="preserve"> in such amount as shall be notified by </w:t>
      </w:r>
      <w:r w:rsidRPr="006A6A9C">
        <w:rPr>
          <w:rFonts w:ascii="Arial" w:hAnsi="Arial"/>
          <w:b/>
        </w:rPr>
        <w:t>The Company</w:t>
      </w:r>
      <w:r w:rsidRPr="006A6A9C">
        <w:rPr>
          <w:rFonts w:ascii="Arial" w:hAnsi="Arial"/>
        </w:rPr>
        <w:t xml:space="preserve"> i</w:t>
      </w:r>
      <w:r w:rsidR="00785223" w:rsidRPr="006A6A9C">
        <w:rPr>
          <w:rFonts w:ascii="Arial" w:hAnsi="Arial"/>
        </w:rPr>
        <w:t>n accordance with Paragraph 3.23</w:t>
      </w:r>
      <w:r w:rsidRPr="006A6A9C">
        <w:rPr>
          <w:rFonts w:ascii="Arial" w:hAnsi="Arial"/>
        </w:rPr>
        <w:t>; and/or</w:t>
      </w:r>
    </w:p>
    <w:p w14:paraId="6B173872"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b/>
          <w:bCs/>
        </w:rPr>
        <w:t xml:space="preserve"> </w:t>
      </w:r>
      <w:r w:rsidRPr="006A6A9C">
        <w:rPr>
          <w:rFonts w:ascii="Arial" w:hAnsi="Arial"/>
        </w:rPr>
        <w:t xml:space="preserve">a </w:t>
      </w:r>
      <w:r w:rsidRPr="006A6A9C">
        <w:rPr>
          <w:rFonts w:ascii="Arial" w:hAnsi="Arial"/>
          <w:b/>
          <w:bCs/>
        </w:rPr>
        <w:t>Bilateral Insurance Policy</w:t>
      </w:r>
      <w:r w:rsidRPr="006A6A9C">
        <w:rPr>
          <w:rFonts w:ascii="Arial" w:hAnsi="Arial"/>
        </w:rPr>
        <w:t xml:space="preserve"> 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74DD5F61"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 to </w:t>
      </w:r>
      <w:r w:rsidRPr="006A6A9C">
        <w:rPr>
          <w:rFonts w:ascii="Arial" w:hAnsi="Arial"/>
          <w:b/>
        </w:rPr>
        <w:t>The Company</w:t>
      </w:r>
      <w:r w:rsidRPr="006A6A9C">
        <w:rPr>
          <w:rFonts w:ascii="Arial" w:hAnsi="Arial"/>
        </w:rPr>
        <w:t xml:space="preserve"> an </w:t>
      </w:r>
      <w:r w:rsidRPr="006A6A9C">
        <w:rPr>
          <w:rFonts w:ascii="Arial" w:hAnsi="Arial"/>
          <w:b/>
          <w:bCs/>
        </w:rPr>
        <w:t>Insurance Performance Bond</w:t>
      </w:r>
      <w:r w:rsidRPr="006A6A9C">
        <w:rPr>
          <w:rFonts w:ascii="Arial" w:hAnsi="Arial"/>
        </w:rPr>
        <w:t xml:space="preserve"> 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User</w:t>
      </w:r>
      <w:r w:rsidRPr="006A6A9C">
        <w:rPr>
          <w:rFonts w:ascii="Arial" w:hAnsi="Arial"/>
        </w:rPr>
        <w:t xml:space="preserve"> in accordance with Paragraph 3.2</w:t>
      </w:r>
      <w:r w:rsidR="00E054D6" w:rsidRPr="006A6A9C">
        <w:rPr>
          <w:rFonts w:ascii="Arial" w:hAnsi="Arial"/>
        </w:rPr>
        <w:t>3</w:t>
      </w:r>
      <w:r w:rsidRPr="006A6A9C">
        <w:rPr>
          <w:rFonts w:ascii="Arial" w:hAnsi="Arial"/>
        </w:rPr>
        <w:t>; and/or</w:t>
      </w:r>
    </w:p>
    <w:p w14:paraId="6BA0F0B7" w14:textId="77777777" w:rsidR="00B24C90" w:rsidRPr="006A6A9C" w:rsidRDefault="00B24C90">
      <w:pPr>
        <w:pStyle w:val="Heading6"/>
        <w:numPr>
          <w:ilvl w:val="0"/>
          <w:numId w:val="5"/>
        </w:numPr>
        <w:jc w:val="both"/>
        <w:rPr>
          <w:rFonts w:ascii="Arial" w:hAnsi="Arial"/>
        </w:rPr>
      </w:pPr>
      <w:r w:rsidRPr="006A6A9C">
        <w:rPr>
          <w:rFonts w:ascii="Arial" w:hAnsi="Arial"/>
        </w:rPr>
        <w:t xml:space="preserve">delivery to </w:t>
      </w:r>
      <w:r w:rsidRPr="006A6A9C">
        <w:rPr>
          <w:rFonts w:ascii="Arial" w:hAnsi="Arial"/>
          <w:b/>
        </w:rPr>
        <w:t xml:space="preserve">The Company </w:t>
      </w:r>
      <w:r w:rsidRPr="006A6A9C">
        <w:rPr>
          <w:rFonts w:ascii="Arial" w:hAnsi="Arial"/>
        </w:rPr>
        <w:t xml:space="preserve">an </w:t>
      </w:r>
      <w:r w:rsidRPr="006A6A9C">
        <w:rPr>
          <w:rFonts w:ascii="Arial" w:hAnsi="Arial"/>
          <w:b/>
          <w:bCs/>
        </w:rPr>
        <w:t xml:space="preserve">Independent Security Arrangement </w:t>
      </w:r>
      <w:r w:rsidRPr="006A6A9C">
        <w:rPr>
          <w:rFonts w:ascii="Arial" w:hAnsi="Arial"/>
        </w:rPr>
        <w:t xml:space="preserve">in such an amount as shall be notified by </w:t>
      </w:r>
      <w:r w:rsidRPr="006A6A9C">
        <w:rPr>
          <w:rFonts w:ascii="Arial" w:hAnsi="Arial"/>
          <w:b/>
        </w:rPr>
        <w:t>The Company</w:t>
      </w:r>
      <w:r w:rsidRPr="006A6A9C">
        <w:rPr>
          <w:rFonts w:ascii="Arial" w:hAnsi="Arial"/>
        </w:rPr>
        <w:t xml:space="preserve"> to the </w:t>
      </w:r>
      <w:r w:rsidRPr="006A6A9C">
        <w:rPr>
          <w:rFonts w:ascii="Arial" w:hAnsi="Arial"/>
          <w:b/>
          <w:bCs/>
        </w:rPr>
        <w:t xml:space="preserve">User </w:t>
      </w:r>
      <w:r w:rsidRPr="006A6A9C">
        <w:rPr>
          <w:rFonts w:ascii="Arial" w:hAnsi="Arial"/>
        </w:rPr>
        <w:t xml:space="preserve"> in accordance with Paragraph 3.2</w:t>
      </w:r>
      <w:r w:rsidR="00E054D6" w:rsidRPr="006A6A9C">
        <w:rPr>
          <w:rFonts w:ascii="Arial" w:hAnsi="Arial"/>
        </w:rPr>
        <w:t>3</w:t>
      </w:r>
      <w:r w:rsidRPr="006A6A9C">
        <w:rPr>
          <w:rFonts w:ascii="Arial" w:hAnsi="Arial"/>
        </w:rPr>
        <w:t xml:space="preserve">. </w:t>
      </w:r>
    </w:p>
    <w:p w14:paraId="183F8CA7" w14:textId="77777777" w:rsidR="00B24C90" w:rsidRPr="006A6A9C" w:rsidRDefault="00BD5FC0" w:rsidP="00BD5FC0">
      <w:pPr>
        <w:pStyle w:val="Heading4"/>
        <w:numPr>
          <w:ilvl w:val="0"/>
          <w:numId w:val="0"/>
        </w:numPr>
        <w:tabs>
          <w:tab w:val="left" w:pos="1701"/>
        </w:tabs>
        <w:ind w:left="850"/>
        <w:jc w:val="both"/>
        <w:rPr>
          <w:rFonts w:ascii="Arial" w:hAnsi="Arial"/>
          <w:b/>
        </w:rPr>
      </w:pPr>
      <w:r w:rsidRPr="006A6A9C">
        <w:rPr>
          <w:rFonts w:ascii="Arial" w:hAnsi="Arial"/>
        </w:rPr>
        <w:t>3.22.4</w:t>
      </w:r>
      <w:r w:rsidRPr="006A6A9C">
        <w:rPr>
          <w:rFonts w:ascii="Arial" w:hAnsi="Arial"/>
        </w:rPr>
        <w:tab/>
      </w:r>
      <w:r w:rsidR="00B24C90" w:rsidRPr="006A6A9C">
        <w:rPr>
          <w:rFonts w:ascii="Arial" w:hAnsi="Arial"/>
        </w:rPr>
        <w:t xml:space="preserve">The provisions of this Part III shall be in addition to any other </w:t>
      </w:r>
      <w:r w:rsidRPr="006A6A9C">
        <w:rPr>
          <w:rFonts w:ascii="Arial" w:hAnsi="Arial"/>
        </w:rPr>
        <w:tab/>
      </w:r>
      <w:r w:rsidR="00B24C90" w:rsidRPr="006A6A9C">
        <w:rPr>
          <w:rFonts w:ascii="Arial" w:hAnsi="Arial"/>
        </w:rPr>
        <w:t xml:space="preserve">requirements to provide security in respect of any other sums </w:t>
      </w:r>
      <w:r w:rsidRPr="006A6A9C">
        <w:rPr>
          <w:rFonts w:ascii="Arial" w:hAnsi="Arial"/>
        </w:rPr>
        <w:tab/>
      </w:r>
      <w:r w:rsidR="00B24C90" w:rsidRPr="006A6A9C">
        <w:rPr>
          <w:rFonts w:ascii="Arial" w:hAnsi="Arial"/>
        </w:rPr>
        <w:t xml:space="preserve">due under the terms of the </w:t>
      </w:r>
      <w:r w:rsidR="00B24C90" w:rsidRPr="006A6A9C">
        <w:rPr>
          <w:rFonts w:ascii="Arial" w:hAnsi="Arial"/>
          <w:b/>
        </w:rPr>
        <w:t xml:space="preserve">CUSC </w:t>
      </w:r>
      <w:r w:rsidR="00B24C90" w:rsidRPr="006A6A9C">
        <w:rPr>
          <w:rFonts w:ascii="Arial" w:hAnsi="Arial"/>
        </w:rPr>
        <w:t xml:space="preserve">or any </w:t>
      </w:r>
      <w:r w:rsidR="00B24C90" w:rsidRPr="006A6A9C">
        <w:rPr>
          <w:rFonts w:ascii="Arial" w:hAnsi="Arial"/>
          <w:b/>
        </w:rPr>
        <w:t xml:space="preserve">Bilateral Agreement </w:t>
      </w:r>
      <w:r w:rsidRPr="006A6A9C">
        <w:rPr>
          <w:rFonts w:ascii="Arial" w:hAnsi="Arial"/>
          <w:b/>
        </w:rPr>
        <w:tab/>
      </w:r>
      <w:r w:rsidR="00B24C90" w:rsidRPr="006A6A9C">
        <w:rPr>
          <w:rFonts w:ascii="Arial" w:hAnsi="Arial"/>
        </w:rPr>
        <w:t xml:space="preserve">or </w:t>
      </w:r>
      <w:r w:rsidR="00B24C90" w:rsidRPr="006A6A9C">
        <w:rPr>
          <w:rFonts w:ascii="Arial" w:hAnsi="Arial"/>
          <w:b/>
        </w:rPr>
        <w:t xml:space="preserve">Construction Agreement. </w:t>
      </w:r>
    </w:p>
    <w:p w14:paraId="590392FF"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.5</w:t>
      </w:r>
      <w:r w:rsidRPr="006A6A9C">
        <w:rPr>
          <w:rFonts w:ascii="Arial" w:hAnsi="Arial"/>
        </w:rPr>
        <w:tab/>
      </w:r>
      <w:r w:rsidRPr="006A6A9C">
        <w:rPr>
          <w:rFonts w:ascii="Arial" w:hAnsi="Arial"/>
          <w:u w:val="single"/>
        </w:rPr>
        <w:t>Maintenance of Security Cover</w:t>
      </w:r>
    </w:p>
    <w:p w14:paraId="792B208B" w14:textId="77777777" w:rsidR="00B24C90" w:rsidRPr="006A6A9C" w:rsidRDefault="00B24C90">
      <w:pPr>
        <w:ind w:left="1702" w:hanging="1702"/>
        <w:jc w:val="both"/>
        <w:rPr>
          <w:rFonts w:ascii="Arial" w:hAnsi="Arial"/>
        </w:rPr>
      </w:pPr>
      <w:r w:rsidRPr="006A6A9C">
        <w:rPr>
          <w:rFonts w:ascii="Arial" w:hAnsi="Arial"/>
        </w:rPr>
        <w:tab/>
        <w:t xml:space="preserve">Where a </w:t>
      </w:r>
      <w:r w:rsidRPr="006A6A9C">
        <w:rPr>
          <w:rFonts w:ascii="Arial" w:hAnsi="Arial"/>
          <w:b/>
        </w:rPr>
        <w:t>User</w:t>
      </w:r>
      <w:r w:rsidRPr="006A6A9C">
        <w:rPr>
          <w:rFonts w:ascii="Arial" w:hAnsi="Arial"/>
        </w:rPr>
        <w:t xml:space="preserve"> is required to provide </w:t>
      </w:r>
      <w:r w:rsidRPr="006A6A9C">
        <w:rPr>
          <w:rFonts w:ascii="Arial" w:hAnsi="Arial"/>
          <w:b/>
        </w:rPr>
        <w:t>Security Cover</w:t>
      </w:r>
      <w:r w:rsidRPr="006A6A9C">
        <w:rPr>
          <w:rFonts w:ascii="Arial" w:hAnsi="Arial"/>
        </w:rPr>
        <w:t xml:space="preserve"> in accordance with the terms of this Paragraph 3.2</w:t>
      </w:r>
      <w:r w:rsidR="00E054D6" w:rsidRPr="006A6A9C">
        <w:rPr>
          <w:rFonts w:ascii="Arial" w:hAnsi="Arial"/>
        </w:rPr>
        <w:t>2</w:t>
      </w:r>
      <w:r w:rsidRPr="006A6A9C">
        <w:rPr>
          <w:rFonts w:ascii="Arial" w:hAnsi="Arial"/>
        </w:rPr>
        <w:t xml:space="preserve"> it shall at all</w:t>
      </w:r>
      <w:r w:rsidRPr="006A6A9C">
        <w:t xml:space="preserve"> </w:t>
      </w:r>
      <w:r w:rsidRPr="006A6A9C">
        <w:rPr>
          <w:rFonts w:ascii="Arial" w:hAnsi="Arial"/>
        </w:rPr>
        <w:t xml:space="preserve">times thereafter maintain a </w:t>
      </w:r>
      <w:r w:rsidRPr="006A6A9C">
        <w:rPr>
          <w:rFonts w:ascii="Arial" w:hAnsi="Arial"/>
          <w:b/>
        </w:rPr>
        <w:t>Security Amount</w:t>
      </w:r>
      <w:r w:rsidRPr="006A6A9C">
        <w:rPr>
          <w:rFonts w:ascii="Arial" w:hAnsi="Arial"/>
        </w:rPr>
        <w:t xml:space="preserve"> equal to or more than the </w:t>
      </w:r>
      <w:r w:rsidRPr="006A6A9C">
        <w:rPr>
          <w:rFonts w:ascii="Arial" w:hAnsi="Arial"/>
          <w:b/>
        </w:rPr>
        <w:t>Security Cover</w:t>
      </w:r>
      <w:r w:rsidRPr="006A6A9C">
        <w:rPr>
          <w:rFonts w:ascii="Arial" w:hAnsi="Arial"/>
        </w:rPr>
        <w:t xml:space="preserve"> applicable to it.  Immediately upon any reduction occurring in the </w:t>
      </w:r>
      <w:r w:rsidRPr="006A6A9C">
        <w:rPr>
          <w:rFonts w:ascii="Arial" w:hAnsi="Arial"/>
          <w:b/>
        </w:rPr>
        <w:t>Security Amount</w:t>
      </w:r>
      <w:r w:rsidRPr="006A6A9C">
        <w:rPr>
          <w:rFonts w:ascii="Arial" w:hAnsi="Arial"/>
        </w:rPr>
        <w:t xml:space="preserve"> provided by the </w:t>
      </w:r>
      <w:r w:rsidRPr="006A6A9C">
        <w:rPr>
          <w:rFonts w:ascii="Arial" w:hAnsi="Arial"/>
          <w:b/>
        </w:rPr>
        <w:t>User</w:t>
      </w:r>
      <w:r w:rsidRPr="006A6A9C">
        <w:rPr>
          <w:rFonts w:ascii="Arial" w:hAnsi="Arial"/>
        </w:rPr>
        <w:t xml:space="preserve"> or any </w:t>
      </w:r>
      <w:r w:rsidRPr="006A6A9C">
        <w:rPr>
          <w:rFonts w:ascii="Arial" w:hAnsi="Arial"/>
          <w:b/>
        </w:rPr>
        <w:t>Letter of Credit</w:t>
      </w:r>
      <w:r w:rsidRPr="006A6A9C">
        <w:rPr>
          <w:rFonts w:ascii="Arial" w:hAnsi="Arial"/>
        </w:rPr>
        <w:t xml:space="preserve"> or </w:t>
      </w:r>
      <w:r w:rsidRPr="006A6A9C">
        <w:rPr>
          <w:rFonts w:ascii="Arial" w:hAnsi="Arial"/>
          <w:b/>
        </w:rPr>
        <w:t xml:space="preserve">Qualifying Guarantee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being for any reason drawn down or demanded respectively, the </w:t>
      </w:r>
      <w:r w:rsidRPr="006A6A9C">
        <w:rPr>
          <w:rFonts w:ascii="Arial" w:hAnsi="Arial"/>
          <w:b/>
        </w:rPr>
        <w:t>User</w:t>
      </w:r>
      <w:r w:rsidRPr="006A6A9C">
        <w:rPr>
          <w:rFonts w:ascii="Arial" w:hAnsi="Arial"/>
        </w:rPr>
        <w:t xml:space="preserve"> will procure that new </w:t>
      </w:r>
      <w:r w:rsidRPr="006A6A9C">
        <w:rPr>
          <w:rFonts w:ascii="Arial" w:hAnsi="Arial"/>
          <w:b/>
        </w:rPr>
        <w:t>Letters of Credit</w:t>
      </w:r>
      <w:r w:rsidRPr="006A6A9C">
        <w:rPr>
          <w:rFonts w:ascii="Arial" w:hAnsi="Arial"/>
        </w:rPr>
        <w:t xml:space="preserve"> or </w:t>
      </w:r>
      <w:r w:rsidRPr="006A6A9C">
        <w:rPr>
          <w:rFonts w:ascii="Arial" w:hAnsi="Arial"/>
          <w:b/>
        </w:rPr>
        <w:t xml:space="preserve">Qualifying Guarantees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are issued or existing </w:t>
      </w:r>
      <w:r w:rsidRPr="006A6A9C">
        <w:rPr>
          <w:rFonts w:ascii="Arial" w:hAnsi="Arial"/>
          <w:b/>
        </w:rPr>
        <w:t>Letters of Credit</w:t>
      </w:r>
      <w:r w:rsidRPr="006A6A9C">
        <w:rPr>
          <w:rFonts w:ascii="Arial" w:hAnsi="Arial"/>
        </w:rPr>
        <w:t xml:space="preserve"> or </w:t>
      </w:r>
      <w:r w:rsidRPr="006A6A9C">
        <w:rPr>
          <w:rFonts w:ascii="Arial" w:hAnsi="Arial"/>
          <w:b/>
        </w:rPr>
        <w:t>Qualifying Guarantees</w:t>
      </w:r>
      <w:r w:rsidRPr="006A6A9C">
        <w:rPr>
          <w:rFonts w:ascii="Arial" w:hAnsi="Arial"/>
        </w:rPr>
        <w:t xml:space="preserv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are reinstated (to the satisfaction of</w:t>
      </w:r>
      <w:r w:rsidRPr="006A6A9C">
        <w:t xml:space="preserve"> </w:t>
      </w:r>
      <w:r w:rsidRPr="006A6A9C">
        <w:rPr>
          <w:rFonts w:ascii="Arial" w:hAnsi="Arial"/>
          <w:b/>
        </w:rPr>
        <w:t>The Company</w:t>
      </w:r>
      <w:r w:rsidRPr="006A6A9C">
        <w:rPr>
          <w:rFonts w:ascii="Arial" w:hAnsi="Arial"/>
        </w:rPr>
        <w:t xml:space="preserve">) to their full value or cash is placed to the credit of the </w:t>
      </w:r>
      <w:r w:rsidRPr="006A6A9C">
        <w:rPr>
          <w:rFonts w:ascii="Arial" w:hAnsi="Arial"/>
          <w:b/>
        </w:rPr>
        <w:t>Escrow Account</w:t>
      </w:r>
      <w:r w:rsidRPr="006A6A9C">
        <w:rPr>
          <w:rFonts w:ascii="Arial" w:hAnsi="Arial"/>
        </w:rPr>
        <w:t xml:space="preserve"> in an amount required to restore the </w:t>
      </w:r>
      <w:r w:rsidRPr="006A6A9C">
        <w:rPr>
          <w:rFonts w:ascii="Arial" w:hAnsi="Arial"/>
          <w:b/>
        </w:rPr>
        <w:t>Security</w:t>
      </w:r>
      <w:r w:rsidRPr="006A6A9C">
        <w:rPr>
          <w:rFonts w:ascii="Arial" w:hAnsi="Arial"/>
        </w:rPr>
        <w:t xml:space="preserve"> </w:t>
      </w:r>
      <w:r w:rsidRPr="006A6A9C">
        <w:rPr>
          <w:rFonts w:ascii="Arial" w:hAnsi="Arial"/>
          <w:b/>
        </w:rPr>
        <w:t>Amount</w:t>
      </w:r>
      <w:r w:rsidRPr="006A6A9C">
        <w:rPr>
          <w:rFonts w:ascii="Arial" w:hAnsi="Arial"/>
        </w:rPr>
        <w:t xml:space="preserve"> to an amount at least equal to the </w:t>
      </w:r>
      <w:r w:rsidRPr="006A6A9C">
        <w:rPr>
          <w:rFonts w:ascii="Arial" w:hAnsi="Arial"/>
          <w:b/>
        </w:rPr>
        <w:t>Security Cover</w:t>
      </w:r>
      <w:r w:rsidRPr="006A6A9C">
        <w:rPr>
          <w:rFonts w:ascii="Arial" w:hAnsi="Arial"/>
        </w:rPr>
        <w:t xml:space="preserve"> applicable to the </w:t>
      </w:r>
      <w:r w:rsidRPr="006A6A9C">
        <w:rPr>
          <w:rFonts w:ascii="Arial" w:hAnsi="Arial"/>
          <w:b/>
        </w:rPr>
        <w:t>User</w:t>
      </w:r>
      <w:r w:rsidRPr="006A6A9C">
        <w:rPr>
          <w:rFonts w:ascii="Arial" w:hAnsi="Arial"/>
        </w:rPr>
        <w:t xml:space="preserve">, and in such proportions of </w:t>
      </w:r>
      <w:r w:rsidRPr="006A6A9C">
        <w:rPr>
          <w:rFonts w:ascii="Arial" w:hAnsi="Arial"/>
          <w:b/>
        </w:rPr>
        <w:t>Letters of</w:t>
      </w:r>
      <w:r w:rsidRPr="006A6A9C">
        <w:rPr>
          <w:rFonts w:ascii="Arial" w:hAnsi="Arial"/>
        </w:rPr>
        <w:t xml:space="preserve"> </w:t>
      </w:r>
      <w:r w:rsidRPr="006A6A9C">
        <w:rPr>
          <w:rFonts w:ascii="Arial" w:hAnsi="Arial"/>
          <w:b/>
        </w:rPr>
        <w:t>Credit</w:t>
      </w:r>
      <w:r w:rsidRPr="006A6A9C">
        <w:rPr>
          <w:rFonts w:ascii="Arial" w:hAnsi="Arial"/>
        </w:rPr>
        <w:t xml:space="preserve">, </w:t>
      </w:r>
      <w:r w:rsidRPr="006A6A9C">
        <w:rPr>
          <w:rFonts w:ascii="Arial" w:hAnsi="Arial"/>
          <w:b/>
        </w:rPr>
        <w:t xml:space="preserve">Qualifying Guarantees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and/or cash as the </w:t>
      </w:r>
      <w:r w:rsidRPr="006A6A9C">
        <w:rPr>
          <w:rFonts w:ascii="Arial" w:hAnsi="Arial"/>
          <w:b/>
        </w:rPr>
        <w:t>User</w:t>
      </w:r>
      <w:r w:rsidRPr="006A6A9C">
        <w:rPr>
          <w:rFonts w:ascii="Arial" w:hAnsi="Arial"/>
        </w:rPr>
        <w:t xml:space="preserve"> may determine.  Not later than 10 </w:t>
      </w:r>
      <w:r w:rsidRPr="006A6A9C">
        <w:rPr>
          <w:rFonts w:ascii="Arial" w:hAnsi="Arial"/>
          <w:b/>
        </w:rPr>
        <w:t>Business Days</w:t>
      </w:r>
      <w:r w:rsidRPr="006A6A9C">
        <w:rPr>
          <w:rFonts w:ascii="Arial" w:hAnsi="Arial"/>
        </w:rPr>
        <w:t xml:space="preserve"> before any outstanding </w:t>
      </w:r>
      <w:r w:rsidRPr="006A6A9C">
        <w:rPr>
          <w:rFonts w:ascii="Arial" w:hAnsi="Arial"/>
          <w:b/>
        </w:rPr>
        <w:t>Letter of Credit</w:t>
      </w:r>
      <w:r w:rsidRPr="006A6A9C">
        <w:rPr>
          <w:rFonts w:ascii="Arial" w:hAnsi="Arial"/>
        </w:rPr>
        <w:t xml:space="preserve"> and/or </w:t>
      </w:r>
      <w:r w:rsidRPr="006A6A9C">
        <w:rPr>
          <w:rFonts w:ascii="Arial" w:hAnsi="Arial"/>
          <w:b/>
        </w:rPr>
        <w:t>Qualifying Guarantee</w:t>
      </w:r>
      <w:r w:rsidRPr="006A6A9C">
        <w:rPr>
          <w:rFonts w:ascii="Arial" w:hAnsi="Arial"/>
        </w:rPr>
        <w:t xml:space="preserve"> </w:t>
      </w:r>
      <w:r w:rsidRPr="006A6A9C">
        <w:rPr>
          <w:rFonts w:ascii="Arial" w:hAnsi="Arial"/>
          <w:bCs/>
        </w:rPr>
        <w:t xml:space="preserve">or </w:t>
      </w:r>
      <w:r w:rsidRPr="006A6A9C">
        <w:rPr>
          <w:rFonts w:ascii="Arial" w:hAnsi="Arial"/>
          <w:b/>
        </w:rPr>
        <w:t>Bilateral Insurance Policy</w:t>
      </w:r>
      <w:r w:rsidRPr="006A6A9C">
        <w:rPr>
          <w:rFonts w:ascii="Arial" w:hAnsi="Arial"/>
          <w:bCs/>
        </w:rPr>
        <w:t xml:space="preserve"> or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is due to expire, the </w:t>
      </w:r>
      <w:r w:rsidRPr="006A6A9C">
        <w:rPr>
          <w:rFonts w:ascii="Arial" w:hAnsi="Arial"/>
          <w:b/>
        </w:rPr>
        <w:t>User</w:t>
      </w:r>
      <w:r w:rsidRPr="006A6A9C">
        <w:rPr>
          <w:rFonts w:ascii="Arial" w:hAnsi="Arial"/>
        </w:rPr>
        <w:t xml:space="preserve"> shall procure to the satisfaction of </w:t>
      </w:r>
      <w:r w:rsidRPr="006A6A9C">
        <w:rPr>
          <w:rFonts w:ascii="Arial" w:hAnsi="Arial"/>
          <w:b/>
        </w:rPr>
        <w:t>The Company</w:t>
      </w:r>
      <w:r w:rsidRPr="006A6A9C">
        <w:rPr>
          <w:rFonts w:ascii="Arial" w:hAnsi="Arial"/>
        </w:rPr>
        <w:t xml:space="preserve"> that its required </w:t>
      </w:r>
      <w:r w:rsidRPr="006A6A9C">
        <w:rPr>
          <w:rFonts w:ascii="Arial" w:hAnsi="Arial"/>
          <w:b/>
        </w:rPr>
        <w:t>Security Amount</w:t>
      </w:r>
      <w:r w:rsidRPr="006A6A9C">
        <w:rPr>
          <w:rFonts w:ascii="Arial" w:hAnsi="Arial"/>
        </w:rPr>
        <w:t xml:space="preserve"> will be available for a further period of not less than 6 months which may be done in one of the following ways:-</w:t>
      </w:r>
    </w:p>
    <w:p w14:paraId="068C6185" w14:textId="77777777" w:rsidR="00B24C90" w:rsidRPr="006A6A9C" w:rsidRDefault="00B24C90">
      <w:pPr>
        <w:ind w:left="1702" w:hanging="1702"/>
        <w:jc w:val="both"/>
        <w:rPr>
          <w:rFonts w:ascii="Arial" w:hAnsi="Arial"/>
        </w:rPr>
      </w:pPr>
    </w:p>
    <w:p w14:paraId="5285E9E1"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subject to the issuing bank continuing to have an </w:t>
      </w:r>
      <w:r w:rsidRPr="006A6A9C">
        <w:rPr>
          <w:rFonts w:ascii="Arial" w:hAnsi="Arial"/>
          <w:b/>
        </w:rPr>
        <w:t>Approved Credit Rating</w:t>
      </w:r>
      <w:r w:rsidRPr="006A6A9C">
        <w:rPr>
          <w:rFonts w:ascii="Arial" w:hAnsi="Arial"/>
        </w:rPr>
        <w:t xml:space="preserve"> for an amount at least equal to the required </w:t>
      </w:r>
      <w:r w:rsidRPr="006A6A9C">
        <w:rPr>
          <w:rFonts w:ascii="Arial" w:hAnsi="Arial"/>
          <w:b/>
          <w:bCs/>
        </w:rPr>
        <w:t>Security Amount</w:t>
      </w:r>
      <w:r w:rsidRPr="006A6A9C">
        <w:rPr>
          <w:rFonts w:ascii="Arial" w:hAnsi="Arial"/>
        </w:rPr>
        <w:t xml:space="preserve"> applicable to it (less  </w:t>
      </w:r>
      <w:r w:rsidR="001D384D" w:rsidRPr="006A6A9C">
        <w:rPr>
          <w:rFonts w:ascii="Arial" w:hAnsi="Arial"/>
        </w:rPr>
        <w:t xml:space="preserve">the </w:t>
      </w:r>
      <w:r w:rsidRPr="006A6A9C">
        <w:rPr>
          <w:rFonts w:ascii="Arial" w:hAnsi="Arial"/>
        </w:rPr>
        <w:t xml:space="preserve">balance </w:t>
      </w:r>
      <w:r w:rsidR="0053079C"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53079C" w:rsidRPr="006A6A9C">
        <w:rPr>
          <w:rFonts w:ascii="Arial" w:hAnsi="Arial"/>
          <w:b/>
          <w:bCs/>
        </w:rPr>
        <w:t xml:space="preserve"> </w:t>
      </w:r>
      <w:r w:rsidR="0053079C" w:rsidRPr="006A6A9C">
        <w:rPr>
          <w:rFonts w:ascii="Arial" w:hAnsi="Arial"/>
          <w:bCs/>
        </w:rPr>
        <w:t xml:space="preserve">in respect of the </w:t>
      </w:r>
      <w:r w:rsidR="0053079C" w:rsidRPr="006A6A9C">
        <w:rPr>
          <w:rFonts w:ascii="Arial" w:hAnsi="Arial"/>
          <w:b/>
          <w:bCs/>
        </w:rPr>
        <w:t>Security Amount</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bank that the validity of the </w:t>
      </w:r>
      <w:r w:rsidRPr="006A6A9C">
        <w:rPr>
          <w:rFonts w:ascii="Arial" w:hAnsi="Arial"/>
          <w:b/>
        </w:rPr>
        <w:t>Letter of Credit</w:t>
      </w:r>
      <w:r w:rsidRPr="006A6A9C">
        <w:rPr>
          <w:rFonts w:ascii="Arial" w:hAnsi="Arial"/>
        </w:rPr>
        <w:t xml:space="preserve"> has been extended for a period of not less than 6 months on the same terms and otherwise for such amount as is required by this Part III; or</w:t>
      </w:r>
    </w:p>
    <w:p w14:paraId="766A5046"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provide </w:t>
      </w:r>
      <w:r w:rsidRPr="006A6A9C">
        <w:rPr>
          <w:rFonts w:ascii="Arial" w:hAnsi="Arial"/>
          <w:b/>
        </w:rPr>
        <w:t>The Company</w:t>
      </w:r>
      <w:r w:rsidRPr="006A6A9C">
        <w:rPr>
          <w:rFonts w:ascii="Arial" w:hAnsi="Arial"/>
        </w:rPr>
        <w:t xml:space="preserve"> with a new </w:t>
      </w:r>
      <w:r w:rsidRPr="006A6A9C">
        <w:rPr>
          <w:rFonts w:ascii="Arial" w:hAnsi="Arial"/>
          <w:b/>
        </w:rPr>
        <w:t>Letter of Credit</w:t>
      </w:r>
      <w:r w:rsidRPr="006A6A9C">
        <w:rPr>
          <w:rFonts w:ascii="Arial" w:hAnsi="Arial"/>
        </w:rPr>
        <w:t xml:space="preserve"> issued by an issuing bank with an </w:t>
      </w:r>
      <w:r w:rsidRPr="006A6A9C">
        <w:rPr>
          <w:rFonts w:ascii="Arial" w:hAnsi="Arial"/>
          <w:b/>
        </w:rPr>
        <w:t>Approved Credit Rating</w:t>
      </w:r>
      <w:r w:rsidRPr="006A6A9C">
        <w:rPr>
          <w:rFonts w:ascii="Arial" w:hAnsi="Arial"/>
        </w:rPr>
        <w:t xml:space="preserve"> for an amount at least equal to the required </w:t>
      </w:r>
      <w:r w:rsidRPr="006A6A9C">
        <w:rPr>
          <w:rFonts w:ascii="Arial" w:hAnsi="Arial"/>
          <w:b/>
        </w:rPr>
        <w:t>Security Amount</w:t>
      </w:r>
      <w:r w:rsidRPr="006A6A9C">
        <w:rPr>
          <w:rFonts w:ascii="Arial" w:hAnsi="Arial"/>
        </w:rPr>
        <w:t xml:space="preserve"> applicable to it (less </w:t>
      </w:r>
      <w:r w:rsidR="00BE6141" w:rsidRPr="006A6A9C">
        <w:rPr>
          <w:rFonts w:ascii="Arial" w:hAnsi="Arial"/>
        </w:rPr>
        <w:t xml:space="preserve">the </w:t>
      </w:r>
      <w:r w:rsidRPr="006A6A9C">
        <w:rPr>
          <w:rFonts w:ascii="Arial" w:hAnsi="Arial"/>
        </w:rPr>
        <w:t xml:space="preserve">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rPr>
        <w:t>Escrow Account</w:t>
      </w:r>
      <w:r w:rsidR="00BE6141" w:rsidRPr="006A6A9C">
        <w:rPr>
          <w:rFonts w:ascii="Arial" w:hAnsi="Arial"/>
          <w:b/>
        </w:rPr>
        <w:t xml:space="preserve"> </w:t>
      </w:r>
      <w:r w:rsidR="00BE6141" w:rsidRPr="006A6A9C">
        <w:rPr>
          <w:rFonts w:ascii="Arial" w:hAnsi="Arial"/>
        </w:rPr>
        <w:t>in respect of the</w:t>
      </w:r>
      <w:r w:rsidR="00BE6141" w:rsidRPr="006A6A9C">
        <w:rPr>
          <w:rFonts w:ascii="Arial" w:hAnsi="Arial"/>
          <w:b/>
        </w:rPr>
        <w:t xml:space="preserve"> Secruity Amount</w:t>
      </w:r>
      <w:r w:rsidRPr="006A6A9C">
        <w:rPr>
          <w:rFonts w:ascii="Arial" w:hAnsi="Arial"/>
        </w:rPr>
        <w:t xml:space="preserve">) which </w:t>
      </w:r>
      <w:r w:rsidRPr="006A6A9C">
        <w:rPr>
          <w:rFonts w:ascii="Arial" w:hAnsi="Arial"/>
          <w:b/>
        </w:rPr>
        <w:t>Letter of Credit</w:t>
      </w:r>
      <w:r w:rsidRPr="006A6A9C">
        <w:rPr>
          <w:rFonts w:ascii="Arial" w:hAnsi="Arial"/>
        </w:rPr>
        <w:t xml:space="preserve"> shall be available for a period of not less than 6 months; or</w:t>
      </w:r>
    </w:p>
    <w:p w14:paraId="67969114"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(c)</w:t>
      </w:r>
      <w:r w:rsidRPr="006A6A9C">
        <w:rPr>
          <w:rFonts w:ascii="Arial" w:hAnsi="Arial"/>
        </w:rPr>
        <w:tab/>
        <w:t xml:space="preserve">subject to the entity issuing the </w:t>
      </w:r>
      <w:r w:rsidRPr="006A6A9C">
        <w:rPr>
          <w:rFonts w:ascii="Arial" w:hAnsi="Arial"/>
          <w:b/>
        </w:rPr>
        <w:t>Qualifying Guarantee</w:t>
      </w:r>
      <w:r w:rsidRPr="006A6A9C">
        <w:rPr>
          <w:rFonts w:ascii="Arial" w:hAnsi="Arial"/>
        </w:rPr>
        <w:t xml:space="preserve"> continuing to have an </w:t>
      </w:r>
      <w:r w:rsidRPr="006A6A9C">
        <w:rPr>
          <w:rFonts w:ascii="Arial" w:hAnsi="Arial"/>
          <w:b/>
        </w:rPr>
        <w:t>Approved Credit Rating</w:t>
      </w:r>
      <w:r w:rsidRPr="006A6A9C">
        <w:rPr>
          <w:rFonts w:ascii="Arial" w:hAnsi="Arial"/>
        </w:rPr>
        <w:t xml:space="preserve"> </w:t>
      </w:r>
      <w:r w:rsidR="00065BE5" w:rsidRPr="006A6A9C">
        <w:rPr>
          <w:rFonts w:ascii="Arial" w:hAnsi="Arial"/>
        </w:rPr>
        <w:t xml:space="preserve">or </w:t>
      </w:r>
      <w:r w:rsidR="00065BE5" w:rsidRPr="006A6A9C">
        <w:rPr>
          <w:rFonts w:ascii="Arial" w:hAnsi="Arial"/>
          <w:b/>
        </w:rPr>
        <w:t>Credit Assessment Score</w:t>
      </w:r>
      <w:r w:rsidR="00065BE5" w:rsidRPr="006A6A9C">
        <w:rPr>
          <w:rFonts w:ascii="Arial" w:hAnsi="Arial"/>
        </w:rPr>
        <w:t xml:space="preserve"> </w:t>
      </w:r>
      <w:r w:rsidRPr="006A6A9C">
        <w:rPr>
          <w:rFonts w:ascii="Arial" w:hAnsi="Arial"/>
        </w:rPr>
        <w:t xml:space="preserve">for an amount at least equal to the required </w:t>
      </w:r>
      <w:r w:rsidRPr="006A6A9C">
        <w:rPr>
          <w:rFonts w:ascii="Arial" w:hAnsi="Arial"/>
          <w:b/>
          <w:bCs/>
        </w:rPr>
        <w:t xml:space="preserve">Security Amount </w:t>
      </w:r>
      <w:r w:rsidRPr="006A6A9C">
        <w:rPr>
          <w:rFonts w:ascii="Arial" w:hAnsi="Arial"/>
        </w:rPr>
        <w:t xml:space="preserve">applicable to it (less </w:t>
      </w:r>
      <w:r w:rsidR="00BE6141" w:rsidRPr="006A6A9C">
        <w:rPr>
          <w:rFonts w:ascii="Arial" w:hAnsi="Arial"/>
        </w:rPr>
        <w:t xml:space="preserve">the </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BE6141" w:rsidRPr="006A6A9C">
        <w:rPr>
          <w:rFonts w:ascii="Arial" w:hAnsi="Arial"/>
          <w:bCs/>
        </w:rPr>
        <w:t xml:space="preserve"> in respect of the</w:t>
      </w:r>
      <w:r w:rsidR="00BE6141" w:rsidRPr="006A6A9C">
        <w:rPr>
          <w:rFonts w:ascii="Arial" w:hAnsi="Arial"/>
          <w:b/>
          <w:bCs/>
        </w:rPr>
        <w:t xml:space="preserve"> Security Amount</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entity that the validity of the </w:t>
      </w:r>
      <w:r w:rsidRPr="006A6A9C">
        <w:rPr>
          <w:rFonts w:ascii="Arial" w:hAnsi="Arial"/>
          <w:b/>
        </w:rPr>
        <w:t>Qualifying Guarantee</w:t>
      </w:r>
      <w:r w:rsidRPr="006A6A9C">
        <w:rPr>
          <w:rFonts w:ascii="Arial" w:hAnsi="Arial"/>
        </w:rPr>
        <w:t xml:space="preserve"> has been extended for a period of not less than 6 months on the same terms and otherwise for such amount as is required by this Part III; or</w:t>
      </w:r>
    </w:p>
    <w:p w14:paraId="16488BA7"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(d)</w:t>
      </w:r>
      <w:r w:rsidRPr="006A6A9C">
        <w:rPr>
          <w:rFonts w:ascii="Arial" w:hAnsi="Arial"/>
        </w:rPr>
        <w:tab/>
        <w:t xml:space="preserve">provide </w:t>
      </w:r>
      <w:r w:rsidRPr="006A6A9C">
        <w:rPr>
          <w:rFonts w:ascii="Arial" w:hAnsi="Arial"/>
          <w:b/>
        </w:rPr>
        <w:t>The Company</w:t>
      </w:r>
      <w:r w:rsidRPr="006A6A9C">
        <w:rPr>
          <w:rFonts w:ascii="Arial" w:hAnsi="Arial"/>
        </w:rPr>
        <w:t xml:space="preserve"> with a new </w:t>
      </w:r>
      <w:r w:rsidRPr="006A6A9C">
        <w:rPr>
          <w:rFonts w:ascii="Arial" w:hAnsi="Arial"/>
          <w:b/>
        </w:rPr>
        <w:t>Qualifying Guarantee</w:t>
      </w:r>
      <w:r w:rsidRPr="006A6A9C">
        <w:rPr>
          <w:rFonts w:ascii="Arial" w:hAnsi="Arial"/>
        </w:rPr>
        <w:t xml:space="preserve"> for an amount at least equal to the required </w:t>
      </w:r>
      <w:r w:rsidRPr="006A6A9C">
        <w:rPr>
          <w:rFonts w:ascii="Arial" w:hAnsi="Arial"/>
          <w:b/>
        </w:rPr>
        <w:t>Security Amount</w:t>
      </w:r>
      <w:r w:rsidRPr="006A6A9C">
        <w:rPr>
          <w:rFonts w:ascii="Arial" w:hAnsi="Arial"/>
        </w:rPr>
        <w:t xml:space="preserve"> applicable to it (less </w:t>
      </w:r>
      <w:r w:rsidR="00BE6141" w:rsidRPr="006A6A9C">
        <w:rPr>
          <w:rFonts w:ascii="Arial" w:hAnsi="Arial"/>
        </w:rPr>
        <w:t>the its</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rPr>
        <w:t>Escrow Account</w:t>
      </w:r>
      <w:r w:rsidR="00BE6141" w:rsidRPr="006A6A9C">
        <w:rPr>
          <w:rFonts w:ascii="Arial" w:hAnsi="Arial"/>
          <w:b/>
        </w:rPr>
        <w:t xml:space="preserve"> </w:t>
      </w:r>
      <w:r w:rsidR="00BE6141" w:rsidRPr="006A6A9C">
        <w:rPr>
          <w:rFonts w:ascii="Arial" w:hAnsi="Arial"/>
        </w:rPr>
        <w:t>in</w:t>
      </w:r>
      <w:r w:rsidR="00BE6141" w:rsidRPr="006A6A9C">
        <w:rPr>
          <w:rFonts w:ascii="Arial" w:hAnsi="Arial"/>
          <w:b/>
        </w:rPr>
        <w:t xml:space="preserve"> </w:t>
      </w:r>
      <w:r w:rsidR="00BE6141" w:rsidRPr="006A6A9C">
        <w:rPr>
          <w:rFonts w:ascii="Arial" w:hAnsi="Arial"/>
        </w:rPr>
        <w:t xml:space="preserve">respect of the </w:t>
      </w:r>
      <w:r w:rsidR="00BE6141" w:rsidRPr="006A6A9C">
        <w:rPr>
          <w:rFonts w:ascii="Arial" w:hAnsi="Arial"/>
          <w:b/>
        </w:rPr>
        <w:t>Security Amount</w:t>
      </w:r>
      <w:r w:rsidR="00BE6141" w:rsidRPr="006A6A9C">
        <w:rPr>
          <w:rFonts w:ascii="Arial" w:hAnsi="Arial"/>
        </w:rPr>
        <w:t>)</w:t>
      </w:r>
      <w:r w:rsidRPr="006A6A9C">
        <w:rPr>
          <w:rFonts w:ascii="Arial" w:hAnsi="Arial"/>
        </w:rPr>
        <w:t xml:space="preserve"> which </w:t>
      </w:r>
      <w:r w:rsidRPr="006A6A9C">
        <w:rPr>
          <w:rFonts w:ascii="Arial" w:hAnsi="Arial"/>
          <w:b/>
        </w:rPr>
        <w:t>Qualifying Guarantee</w:t>
      </w:r>
      <w:r w:rsidRPr="006A6A9C">
        <w:rPr>
          <w:rFonts w:ascii="Arial" w:hAnsi="Arial"/>
        </w:rPr>
        <w:t xml:space="preserve"> shall be available for a period of not less than 6 months; or</w:t>
      </w:r>
    </w:p>
    <w:p w14:paraId="782241E8"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procure such transfer to </w:t>
      </w:r>
      <w:r w:rsidRPr="006A6A9C">
        <w:rPr>
          <w:rFonts w:ascii="Arial" w:hAnsi="Arial"/>
          <w:b/>
        </w:rPr>
        <w:t>The Company</w:t>
      </w:r>
      <w:r w:rsidRPr="006A6A9C">
        <w:rPr>
          <w:rFonts w:ascii="Arial" w:hAnsi="Arial"/>
        </w:rPr>
        <w:t xml:space="preserve"> for credit to the </w:t>
      </w:r>
      <w:r w:rsidRPr="006A6A9C">
        <w:rPr>
          <w:rFonts w:ascii="Arial" w:hAnsi="Arial"/>
          <w:b/>
        </w:rPr>
        <w:t>Escrow Account</w:t>
      </w:r>
      <w:r w:rsidRPr="006A6A9C">
        <w:rPr>
          <w:rFonts w:ascii="Arial" w:hAnsi="Arial"/>
        </w:rPr>
        <w:t xml:space="preserve"> of an amount as shall ensure that the credit balance applicable to the </w:t>
      </w:r>
      <w:r w:rsidRPr="006A6A9C">
        <w:rPr>
          <w:rFonts w:ascii="Arial" w:hAnsi="Arial"/>
          <w:b/>
        </w:rPr>
        <w:t>User</w:t>
      </w:r>
      <w:r w:rsidRPr="006A6A9C">
        <w:rPr>
          <w:rFonts w:ascii="Arial" w:hAnsi="Arial"/>
        </w:rPr>
        <w:t xml:space="preserve"> and standing to the credit of the </w:t>
      </w:r>
      <w:r w:rsidRPr="006A6A9C">
        <w:rPr>
          <w:rFonts w:ascii="Arial" w:hAnsi="Arial"/>
          <w:b/>
        </w:rPr>
        <w:t>Escrow Account</w:t>
      </w:r>
      <w:r w:rsidRPr="006A6A9C">
        <w:rPr>
          <w:rFonts w:ascii="Arial" w:hAnsi="Arial"/>
        </w:rPr>
        <w:t xml:space="preserve"> shall be at least equal to the required </w:t>
      </w:r>
      <w:r w:rsidRPr="006A6A9C">
        <w:rPr>
          <w:rFonts w:ascii="Arial" w:hAnsi="Arial"/>
          <w:b/>
        </w:rPr>
        <w:t>Security Amount</w:t>
      </w:r>
      <w:r w:rsidRPr="006A6A9C">
        <w:rPr>
          <w:rFonts w:ascii="Arial" w:hAnsi="Arial"/>
        </w:rPr>
        <w:t>; or</w:t>
      </w:r>
    </w:p>
    <w:p w14:paraId="554762FB"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subject to the entity issuing the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continuing to meet the </w:t>
      </w:r>
      <w:r w:rsidRPr="006A6A9C">
        <w:rPr>
          <w:rFonts w:ascii="Arial" w:hAnsi="Arial"/>
          <w:b/>
          <w:bCs/>
        </w:rPr>
        <w:t>Requirements</w:t>
      </w:r>
      <w:r w:rsidRPr="006A6A9C">
        <w:rPr>
          <w:rFonts w:ascii="Arial" w:hAnsi="Arial"/>
        </w:rPr>
        <w:t xml:space="preserve"> provide </w:t>
      </w:r>
      <w:r w:rsidRPr="006A6A9C">
        <w:rPr>
          <w:rFonts w:ascii="Arial" w:hAnsi="Arial"/>
          <w:b/>
        </w:rPr>
        <w:t>The Company</w:t>
      </w:r>
      <w:r w:rsidRPr="006A6A9C">
        <w:rPr>
          <w:rFonts w:ascii="Arial" w:hAnsi="Arial"/>
        </w:rPr>
        <w:t xml:space="preserve"> with confirmation from the issuing entity that the validity of the </w:t>
      </w:r>
      <w:r w:rsidRPr="006A6A9C">
        <w:rPr>
          <w:rFonts w:ascii="Arial" w:hAnsi="Arial"/>
          <w:b/>
          <w:bCs/>
        </w:rPr>
        <w:t xml:space="preserve">Bilateral Insurance Policy </w:t>
      </w:r>
      <w:r w:rsidRPr="006A6A9C">
        <w:rPr>
          <w:rFonts w:ascii="Arial" w:hAnsi="Arial"/>
        </w:rPr>
        <w:t xml:space="preserve">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has been extended for a period of not less than 6 months on the same terms and otherwise for such amount as is required by this Part III; or</w:t>
      </w:r>
    </w:p>
    <w:p w14:paraId="2EAD2135" w14:textId="77777777" w:rsidR="00B24C90" w:rsidRPr="006A6A9C" w:rsidRDefault="00B24C90" w:rsidP="00B72779">
      <w:pPr>
        <w:pStyle w:val="Heading5"/>
        <w:numPr>
          <w:ilvl w:val="1"/>
          <w:numId w:val="5"/>
        </w:numPr>
        <w:tabs>
          <w:tab w:val="clear" w:pos="3348"/>
          <w:tab w:val="num" w:pos="2268"/>
        </w:tabs>
        <w:ind w:left="2268" w:hanging="567"/>
        <w:jc w:val="both"/>
        <w:rPr>
          <w:rFonts w:ascii="Arial" w:hAnsi="Arial"/>
        </w:rPr>
      </w:pPr>
      <w:r w:rsidRPr="006A6A9C">
        <w:rPr>
          <w:rFonts w:ascii="Arial" w:hAnsi="Arial"/>
        </w:rPr>
        <w:t xml:space="preserve">provide </w:t>
      </w:r>
      <w:r w:rsidRPr="006A6A9C">
        <w:rPr>
          <w:rFonts w:ascii="Arial" w:hAnsi="Arial"/>
          <w:b/>
        </w:rPr>
        <w:t>The Company</w:t>
      </w:r>
      <w:r w:rsidRPr="006A6A9C">
        <w:rPr>
          <w:rFonts w:ascii="Arial" w:hAnsi="Arial"/>
        </w:rPr>
        <w:t xml:space="preserve"> with a new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for an amount at least equal to the required </w:t>
      </w:r>
      <w:r w:rsidRPr="006A6A9C">
        <w:rPr>
          <w:rFonts w:ascii="Arial" w:hAnsi="Arial"/>
          <w:b/>
          <w:bCs/>
        </w:rPr>
        <w:t>Security Amount</w:t>
      </w:r>
      <w:r w:rsidRPr="006A6A9C">
        <w:rPr>
          <w:rFonts w:ascii="Arial" w:hAnsi="Arial"/>
        </w:rPr>
        <w:t xml:space="preserve"> applicable to it (less </w:t>
      </w:r>
      <w:r w:rsidR="00BE6141" w:rsidRPr="006A6A9C">
        <w:rPr>
          <w:rFonts w:ascii="Arial" w:hAnsi="Arial"/>
        </w:rPr>
        <w:t xml:space="preserve">the </w:t>
      </w:r>
      <w:r w:rsidRPr="006A6A9C">
        <w:rPr>
          <w:rFonts w:ascii="Arial" w:hAnsi="Arial"/>
        </w:rPr>
        <w:t xml:space="preserve"> balance </w:t>
      </w:r>
      <w:r w:rsidR="00BE6141" w:rsidRPr="006A6A9C">
        <w:rPr>
          <w:rFonts w:ascii="Arial" w:hAnsi="Arial"/>
        </w:rPr>
        <w:t xml:space="preserve">of deposits </w:t>
      </w:r>
      <w:r w:rsidRPr="006A6A9C">
        <w:rPr>
          <w:rFonts w:ascii="Arial" w:hAnsi="Arial"/>
        </w:rPr>
        <w:t xml:space="preserve">on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 xml:space="preserve">in respect of the </w:t>
      </w:r>
      <w:r w:rsidR="00BE6141" w:rsidRPr="006A6A9C">
        <w:rPr>
          <w:rFonts w:ascii="Arial" w:hAnsi="Arial"/>
          <w:b/>
          <w:bCs/>
        </w:rPr>
        <w:t>Secruity Amount</w:t>
      </w:r>
      <w:r w:rsidRPr="006A6A9C">
        <w:rPr>
          <w:rFonts w:ascii="Arial" w:hAnsi="Arial"/>
        </w:rPr>
        <w:t xml:space="preserve">) which </w:t>
      </w:r>
      <w:r w:rsidRPr="006A6A9C">
        <w:rPr>
          <w:rFonts w:ascii="Arial" w:hAnsi="Arial"/>
          <w:b/>
          <w:bCs/>
        </w:rPr>
        <w:t xml:space="preserve">Bilateral Insurance Policy </w:t>
      </w:r>
      <w:r w:rsidRPr="006A6A9C">
        <w:rPr>
          <w:rFonts w:ascii="Arial" w:hAnsi="Arial"/>
        </w:rPr>
        <w:t xml:space="preserve">or </w:t>
      </w:r>
      <w:r w:rsidRPr="006A6A9C">
        <w:rPr>
          <w:rFonts w:ascii="Arial" w:hAnsi="Arial"/>
          <w:b/>
          <w:bCs/>
        </w:rPr>
        <w:t>Insurance Performance Bond</w:t>
      </w:r>
      <w:r w:rsidRPr="006A6A9C">
        <w:rPr>
          <w:rFonts w:ascii="Arial" w:hAnsi="Arial"/>
        </w:rPr>
        <w:t xml:space="preserve"> or </w:t>
      </w:r>
      <w:r w:rsidRPr="006A6A9C">
        <w:rPr>
          <w:rFonts w:ascii="Arial" w:hAnsi="Arial"/>
          <w:b/>
          <w:bCs/>
        </w:rPr>
        <w:t>Independent Security Arrangement</w:t>
      </w:r>
      <w:r w:rsidRPr="006A6A9C">
        <w:rPr>
          <w:rFonts w:ascii="Arial" w:hAnsi="Arial"/>
        </w:rPr>
        <w:t xml:space="preserve"> shall be available for a period of not less than 6 months.</w:t>
      </w:r>
    </w:p>
    <w:p w14:paraId="42DFC8EB"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.6</w:t>
      </w:r>
      <w:r w:rsidRPr="006A6A9C">
        <w:rPr>
          <w:rFonts w:ascii="Arial" w:hAnsi="Arial"/>
        </w:rPr>
        <w:tab/>
      </w:r>
      <w:r w:rsidRPr="006A6A9C">
        <w:rPr>
          <w:rFonts w:ascii="Arial" w:hAnsi="Arial"/>
          <w:u w:val="single"/>
        </w:rPr>
        <w:t>Failure to supply or maintain Security Cover</w:t>
      </w:r>
    </w:p>
    <w:p w14:paraId="1E2BB0F8" w14:textId="77777777" w:rsidR="00B24C90" w:rsidRPr="006A6A9C" w:rsidRDefault="00B24C90">
      <w:pPr>
        <w:pStyle w:val="Header"/>
        <w:tabs>
          <w:tab w:val="clear" w:pos="4153"/>
          <w:tab w:val="clear" w:pos="8306"/>
        </w:tabs>
        <w:ind w:left="1701" w:hanging="850"/>
        <w:jc w:val="both"/>
        <w:rPr>
          <w:rFonts w:ascii="Arial" w:hAnsi="Arial"/>
        </w:rPr>
      </w:pPr>
      <w:r w:rsidRPr="006A6A9C">
        <w:rPr>
          <w:rFonts w:ascii="Arial" w:hAnsi="Arial"/>
        </w:rPr>
        <w:tab/>
        <w:t xml:space="preserve">If the </w:t>
      </w:r>
      <w:r w:rsidRPr="006A6A9C">
        <w:rPr>
          <w:rFonts w:ascii="Arial" w:hAnsi="Arial"/>
          <w:b/>
        </w:rPr>
        <w:t>User</w:t>
      </w:r>
      <w:r w:rsidRPr="006A6A9C">
        <w:rPr>
          <w:rFonts w:ascii="Arial" w:hAnsi="Arial"/>
        </w:rPr>
        <w:t xml:space="preserve"> fails at any time to provide or maintain </w:t>
      </w:r>
      <w:r w:rsidRPr="006A6A9C">
        <w:rPr>
          <w:rFonts w:ascii="Arial" w:hAnsi="Arial"/>
          <w:b/>
        </w:rPr>
        <w:t>Security</w:t>
      </w:r>
      <w:r w:rsidRPr="006A6A9C">
        <w:rPr>
          <w:rFonts w:ascii="Arial" w:hAnsi="Arial"/>
        </w:rPr>
        <w:t xml:space="preserve"> </w:t>
      </w:r>
      <w:r w:rsidRPr="006A6A9C">
        <w:rPr>
          <w:rFonts w:ascii="Arial" w:hAnsi="Arial"/>
          <w:b/>
        </w:rPr>
        <w:t>Cover</w:t>
      </w:r>
      <w:r w:rsidRPr="006A6A9C">
        <w:rPr>
          <w:rFonts w:ascii="Arial" w:hAnsi="Arial"/>
        </w:rPr>
        <w:t xml:space="preserve"> to the satisfaction of </w:t>
      </w:r>
      <w:r w:rsidRPr="006A6A9C">
        <w:rPr>
          <w:rFonts w:ascii="Arial" w:hAnsi="Arial"/>
          <w:b/>
        </w:rPr>
        <w:t>The Company</w:t>
      </w:r>
      <w:r w:rsidRPr="006A6A9C">
        <w:rPr>
          <w:rFonts w:ascii="Arial" w:hAnsi="Arial"/>
        </w:rPr>
        <w:t xml:space="preserve"> in accordance with the provisions of this Part III, </w:t>
      </w:r>
      <w:r w:rsidRPr="006A6A9C">
        <w:rPr>
          <w:rFonts w:ascii="Arial" w:hAnsi="Arial"/>
          <w:b/>
        </w:rPr>
        <w:t>The Company</w:t>
      </w:r>
      <w:r w:rsidRPr="006A6A9C">
        <w:rPr>
          <w:rFonts w:ascii="Arial" w:hAnsi="Arial"/>
        </w:rPr>
        <w:t xml:space="preserve"> may at any time while such default continues, and if at such time any </w:t>
      </w:r>
      <w:r w:rsidRPr="006A6A9C">
        <w:rPr>
          <w:rFonts w:ascii="Arial" w:hAnsi="Arial"/>
          <w:b/>
        </w:rPr>
        <w:t>Letter of Credit</w:t>
      </w:r>
      <w:r w:rsidRPr="006A6A9C">
        <w:rPr>
          <w:rFonts w:ascii="Arial" w:hAnsi="Arial"/>
        </w:rPr>
        <w:t xml:space="preserve"> and/or </w:t>
      </w:r>
      <w:r w:rsidRPr="006A6A9C">
        <w:rPr>
          <w:rFonts w:ascii="Arial" w:hAnsi="Arial"/>
          <w:b/>
        </w:rPr>
        <w:t xml:space="preserve">Qualifying Guarantee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forming part of the </w:t>
      </w:r>
      <w:r w:rsidRPr="006A6A9C">
        <w:rPr>
          <w:rFonts w:ascii="Arial" w:hAnsi="Arial"/>
          <w:b/>
        </w:rPr>
        <w:t>Security</w:t>
      </w:r>
      <w:r w:rsidRPr="006A6A9C">
        <w:rPr>
          <w:rFonts w:ascii="Arial" w:hAnsi="Arial"/>
          <w:b/>
          <w:bCs/>
        </w:rPr>
        <w:t xml:space="preserve"> Amount</w:t>
      </w:r>
      <w:r w:rsidRPr="006A6A9C">
        <w:rPr>
          <w:rFonts w:ascii="Arial" w:hAnsi="Arial"/>
        </w:rPr>
        <w:t xml:space="preserve"> is due to expire within 9 </w:t>
      </w:r>
      <w:r w:rsidRPr="006A6A9C">
        <w:rPr>
          <w:rFonts w:ascii="Arial" w:hAnsi="Arial"/>
          <w:b/>
        </w:rPr>
        <w:t>Business Days</w:t>
      </w:r>
      <w:r w:rsidRPr="006A6A9C">
        <w:rPr>
          <w:rFonts w:ascii="Arial" w:hAnsi="Arial"/>
        </w:rPr>
        <w:t xml:space="preserve"> immediately, and without notice to the </w:t>
      </w:r>
      <w:r w:rsidRPr="006A6A9C">
        <w:rPr>
          <w:rFonts w:ascii="Arial" w:hAnsi="Arial"/>
          <w:b/>
        </w:rPr>
        <w:t>User</w:t>
      </w:r>
      <w:r w:rsidRPr="006A6A9C">
        <w:rPr>
          <w:rFonts w:ascii="Arial" w:hAnsi="Arial"/>
        </w:rPr>
        <w:t xml:space="preserve">, demand payment of the entire amount of any outstanding </w:t>
      </w:r>
      <w:r w:rsidRPr="006A6A9C">
        <w:rPr>
          <w:rFonts w:ascii="Arial" w:hAnsi="Arial"/>
          <w:b/>
        </w:rPr>
        <w:t>Letter of Credit</w:t>
      </w:r>
      <w:r w:rsidRPr="006A6A9C">
        <w:rPr>
          <w:rFonts w:ascii="Arial" w:hAnsi="Arial"/>
        </w:rPr>
        <w:t xml:space="preserve"> and/or </w:t>
      </w:r>
      <w:r w:rsidRPr="006A6A9C">
        <w:rPr>
          <w:rFonts w:ascii="Arial" w:hAnsi="Arial"/>
          <w:b/>
        </w:rPr>
        <w:t>Qualifying</w:t>
      </w:r>
      <w:r w:rsidRPr="006A6A9C">
        <w:rPr>
          <w:rFonts w:ascii="Arial" w:hAnsi="Arial"/>
        </w:rPr>
        <w:t xml:space="preserve"> </w:t>
      </w:r>
      <w:r w:rsidRPr="006A6A9C">
        <w:rPr>
          <w:rFonts w:ascii="Arial" w:hAnsi="Arial"/>
          <w:b/>
        </w:rPr>
        <w:t xml:space="preserve">Guarantee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and shall credit the proceeds of the </w:t>
      </w:r>
      <w:r w:rsidRPr="006A6A9C">
        <w:rPr>
          <w:rFonts w:ascii="Arial" w:hAnsi="Arial"/>
          <w:b/>
        </w:rPr>
        <w:t>Letter of Credit</w:t>
      </w:r>
      <w:r w:rsidRPr="006A6A9C">
        <w:rPr>
          <w:rFonts w:ascii="Arial" w:hAnsi="Arial"/>
        </w:rPr>
        <w:t xml:space="preserve"> and/or </w:t>
      </w:r>
      <w:r w:rsidRPr="006A6A9C">
        <w:rPr>
          <w:rFonts w:ascii="Arial" w:hAnsi="Arial"/>
          <w:b/>
        </w:rPr>
        <w:t>Qualifying Guarantee</w:t>
      </w:r>
      <w:r w:rsidRPr="006A6A9C">
        <w:rPr>
          <w:rFonts w:ascii="Arial" w:hAnsi="Arial"/>
        </w:rPr>
        <w:t xml:space="preserve"> </w:t>
      </w:r>
      <w:r w:rsidRPr="006A6A9C">
        <w:rPr>
          <w:rFonts w:ascii="Arial" w:hAnsi="Arial"/>
          <w:bCs/>
        </w:rPr>
        <w:t>and/or</w:t>
      </w:r>
      <w:r w:rsidRPr="006A6A9C">
        <w:rPr>
          <w:rFonts w:ascii="Arial" w:hAnsi="Arial"/>
          <w:b/>
        </w:rPr>
        <w:t xml:space="preserve"> Bilateral Insurance</w:t>
      </w:r>
      <w:r w:rsidRPr="006A6A9C">
        <w:rPr>
          <w:rFonts w:ascii="Arial" w:hAnsi="Arial"/>
          <w:bCs/>
        </w:rPr>
        <w:t xml:space="preserve"> </w:t>
      </w:r>
      <w:r w:rsidRPr="006A6A9C">
        <w:rPr>
          <w:rFonts w:ascii="Arial" w:hAnsi="Arial"/>
          <w:b/>
        </w:rPr>
        <w:t>Policy</w:t>
      </w:r>
      <w:r w:rsidRPr="006A6A9C">
        <w:rPr>
          <w:rFonts w:ascii="Arial" w:hAnsi="Arial"/>
          <w:bCs/>
        </w:rPr>
        <w:t xml:space="preserve"> and/or </w:t>
      </w:r>
      <w:r w:rsidRPr="006A6A9C">
        <w:rPr>
          <w:rFonts w:ascii="Arial" w:hAnsi="Arial"/>
          <w:b/>
        </w:rPr>
        <w:t>Insurance Performance Bond</w:t>
      </w:r>
      <w:r w:rsidRPr="006A6A9C">
        <w:rPr>
          <w:rFonts w:ascii="Arial" w:hAnsi="Arial"/>
          <w:bCs/>
        </w:rPr>
        <w:t xml:space="preserve"> and/or </w:t>
      </w:r>
      <w:r w:rsidRPr="006A6A9C">
        <w:rPr>
          <w:rFonts w:ascii="Arial" w:hAnsi="Arial"/>
          <w:b/>
        </w:rPr>
        <w:t>Independent Security Arrangement</w:t>
      </w:r>
      <w:r w:rsidRPr="006A6A9C">
        <w:rPr>
          <w:rFonts w:ascii="Arial" w:hAnsi="Arial"/>
        </w:rPr>
        <w:t xml:space="preserve"> to the </w:t>
      </w:r>
      <w:r w:rsidRPr="006A6A9C">
        <w:rPr>
          <w:rFonts w:ascii="Arial" w:hAnsi="Arial"/>
          <w:b/>
        </w:rPr>
        <w:t>Escrow Account</w:t>
      </w:r>
      <w:r w:rsidRPr="006A6A9C">
        <w:rPr>
          <w:rFonts w:ascii="Arial" w:hAnsi="Arial"/>
        </w:rPr>
        <w:t>.</w:t>
      </w:r>
    </w:p>
    <w:p w14:paraId="0D30EC85" w14:textId="77777777" w:rsidR="00B24C90" w:rsidRPr="006A6A9C" w:rsidRDefault="00B24C90">
      <w:pPr>
        <w:pStyle w:val="Header"/>
        <w:tabs>
          <w:tab w:val="clear" w:pos="4153"/>
          <w:tab w:val="clear" w:pos="8306"/>
        </w:tabs>
        <w:ind w:left="851" w:hanging="851"/>
        <w:jc w:val="both"/>
        <w:rPr>
          <w:rFonts w:ascii="Arial" w:hAnsi="Arial"/>
        </w:rPr>
      </w:pPr>
    </w:p>
    <w:p w14:paraId="28EE564D"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2</w:t>
      </w:r>
      <w:r w:rsidRPr="006A6A9C">
        <w:rPr>
          <w:rFonts w:ascii="Arial" w:hAnsi="Arial"/>
        </w:rPr>
        <w:t>.7</w:t>
      </w:r>
      <w:r w:rsidRPr="006A6A9C">
        <w:rPr>
          <w:rFonts w:ascii="Arial" w:hAnsi="Arial"/>
        </w:rPr>
        <w:tab/>
      </w:r>
      <w:r w:rsidRPr="006A6A9C">
        <w:rPr>
          <w:rFonts w:ascii="Arial" w:hAnsi="Arial"/>
          <w:u w:val="single"/>
        </w:rPr>
        <w:t>Substitute Letter of Credit or Qualifying Guarantee</w:t>
      </w:r>
    </w:p>
    <w:p w14:paraId="5A719359"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If the bank issuing the </w:t>
      </w:r>
      <w:r w:rsidRPr="006A6A9C">
        <w:rPr>
          <w:rFonts w:ascii="Arial" w:hAnsi="Arial"/>
          <w:b/>
        </w:rPr>
        <w:t>User’s</w:t>
      </w:r>
      <w:r w:rsidRPr="006A6A9C">
        <w:rPr>
          <w:rFonts w:ascii="Arial" w:hAnsi="Arial"/>
        </w:rPr>
        <w:t xml:space="preserve"> </w:t>
      </w:r>
      <w:r w:rsidRPr="006A6A9C">
        <w:rPr>
          <w:rFonts w:ascii="Arial" w:hAnsi="Arial"/>
          <w:b/>
        </w:rPr>
        <w:t>Letter of Credit</w:t>
      </w:r>
      <w:r w:rsidRPr="006A6A9C">
        <w:rPr>
          <w:rFonts w:ascii="Arial" w:hAnsi="Arial"/>
        </w:rPr>
        <w:t xml:space="preserve"> ceases to have the credit rating set out in the definition of </w:t>
      </w:r>
      <w:r w:rsidRPr="006A6A9C">
        <w:rPr>
          <w:rFonts w:ascii="Arial" w:hAnsi="Arial"/>
          <w:b/>
        </w:rPr>
        <w:t>Letter of</w:t>
      </w:r>
      <w:r w:rsidRPr="006A6A9C">
        <w:rPr>
          <w:rFonts w:ascii="Arial" w:hAnsi="Arial"/>
        </w:rPr>
        <w:t xml:space="preserve"> </w:t>
      </w:r>
      <w:r w:rsidRPr="006A6A9C">
        <w:rPr>
          <w:rFonts w:ascii="Arial" w:hAnsi="Arial"/>
          <w:b/>
        </w:rPr>
        <w:t>Credit</w:t>
      </w:r>
      <w:r w:rsidRPr="006A6A9C">
        <w:rPr>
          <w:rFonts w:ascii="Arial" w:hAnsi="Arial"/>
        </w:rPr>
        <w:t xml:space="preserve"> in this </w:t>
      </w:r>
      <w:r w:rsidRPr="006A6A9C">
        <w:rPr>
          <w:rFonts w:ascii="Arial" w:hAnsi="Arial"/>
          <w:b/>
        </w:rPr>
        <w:t>CUSC</w:t>
      </w:r>
      <w:r w:rsidRPr="006A6A9C">
        <w:rPr>
          <w:rFonts w:ascii="Arial" w:hAnsi="Arial"/>
        </w:rPr>
        <w:t xml:space="preserve"> such </w:t>
      </w:r>
      <w:r w:rsidRPr="006A6A9C">
        <w:rPr>
          <w:rFonts w:ascii="Arial" w:hAnsi="Arial"/>
          <w:b/>
        </w:rPr>
        <w:t>User</w:t>
      </w:r>
      <w:r w:rsidRPr="006A6A9C">
        <w:rPr>
          <w:rFonts w:ascii="Arial" w:hAnsi="Arial"/>
        </w:rPr>
        <w:t xml:space="preserve"> shall forthwith procure the issue of a substitute </w:t>
      </w:r>
      <w:r w:rsidRPr="006A6A9C">
        <w:rPr>
          <w:rFonts w:ascii="Arial" w:hAnsi="Arial"/>
          <w:b/>
        </w:rPr>
        <w:t>Letter of Credit</w:t>
      </w:r>
      <w:r w:rsidRPr="006A6A9C">
        <w:rPr>
          <w:rFonts w:ascii="Arial" w:hAnsi="Arial"/>
        </w:rPr>
        <w:t xml:space="preserve"> by a bank that has such a credit rating or a </w:t>
      </w:r>
      <w:r w:rsidRPr="006A6A9C">
        <w:rPr>
          <w:rFonts w:ascii="Arial" w:hAnsi="Arial"/>
          <w:b/>
        </w:rPr>
        <w:t>Qualifying Guarantee</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transfer to </w:t>
      </w:r>
      <w:r w:rsidRPr="006A6A9C">
        <w:rPr>
          <w:rFonts w:ascii="Arial" w:hAnsi="Arial"/>
          <w:b/>
        </w:rPr>
        <w:t xml:space="preserve">The Company </w:t>
      </w:r>
      <w:r w:rsidRPr="006A6A9C">
        <w:rPr>
          <w:rFonts w:ascii="Arial" w:hAnsi="Arial"/>
        </w:rPr>
        <w:t xml:space="preserve">cash to be credited to the </w:t>
      </w:r>
      <w:r w:rsidRPr="006A6A9C">
        <w:rPr>
          <w:rFonts w:ascii="Arial" w:hAnsi="Arial"/>
          <w:b/>
        </w:rPr>
        <w:t>Escrow Account</w:t>
      </w:r>
      <w:r w:rsidRPr="006A6A9C">
        <w:rPr>
          <w:rFonts w:ascii="Arial" w:hAnsi="Arial"/>
        </w:rPr>
        <w:t>.</w:t>
      </w:r>
    </w:p>
    <w:p w14:paraId="522EB332"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rPr>
        <w:t xml:space="preserve">If the entity providing the </w:t>
      </w:r>
      <w:r w:rsidRPr="006A6A9C">
        <w:rPr>
          <w:rFonts w:ascii="Arial" w:hAnsi="Arial"/>
          <w:b/>
        </w:rPr>
        <w:t>User’s</w:t>
      </w:r>
      <w:r w:rsidRPr="006A6A9C">
        <w:rPr>
          <w:rFonts w:ascii="Arial" w:hAnsi="Arial"/>
        </w:rPr>
        <w:t xml:space="preserve"> </w:t>
      </w:r>
      <w:r w:rsidRPr="006A6A9C">
        <w:rPr>
          <w:rFonts w:ascii="Arial" w:hAnsi="Arial"/>
          <w:b/>
        </w:rPr>
        <w:t>Qualifying Guarantee</w:t>
      </w:r>
      <w:r w:rsidRPr="006A6A9C">
        <w:rPr>
          <w:rFonts w:ascii="Arial" w:hAnsi="Arial"/>
        </w:rPr>
        <w:t xml:space="preserve"> ceases to have an </w:t>
      </w:r>
      <w:r w:rsidRPr="006A6A9C">
        <w:rPr>
          <w:rFonts w:ascii="Arial" w:hAnsi="Arial"/>
          <w:b/>
        </w:rPr>
        <w:t>Approved Credit Rating</w:t>
      </w:r>
      <w:r w:rsidRPr="006A6A9C">
        <w:rPr>
          <w:rFonts w:ascii="Arial" w:hAnsi="Arial"/>
        </w:rPr>
        <w:t xml:space="preserve"> </w:t>
      </w:r>
      <w:r w:rsidR="00065BE5" w:rsidRPr="006A6A9C">
        <w:rPr>
          <w:rFonts w:ascii="Arial" w:hAnsi="Arial"/>
        </w:rPr>
        <w:t xml:space="preserve">or </w:t>
      </w:r>
      <w:r w:rsidR="00065BE5" w:rsidRPr="006A6A9C">
        <w:rPr>
          <w:rFonts w:ascii="Arial" w:hAnsi="Arial"/>
          <w:b/>
        </w:rPr>
        <w:t>Credit Assessment Score</w:t>
      </w:r>
      <w:r w:rsidR="00065BE5" w:rsidRPr="006A6A9C">
        <w:rPr>
          <w:rFonts w:ascii="Arial" w:hAnsi="Arial"/>
        </w:rPr>
        <w:t xml:space="preserve"> </w:t>
      </w:r>
      <w:r w:rsidRPr="006A6A9C">
        <w:rPr>
          <w:rFonts w:ascii="Arial" w:hAnsi="Arial"/>
        </w:rPr>
        <w:t xml:space="preserve">for an amount at least equal to the required </w:t>
      </w:r>
      <w:r w:rsidRPr="006A6A9C">
        <w:rPr>
          <w:rFonts w:ascii="Arial" w:hAnsi="Arial"/>
          <w:b/>
          <w:bCs/>
        </w:rPr>
        <w:t>Security Amount</w:t>
      </w:r>
      <w:r w:rsidRPr="006A6A9C">
        <w:rPr>
          <w:rFonts w:ascii="Arial" w:hAnsi="Arial"/>
        </w:rPr>
        <w:t xml:space="preserve"> (less the balance </w:t>
      </w:r>
      <w:r w:rsidR="00BE6141" w:rsidRPr="006A6A9C">
        <w:rPr>
          <w:rFonts w:ascii="Arial" w:hAnsi="Arial"/>
        </w:rPr>
        <w:t xml:space="preserve">of the User’s deposits </w:t>
      </w:r>
      <w:r w:rsidRPr="006A6A9C">
        <w:rPr>
          <w:rFonts w:ascii="Arial" w:hAnsi="Arial"/>
        </w:rPr>
        <w:t xml:space="preserve">on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 xml:space="preserve">in respect of the </w:t>
      </w:r>
      <w:r w:rsidR="00BE6141" w:rsidRPr="006A6A9C">
        <w:rPr>
          <w:rFonts w:ascii="Arial" w:hAnsi="Arial"/>
          <w:b/>
          <w:bCs/>
        </w:rPr>
        <w:t>Security Amount</w:t>
      </w:r>
      <w:r w:rsidRPr="006A6A9C">
        <w:rPr>
          <w:rFonts w:ascii="Arial" w:hAnsi="Arial"/>
        </w:rPr>
        <w:t xml:space="preserve">) the </w:t>
      </w:r>
      <w:r w:rsidRPr="006A6A9C">
        <w:rPr>
          <w:rFonts w:ascii="Arial" w:hAnsi="Arial"/>
          <w:b/>
        </w:rPr>
        <w:t>User</w:t>
      </w:r>
      <w:r w:rsidRPr="006A6A9C">
        <w:rPr>
          <w:rFonts w:ascii="Arial" w:hAnsi="Arial"/>
        </w:rPr>
        <w:t xml:space="preserve"> shall forthwith procure a replacement </w:t>
      </w:r>
      <w:r w:rsidRPr="006A6A9C">
        <w:rPr>
          <w:rFonts w:ascii="Arial" w:hAnsi="Arial"/>
          <w:b/>
        </w:rPr>
        <w:t>Qualifying Guarantee</w:t>
      </w:r>
      <w:r w:rsidRPr="006A6A9C">
        <w:rPr>
          <w:rFonts w:ascii="Arial" w:hAnsi="Arial"/>
        </w:rPr>
        <w:t xml:space="preserve"> from an entity with such a credit rating or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transfer to </w:t>
      </w:r>
      <w:r w:rsidRPr="006A6A9C">
        <w:rPr>
          <w:rFonts w:ascii="Arial" w:hAnsi="Arial"/>
          <w:b/>
        </w:rPr>
        <w:t>The Company</w:t>
      </w:r>
      <w:r w:rsidRPr="006A6A9C">
        <w:rPr>
          <w:rFonts w:ascii="Arial" w:hAnsi="Arial"/>
        </w:rPr>
        <w:t xml:space="preserve"> cash to be credited to the </w:t>
      </w:r>
      <w:r w:rsidRPr="006A6A9C">
        <w:rPr>
          <w:rFonts w:ascii="Arial" w:hAnsi="Arial"/>
          <w:b/>
        </w:rPr>
        <w:t>Escrow Account</w:t>
      </w:r>
      <w:r w:rsidRPr="006A6A9C">
        <w:rPr>
          <w:rFonts w:ascii="Arial" w:hAnsi="Arial"/>
        </w:rPr>
        <w:t xml:space="preserve">. </w:t>
      </w:r>
    </w:p>
    <w:p w14:paraId="649D5449"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rPr>
        <w:t xml:space="preserve">If the entity providing the </w:t>
      </w:r>
      <w:r w:rsidRPr="006A6A9C">
        <w:rPr>
          <w:rFonts w:ascii="Arial" w:hAnsi="Arial"/>
          <w:b/>
          <w:bCs/>
        </w:rPr>
        <w:t>User’s Bilateral Insurance Policy</w:t>
      </w:r>
      <w:r w:rsidRPr="006A6A9C">
        <w:rPr>
          <w:rFonts w:ascii="Arial" w:hAnsi="Arial"/>
        </w:rPr>
        <w:t xml:space="preserve"> or </w:t>
      </w:r>
      <w:r w:rsidRPr="006A6A9C">
        <w:rPr>
          <w:rFonts w:ascii="Arial" w:hAnsi="Arial"/>
          <w:b/>
          <w:bCs/>
        </w:rPr>
        <w:t xml:space="preserve">Insurance Performance Bond </w:t>
      </w:r>
      <w:r w:rsidRPr="006A6A9C">
        <w:rPr>
          <w:rFonts w:ascii="Arial" w:hAnsi="Arial"/>
        </w:rPr>
        <w:t xml:space="preserve">or </w:t>
      </w:r>
      <w:r w:rsidRPr="006A6A9C">
        <w:rPr>
          <w:rFonts w:ascii="Arial" w:hAnsi="Arial"/>
          <w:b/>
          <w:bCs/>
        </w:rPr>
        <w:t xml:space="preserve"> Independent Security Arrangement</w:t>
      </w:r>
      <w:r w:rsidRPr="006A6A9C">
        <w:rPr>
          <w:rFonts w:ascii="Arial" w:hAnsi="Arial"/>
        </w:rPr>
        <w:t xml:space="preserve"> ceases to meet the </w:t>
      </w:r>
      <w:r w:rsidRPr="006A6A9C">
        <w:rPr>
          <w:rFonts w:ascii="Arial" w:hAnsi="Arial"/>
          <w:b/>
          <w:bCs/>
        </w:rPr>
        <w:t>Requirements</w:t>
      </w:r>
      <w:r w:rsidRPr="006A6A9C">
        <w:rPr>
          <w:rFonts w:ascii="Arial" w:hAnsi="Arial"/>
        </w:rPr>
        <w:t xml:space="preserve"> the </w:t>
      </w:r>
      <w:r w:rsidRPr="006A6A9C">
        <w:rPr>
          <w:rFonts w:ascii="Arial" w:hAnsi="Arial"/>
          <w:b/>
          <w:bCs/>
        </w:rPr>
        <w:t>User</w:t>
      </w:r>
      <w:r w:rsidRPr="006A6A9C">
        <w:rPr>
          <w:rFonts w:ascii="Arial" w:hAnsi="Arial"/>
        </w:rPr>
        <w:t xml:space="preserve"> shall forthwith procure a replacement of the same or a </w:t>
      </w:r>
      <w:r w:rsidRPr="006A6A9C">
        <w:rPr>
          <w:rFonts w:ascii="Arial" w:hAnsi="Arial"/>
          <w:b/>
          <w:bCs/>
        </w:rPr>
        <w:t>Bilateral Insurance Policy</w:t>
      </w:r>
      <w:r w:rsidRPr="006A6A9C">
        <w:rPr>
          <w:rFonts w:ascii="Arial" w:hAnsi="Arial"/>
        </w:rPr>
        <w:t xml:space="preserve">, </w:t>
      </w:r>
      <w:r w:rsidRPr="006A6A9C">
        <w:rPr>
          <w:rFonts w:ascii="Arial" w:hAnsi="Arial"/>
          <w:b/>
          <w:bCs/>
        </w:rPr>
        <w:t>Insurance Performance Bond</w:t>
      </w:r>
      <w:r w:rsidRPr="006A6A9C">
        <w:rPr>
          <w:rFonts w:ascii="Arial" w:hAnsi="Arial"/>
        </w:rPr>
        <w:t xml:space="preserve">, </w:t>
      </w:r>
      <w:r w:rsidRPr="006A6A9C">
        <w:rPr>
          <w:rFonts w:ascii="Arial" w:hAnsi="Arial"/>
          <w:b/>
          <w:bCs/>
        </w:rPr>
        <w:t>Independent Security Arrangement</w:t>
      </w:r>
      <w:r w:rsidRPr="006A6A9C">
        <w:rPr>
          <w:rFonts w:ascii="Arial" w:hAnsi="Arial"/>
        </w:rPr>
        <w:t xml:space="preserve">, </w:t>
      </w:r>
      <w:r w:rsidRPr="006A6A9C">
        <w:rPr>
          <w:rFonts w:ascii="Arial" w:hAnsi="Arial"/>
          <w:b/>
          <w:bCs/>
        </w:rPr>
        <w:t>Letter of Credit</w:t>
      </w:r>
      <w:r w:rsidRPr="006A6A9C">
        <w:rPr>
          <w:rFonts w:ascii="Arial" w:hAnsi="Arial"/>
        </w:rPr>
        <w:t xml:space="preserve">, </w:t>
      </w:r>
      <w:r w:rsidRPr="006A6A9C">
        <w:rPr>
          <w:rFonts w:ascii="Arial" w:hAnsi="Arial"/>
          <w:b/>
          <w:bCs/>
        </w:rPr>
        <w:t>Qualifying Guarantee</w:t>
      </w:r>
      <w:r w:rsidRPr="006A6A9C">
        <w:rPr>
          <w:rFonts w:ascii="Arial" w:hAnsi="Arial"/>
        </w:rPr>
        <w:t xml:space="preserve"> or transfer to </w:t>
      </w:r>
      <w:r w:rsidRPr="006A6A9C">
        <w:rPr>
          <w:rFonts w:ascii="Arial" w:hAnsi="Arial"/>
          <w:b/>
        </w:rPr>
        <w:t>The Company</w:t>
      </w:r>
      <w:r w:rsidRPr="006A6A9C">
        <w:rPr>
          <w:rFonts w:ascii="Arial" w:hAnsi="Arial"/>
        </w:rPr>
        <w:t xml:space="preserve"> cash to be credited to the </w:t>
      </w:r>
      <w:r w:rsidRPr="006A6A9C">
        <w:rPr>
          <w:rFonts w:ascii="Arial" w:hAnsi="Arial"/>
          <w:b/>
          <w:bCs/>
        </w:rPr>
        <w:t>Escrow Account</w:t>
      </w:r>
      <w:r w:rsidR="00BE6141" w:rsidRPr="006A6A9C">
        <w:rPr>
          <w:rFonts w:ascii="Arial" w:hAnsi="Arial"/>
          <w:b/>
          <w:bCs/>
        </w:rPr>
        <w:t xml:space="preserve"> </w:t>
      </w:r>
      <w:r w:rsidR="00BE6141" w:rsidRPr="006A6A9C">
        <w:rPr>
          <w:rFonts w:ascii="Arial" w:hAnsi="Arial"/>
          <w:bCs/>
        </w:rPr>
        <w:t>in respect of the</w:t>
      </w:r>
      <w:r w:rsidR="00BE6141" w:rsidRPr="006A6A9C">
        <w:rPr>
          <w:rFonts w:ascii="Arial" w:hAnsi="Arial"/>
          <w:b/>
          <w:bCs/>
        </w:rPr>
        <w:t xml:space="preserve"> Security Amount</w:t>
      </w:r>
      <w:r w:rsidRPr="006A6A9C">
        <w:rPr>
          <w:rFonts w:ascii="Arial" w:hAnsi="Arial"/>
        </w:rPr>
        <w:t>.</w:t>
      </w:r>
    </w:p>
    <w:p w14:paraId="02B76D88" w14:textId="77777777" w:rsidR="00711150" w:rsidRPr="006A6A9C" w:rsidRDefault="00711150" w:rsidP="00711150">
      <w:pPr>
        <w:pStyle w:val="Heading5"/>
        <w:numPr>
          <w:ilvl w:val="0"/>
          <w:numId w:val="0"/>
        </w:numPr>
        <w:ind w:left="1620"/>
        <w:jc w:val="both"/>
        <w:rPr>
          <w:rFonts w:ascii="Arial" w:hAnsi="Arial"/>
        </w:rPr>
      </w:pPr>
    </w:p>
    <w:p w14:paraId="51F1BB4B" w14:textId="77777777" w:rsidR="00711150" w:rsidRPr="006A6A9C" w:rsidRDefault="00711150" w:rsidP="00711150">
      <w:pPr>
        <w:pStyle w:val="Heading5"/>
        <w:numPr>
          <w:ilvl w:val="0"/>
          <w:numId w:val="0"/>
        </w:numPr>
        <w:ind w:left="1620"/>
        <w:jc w:val="both"/>
        <w:rPr>
          <w:rFonts w:ascii="Arial" w:hAnsi="Arial"/>
        </w:rPr>
      </w:pPr>
    </w:p>
    <w:p w14:paraId="41AB11A0" w14:textId="77777777" w:rsidR="00B24C90" w:rsidRPr="006A6A9C" w:rsidRDefault="00B24C90">
      <w:pPr>
        <w:pStyle w:val="Heading3"/>
        <w:numPr>
          <w:ilvl w:val="0"/>
          <w:numId w:val="0"/>
        </w:numPr>
        <w:rPr>
          <w:rFonts w:ascii="Arial" w:hAnsi="Arial"/>
          <w:b/>
        </w:rPr>
      </w:pPr>
      <w:r w:rsidRPr="006A6A9C">
        <w:rPr>
          <w:rFonts w:ascii="Arial" w:hAnsi="Arial"/>
          <w:b/>
        </w:rPr>
        <w:t>3.2</w:t>
      </w:r>
      <w:r w:rsidR="00BD5FC0" w:rsidRPr="006A6A9C">
        <w:rPr>
          <w:rFonts w:ascii="Arial" w:hAnsi="Arial"/>
          <w:b/>
        </w:rPr>
        <w:t>3</w:t>
      </w:r>
      <w:r w:rsidRPr="006A6A9C">
        <w:rPr>
          <w:rFonts w:ascii="Arial" w:hAnsi="Arial"/>
          <w:b/>
        </w:rPr>
        <w:tab/>
        <w:t>CREDIT MONITORING</w:t>
      </w:r>
    </w:p>
    <w:p w14:paraId="5AD00EC0" w14:textId="77777777" w:rsidR="00B24C90" w:rsidRPr="006A6A9C" w:rsidRDefault="00B24C90">
      <w:pPr>
        <w:pStyle w:val="Heading4"/>
        <w:numPr>
          <w:ilvl w:val="0"/>
          <w:numId w:val="0"/>
        </w:numPr>
        <w:ind w:left="851"/>
        <w:rPr>
          <w:rFonts w:ascii="Arial" w:hAnsi="Arial"/>
        </w:rPr>
      </w:pPr>
      <w:r w:rsidRPr="006A6A9C">
        <w:rPr>
          <w:rFonts w:ascii="Arial" w:hAnsi="Arial"/>
        </w:rPr>
        <w:t>3.2</w:t>
      </w:r>
      <w:r w:rsidR="00BD5FC0" w:rsidRPr="006A6A9C">
        <w:rPr>
          <w:rFonts w:ascii="Arial" w:hAnsi="Arial"/>
        </w:rPr>
        <w:t>3</w:t>
      </w:r>
      <w:r w:rsidRPr="006A6A9C">
        <w:rPr>
          <w:rFonts w:ascii="Arial" w:hAnsi="Arial"/>
        </w:rPr>
        <w:t>.1</w:t>
      </w:r>
      <w:r w:rsidRPr="006A6A9C">
        <w:rPr>
          <w:rFonts w:ascii="Arial" w:hAnsi="Arial"/>
        </w:rPr>
        <w:tab/>
      </w:r>
      <w:r w:rsidRPr="006A6A9C">
        <w:rPr>
          <w:rFonts w:ascii="Arial" w:hAnsi="Arial"/>
          <w:u w:val="single"/>
        </w:rPr>
        <w:t>Determination of Security Cover</w:t>
      </w:r>
    </w:p>
    <w:p w14:paraId="7AD2BD9A"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The amount of </w:t>
      </w:r>
      <w:r w:rsidRPr="006A6A9C">
        <w:rPr>
          <w:rFonts w:ascii="Arial" w:hAnsi="Arial"/>
          <w:b/>
        </w:rPr>
        <w:t>Security Cover</w:t>
      </w:r>
      <w:r w:rsidRPr="006A6A9C">
        <w:rPr>
          <w:rFonts w:ascii="Arial" w:hAnsi="Arial"/>
        </w:rPr>
        <w:t xml:space="preserve"> which the </w:t>
      </w:r>
      <w:r w:rsidRPr="006A6A9C">
        <w:rPr>
          <w:rFonts w:ascii="Arial" w:hAnsi="Arial"/>
          <w:b/>
        </w:rPr>
        <w:t>User</w:t>
      </w:r>
      <w:r w:rsidRPr="006A6A9C">
        <w:rPr>
          <w:rFonts w:ascii="Arial" w:hAnsi="Arial"/>
        </w:rPr>
        <w:t xml:space="preserve"> shall be required to maintain shall be determined from time to time by </w:t>
      </w:r>
      <w:r w:rsidRPr="006A6A9C">
        <w:rPr>
          <w:rFonts w:ascii="Arial" w:hAnsi="Arial"/>
          <w:b/>
        </w:rPr>
        <w:t>The Company</w:t>
      </w:r>
      <w:r w:rsidRPr="006A6A9C">
        <w:rPr>
          <w:rFonts w:ascii="Arial" w:hAnsi="Arial"/>
        </w:rPr>
        <w:t xml:space="preserve"> as the </w:t>
      </w:r>
      <w:r w:rsidRPr="006A6A9C">
        <w:rPr>
          <w:rFonts w:ascii="Arial" w:hAnsi="Arial"/>
          <w:b/>
          <w:bCs/>
        </w:rPr>
        <w:t>User’s Security Requirement</w:t>
      </w:r>
      <w:r w:rsidRPr="006A6A9C">
        <w:rPr>
          <w:rFonts w:ascii="Arial" w:hAnsi="Arial"/>
        </w:rPr>
        <w:t xml:space="preserve"> less the </w:t>
      </w:r>
      <w:r w:rsidRPr="006A6A9C">
        <w:rPr>
          <w:rFonts w:ascii="Arial" w:hAnsi="Arial"/>
          <w:b/>
          <w:bCs/>
        </w:rPr>
        <w:t>User’s Allowed Credit</w:t>
      </w:r>
      <w:r w:rsidRPr="006A6A9C">
        <w:rPr>
          <w:rFonts w:ascii="Arial" w:hAnsi="Arial"/>
        </w:rPr>
        <w:t xml:space="preserve">.  </w:t>
      </w:r>
    </w:p>
    <w:p w14:paraId="01C0C5B2" w14:textId="77777777" w:rsidR="00B24C90" w:rsidRPr="006A6A9C" w:rsidRDefault="00B24C90">
      <w:pPr>
        <w:pStyle w:val="Header"/>
        <w:tabs>
          <w:tab w:val="clear" w:pos="4153"/>
          <w:tab w:val="clear" w:pos="8306"/>
        </w:tabs>
        <w:ind w:left="2268"/>
        <w:jc w:val="both"/>
        <w:rPr>
          <w:rFonts w:ascii="Arial" w:hAnsi="Arial"/>
          <w:u w:val="single"/>
        </w:rPr>
      </w:pPr>
    </w:p>
    <w:p w14:paraId="5B6CDDCF" w14:textId="77777777" w:rsidR="00B24C90" w:rsidRPr="006A6A9C" w:rsidRDefault="00B24C90">
      <w:pPr>
        <w:pStyle w:val="Heading4"/>
        <w:numPr>
          <w:ilvl w:val="0"/>
          <w:numId w:val="0"/>
        </w:numPr>
        <w:ind w:firstLine="851"/>
        <w:rPr>
          <w:rFonts w:ascii="Arial" w:hAnsi="Arial"/>
        </w:rPr>
      </w:pPr>
      <w:r w:rsidRPr="006A6A9C">
        <w:rPr>
          <w:rFonts w:ascii="Arial" w:hAnsi="Arial"/>
        </w:rPr>
        <w:t>3.2</w:t>
      </w:r>
      <w:r w:rsidR="00BD5FC0" w:rsidRPr="006A6A9C">
        <w:rPr>
          <w:rFonts w:ascii="Arial" w:hAnsi="Arial"/>
        </w:rPr>
        <w:t>3</w:t>
      </w:r>
      <w:r w:rsidRPr="006A6A9C">
        <w:rPr>
          <w:rFonts w:ascii="Arial" w:hAnsi="Arial"/>
        </w:rPr>
        <w:t>.2</w:t>
      </w:r>
      <w:r w:rsidRPr="006A6A9C">
        <w:rPr>
          <w:rFonts w:ascii="Arial" w:hAnsi="Arial"/>
        </w:rPr>
        <w:tab/>
      </w:r>
      <w:r w:rsidRPr="006A6A9C">
        <w:rPr>
          <w:rFonts w:ascii="Arial" w:hAnsi="Arial"/>
          <w:u w:val="single"/>
        </w:rPr>
        <w:t>Determination of Security Requirement</w:t>
      </w:r>
    </w:p>
    <w:p w14:paraId="7A86251D" w14:textId="77777777" w:rsidR="00B24C90" w:rsidRPr="006A6A9C" w:rsidRDefault="00B24C90">
      <w:pPr>
        <w:pStyle w:val="BodyText"/>
        <w:ind w:left="1702"/>
        <w:jc w:val="both"/>
        <w:rPr>
          <w:rFonts w:ascii="Arial" w:hAnsi="Arial"/>
        </w:rPr>
      </w:pPr>
      <w:r w:rsidRPr="006A6A9C">
        <w:rPr>
          <w:rFonts w:ascii="Arial" w:hAnsi="Arial"/>
        </w:rPr>
        <w:t xml:space="preserve">The </w:t>
      </w:r>
      <w:r w:rsidRPr="006A6A9C">
        <w:rPr>
          <w:rFonts w:ascii="Arial" w:hAnsi="Arial"/>
          <w:b/>
          <w:bCs/>
        </w:rPr>
        <w:t xml:space="preserve">Security Requirement </w:t>
      </w:r>
      <w:r w:rsidRPr="006A6A9C">
        <w:rPr>
          <w:rFonts w:ascii="Arial" w:hAnsi="Arial"/>
        </w:rPr>
        <w:t>for each User shall be determined as:-</w:t>
      </w:r>
    </w:p>
    <w:p w14:paraId="074AD55B"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 the </w:t>
      </w:r>
      <w:r w:rsidRPr="006A6A9C">
        <w:rPr>
          <w:rFonts w:ascii="Arial" w:hAnsi="Arial"/>
          <w:b/>
        </w:rPr>
        <w:t>Balancing Services Use of System Charges</w:t>
      </w:r>
      <w:r w:rsidRPr="006A6A9C">
        <w:rPr>
          <w:rFonts w:ascii="Arial" w:hAnsi="Arial"/>
        </w:rPr>
        <w:t xml:space="preserve"> provided for in the </w:t>
      </w:r>
      <w:r w:rsidRPr="006A6A9C">
        <w:rPr>
          <w:rFonts w:ascii="Arial" w:hAnsi="Arial"/>
          <w:b/>
        </w:rPr>
        <w:t>CUSC</w:t>
      </w:r>
      <w:r w:rsidRPr="006A6A9C">
        <w:rPr>
          <w:rFonts w:ascii="Arial" w:hAnsi="Arial"/>
        </w:rPr>
        <w:t xml:space="preserve">, where the </w:t>
      </w:r>
      <w:r w:rsidRPr="006A6A9C">
        <w:rPr>
          <w:rFonts w:ascii="Arial" w:hAnsi="Arial"/>
          <w:b/>
        </w:rPr>
        <w:t>User</w:t>
      </w:r>
      <w:r w:rsidRPr="006A6A9C">
        <w:rPr>
          <w:rFonts w:ascii="Arial" w:hAnsi="Arial"/>
        </w:rPr>
        <w:t xml:space="preserve"> is a </w:t>
      </w:r>
      <w:r w:rsidRPr="006A6A9C">
        <w:rPr>
          <w:rFonts w:ascii="Arial" w:hAnsi="Arial"/>
          <w:b/>
        </w:rPr>
        <w:t>Supplier</w:t>
      </w:r>
      <w:r w:rsidRPr="006A6A9C">
        <w:rPr>
          <w:rFonts w:ascii="Arial" w:hAnsi="Arial"/>
        </w:rPr>
        <w:t xml:space="preserve">, over a 32 day period or such period as </w:t>
      </w:r>
      <w:r w:rsidRPr="006A6A9C">
        <w:rPr>
          <w:rFonts w:ascii="Arial" w:hAnsi="Arial"/>
          <w:b/>
        </w:rPr>
        <w:t>The Company</w:t>
      </w:r>
      <w:r w:rsidRPr="006A6A9C">
        <w:rPr>
          <w:rFonts w:ascii="Arial" w:hAnsi="Arial"/>
        </w:rPr>
        <w:t xml:space="preserve"> acting reasonably shall specify to the </w:t>
      </w:r>
      <w:r w:rsidRPr="006A6A9C">
        <w:rPr>
          <w:rFonts w:ascii="Arial" w:hAnsi="Arial"/>
          <w:b/>
        </w:rPr>
        <w:t>User</w:t>
      </w:r>
      <w:r w:rsidRPr="006A6A9C">
        <w:rPr>
          <w:rFonts w:ascii="Arial" w:hAnsi="Arial"/>
        </w:rPr>
        <w:t xml:space="preserve"> in writing from time to time taking into account the requirements for </w:t>
      </w:r>
      <w:r w:rsidRPr="006A6A9C">
        <w:rPr>
          <w:rFonts w:ascii="Arial" w:hAnsi="Arial"/>
          <w:b/>
        </w:rPr>
        <w:t>Security Cover</w:t>
      </w:r>
      <w:r w:rsidRPr="006A6A9C">
        <w:rPr>
          <w:rFonts w:ascii="Arial" w:hAnsi="Arial"/>
        </w:rPr>
        <w:t xml:space="preserve"> contained in the </w:t>
      </w:r>
      <w:r w:rsidRPr="006A6A9C">
        <w:rPr>
          <w:rFonts w:ascii="Arial" w:hAnsi="Arial"/>
          <w:b/>
        </w:rPr>
        <w:t>Balancing and</w:t>
      </w:r>
      <w:r w:rsidRPr="006A6A9C">
        <w:rPr>
          <w:rFonts w:ascii="Arial" w:hAnsi="Arial"/>
        </w:rPr>
        <w:t xml:space="preserve"> </w:t>
      </w:r>
      <w:r w:rsidRPr="006A6A9C">
        <w:rPr>
          <w:rFonts w:ascii="Arial" w:hAnsi="Arial"/>
          <w:b/>
        </w:rPr>
        <w:t xml:space="preserve">Settlement Code </w:t>
      </w:r>
      <w:r w:rsidRPr="006A6A9C">
        <w:rPr>
          <w:rFonts w:ascii="Arial" w:hAnsi="Arial"/>
        </w:rPr>
        <w:t xml:space="preserve">and where </w:t>
      </w:r>
      <w:r w:rsidRPr="006A6A9C">
        <w:rPr>
          <w:rFonts w:ascii="Arial" w:hAnsi="Arial"/>
          <w:b/>
        </w:rPr>
        <w:t>The Company</w:t>
      </w:r>
      <w:r w:rsidRPr="006A6A9C">
        <w:rPr>
          <w:rFonts w:ascii="Arial" w:hAnsi="Arial"/>
        </w:rPr>
        <w:t xml:space="preserve"> proposes to change such period </w:t>
      </w:r>
      <w:r w:rsidRPr="006A6A9C">
        <w:rPr>
          <w:rFonts w:ascii="Arial" w:hAnsi="Arial"/>
          <w:b/>
        </w:rPr>
        <w:t>The Company</w:t>
      </w:r>
      <w:r w:rsidRPr="006A6A9C">
        <w:rPr>
          <w:rFonts w:ascii="Arial" w:hAnsi="Arial"/>
        </w:rPr>
        <w:t xml:space="preserve"> shall consult with </w:t>
      </w:r>
      <w:r w:rsidRPr="006A6A9C">
        <w:rPr>
          <w:rFonts w:ascii="Arial" w:hAnsi="Arial"/>
          <w:b/>
        </w:rPr>
        <w:t>Users</w:t>
      </w:r>
      <w:r w:rsidRPr="006A6A9C">
        <w:rPr>
          <w:rFonts w:ascii="Arial" w:hAnsi="Arial"/>
        </w:rPr>
        <w:t xml:space="preserve">; and </w:t>
      </w:r>
    </w:p>
    <w:p w14:paraId="5CE7B56F"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t xml:space="preserve">the </w:t>
      </w:r>
      <w:r w:rsidRPr="006A6A9C">
        <w:rPr>
          <w:rFonts w:ascii="Arial" w:hAnsi="Arial"/>
          <w:b/>
        </w:rPr>
        <w:t>Balancing Services Use of System Charges</w:t>
      </w:r>
      <w:r w:rsidRPr="006A6A9C">
        <w:rPr>
          <w:rFonts w:ascii="Arial" w:hAnsi="Arial"/>
        </w:rPr>
        <w:t xml:space="preserve"> provided for in the </w:t>
      </w:r>
      <w:r w:rsidRPr="006A6A9C">
        <w:rPr>
          <w:rFonts w:ascii="Arial" w:hAnsi="Arial"/>
          <w:b/>
        </w:rPr>
        <w:t>CUSC</w:t>
      </w:r>
      <w:r w:rsidRPr="006A6A9C">
        <w:rPr>
          <w:rFonts w:ascii="Arial" w:hAnsi="Arial"/>
        </w:rPr>
        <w:t xml:space="preserve">, where the </w:t>
      </w:r>
      <w:r w:rsidRPr="006A6A9C">
        <w:rPr>
          <w:rFonts w:ascii="Arial" w:hAnsi="Arial"/>
          <w:b/>
        </w:rPr>
        <w:t>User</w:t>
      </w:r>
      <w:r w:rsidRPr="006A6A9C">
        <w:rPr>
          <w:rFonts w:ascii="Arial" w:hAnsi="Arial"/>
        </w:rPr>
        <w:t xml:space="preserve"> is a </w:t>
      </w:r>
      <w:r w:rsidRPr="006A6A9C">
        <w:rPr>
          <w:rFonts w:ascii="Arial" w:hAnsi="Arial"/>
          <w:b/>
        </w:rPr>
        <w:t>Generator</w:t>
      </w:r>
      <w:r w:rsidRPr="006A6A9C">
        <w:rPr>
          <w:rFonts w:ascii="Arial" w:hAnsi="Arial"/>
        </w:rPr>
        <w:t xml:space="preserve">, over a 29 day period or such period as </w:t>
      </w:r>
      <w:r w:rsidRPr="006A6A9C">
        <w:rPr>
          <w:rFonts w:ascii="Arial" w:hAnsi="Arial"/>
          <w:b/>
        </w:rPr>
        <w:t>The Company</w:t>
      </w:r>
      <w:r w:rsidRPr="006A6A9C">
        <w:rPr>
          <w:rFonts w:ascii="Arial" w:hAnsi="Arial"/>
        </w:rPr>
        <w:t xml:space="preserve"> acting reasonably shall specify to the </w:t>
      </w:r>
      <w:r w:rsidRPr="006A6A9C">
        <w:rPr>
          <w:rFonts w:ascii="Arial" w:hAnsi="Arial"/>
          <w:b/>
        </w:rPr>
        <w:t>User</w:t>
      </w:r>
      <w:r w:rsidRPr="006A6A9C">
        <w:rPr>
          <w:rFonts w:ascii="Arial" w:hAnsi="Arial"/>
        </w:rPr>
        <w:t xml:space="preserve"> in writing from time to time taking into account the requirements for </w:t>
      </w:r>
      <w:r w:rsidRPr="006A6A9C">
        <w:rPr>
          <w:rFonts w:ascii="Arial" w:hAnsi="Arial"/>
          <w:b/>
        </w:rPr>
        <w:t>Security Cover</w:t>
      </w:r>
      <w:r w:rsidRPr="006A6A9C">
        <w:rPr>
          <w:rFonts w:ascii="Arial" w:hAnsi="Arial"/>
        </w:rPr>
        <w:t xml:space="preserve"> contained in the </w:t>
      </w:r>
      <w:r w:rsidRPr="006A6A9C">
        <w:rPr>
          <w:rFonts w:ascii="Arial" w:hAnsi="Arial"/>
          <w:b/>
        </w:rPr>
        <w:t>Balancing and Settlement Code</w:t>
      </w:r>
      <w:r w:rsidRPr="006A6A9C">
        <w:rPr>
          <w:rFonts w:ascii="Arial" w:hAnsi="Arial"/>
        </w:rPr>
        <w:t xml:space="preserve"> and where </w:t>
      </w:r>
      <w:r w:rsidRPr="006A6A9C">
        <w:rPr>
          <w:rFonts w:ascii="Arial" w:hAnsi="Arial"/>
          <w:b/>
        </w:rPr>
        <w:t>The Company</w:t>
      </w:r>
      <w:r w:rsidRPr="006A6A9C">
        <w:rPr>
          <w:rFonts w:ascii="Arial" w:hAnsi="Arial"/>
        </w:rPr>
        <w:t xml:space="preserve"> proposes to change such period </w:t>
      </w:r>
      <w:r w:rsidRPr="006A6A9C">
        <w:rPr>
          <w:rFonts w:ascii="Arial" w:hAnsi="Arial"/>
          <w:b/>
        </w:rPr>
        <w:t>The Company</w:t>
      </w:r>
      <w:r w:rsidRPr="006A6A9C">
        <w:rPr>
          <w:rFonts w:ascii="Arial" w:hAnsi="Arial"/>
        </w:rPr>
        <w:t xml:space="preserve"> shall consult with </w:t>
      </w:r>
      <w:r w:rsidRPr="006A6A9C">
        <w:rPr>
          <w:rFonts w:ascii="Arial" w:hAnsi="Arial"/>
          <w:b/>
        </w:rPr>
        <w:t>Users</w:t>
      </w:r>
      <w:r w:rsidRPr="006A6A9C">
        <w:rPr>
          <w:rFonts w:ascii="Arial" w:hAnsi="Arial"/>
        </w:rPr>
        <w:t xml:space="preserve">; and </w:t>
      </w:r>
    </w:p>
    <w:p w14:paraId="40285810" w14:textId="77777777" w:rsidR="00B24C90" w:rsidRPr="006A6A9C" w:rsidRDefault="00B24C90">
      <w:pPr>
        <w:pStyle w:val="Heading5"/>
        <w:numPr>
          <w:ilvl w:val="0"/>
          <w:numId w:val="0"/>
        </w:numPr>
        <w:ind w:left="2268" w:hanging="567"/>
        <w:jc w:val="both"/>
        <w:rPr>
          <w:rFonts w:ascii="Arial" w:hAnsi="Arial"/>
        </w:rPr>
      </w:pPr>
      <w:r w:rsidRPr="006A6A9C">
        <w:rPr>
          <w:rFonts w:ascii="Arial" w:hAnsi="Arial"/>
        </w:rPr>
        <w:t>(c)</w:t>
      </w:r>
      <w:r w:rsidRPr="006A6A9C">
        <w:rPr>
          <w:rFonts w:ascii="Arial" w:hAnsi="Arial"/>
        </w:rPr>
        <w:tab/>
      </w:r>
      <w:r w:rsidR="0010314C" w:rsidRPr="006A6A9C">
        <w:rPr>
          <w:rFonts w:ascii="Arial" w:hAnsi="Arial"/>
        </w:rPr>
        <w:t xml:space="preserve">in relation to </w:t>
      </w:r>
      <w:r w:rsidRPr="006A6A9C">
        <w:rPr>
          <w:rFonts w:ascii="Arial" w:hAnsi="Arial"/>
          <w:b/>
        </w:rPr>
        <w:t>Transmission Network Use of System Demand Charges</w:t>
      </w:r>
      <w:r w:rsidRPr="006A6A9C">
        <w:rPr>
          <w:rFonts w:ascii="Arial" w:hAnsi="Arial"/>
        </w:rPr>
        <w:t xml:space="preserve"> calculated in the following </w:t>
      </w:r>
      <w:r w:rsidR="0010314C" w:rsidRPr="006A6A9C">
        <w:rPr>
          <w:rFonts w:ascii="Arial" w:hAnsi="Arial"/>
        </w:rPr>
        <w:t xml:space="preserve">manner for each </w:t>
      </w:r>
      <w:r w:rsidR="0010314C" w:rsidRPr="006A6A9C">
        <w:rPr>
          <w:rFonts w:ascii="Arial" w:hAnsi="Arial"/>
          <w:b/>
        </w:rPr>
        <w:t>Security Period</w:t>
      </w:r>
      <w:r w:rsidRPr="006A6A9C">
        <w:rPr>
          <w:rFonts w:ascii="Arial" w:hAnsi="Arial"/>
        </w:rPr>
        <w:t>:-</w:t>
      </w:r>
    </w:p>
    <w:p w14:paraId="66C73780" w14:textId="77777777" w:rsidR="00B24C90" w:rsidRPr="006A6A9C" w:rsidRDefault="00B24C90">
      <w:pPr>
        <w:ind w:left="3119" w:hanging="567"/>
        <w:jc w:val="both"/>
        <w:rPr>
          <w:rFonts w:ascii="Arial" w:hAnsi="Arial"/>
        </w:rPr>
      </w:pPr>
      <w:r w:rsidRPr="006A6A9C">
        <w:rPr>
          <w:rFonts w:ascii="Arial" w:hAnsi="Arial"/>
        </w:rPr>
        <w:t>(aa)</w:t>
      </w:r>
      <w:r w:rsidRPr="006A6A9C">
        <w:rPr>
          <w:rFonts w:ascii="Arial" w:hAnsi="Arial"/>
        </w:rPr>
        <w:tab/>
      </w:r>
      <w:r w:rsidR="0010314C" w:rsidRPr="006A6A9C">
        <w:rPr>
          <w:rFonts w:ascii="Arial" w:hAnsi="Arial"/>
        </w:rPr>
        <w:t xml:space="preserve">in the </w:t>
      </w:r>
      <w:r w:rsidRPr="006A6A9C">
        <w:rPr>
          <w:rFonts w:ascii="Arial" w:hAnsi="Arial"/>
          <w:b/>
        </w:rPr>
        <w:t>Financial Year</w:t>
      </w:r>
      <w:r w:rsidRPr="006A6A9C">
        <w:rPr>
          <w:rFonts w:ascii="Arial" w:hAnsi="Arial"/>
        </w:rPr>
        <w:t xml:space="preserve"> in which such charges first become due</w:t>
      </w:r>
      <w:r w:rsidR="0010314C" w:rsidRPr="006A6A9C">
        <w:rPr>
          <w:rFonts w:ascii="Arial" w:hAnsi="Arial"/>
        </w:rPr>
        <w:t xml:space="preserve"> the greater of zero</w:t>
      </w:r>
      <w:r w:rsidRPr="006A6A9C">
        <w:rPr>
          <w:rFonts w:ascii="Arial" w:hAnsi="Arial"/>
        </w:rPr>
        <w:t xml:space="preserve"> and</w:t>
      </w:r>
      <w:r w:rsidR="0010314C" w:rsidRPr="006A6A9C">
        <w:rPr>
          <w:rFonts w:ascii="Arial" w:hAnsi="Arial"/>
        </w:rPr>
        <w:t xml:space="preserve"> the </w:t>
      </w:r>
      <w:r w:rsidR="0010314C" w:rsidRPr="006A6A9C">
        <w:rPr>
          <w:rFonts w:ascii="Arial" w:hAnsi="Arial"/>
          <w:b/>
        </w:rPr>
        <w:t>User’s Base Value at Risk</w:t>
      </w:r>
      <w:r w:rsidR="0010314C" w:rsidRPr="006A6A9C">
        <w:rPr>
          <w:rFonts w:ascii="Arial" w:hAnsi="Arial"/>
        </w:rPr>
        <w:t>; and</w:t>
      </w:r>
    </w:p>
    <w:p w14:paraId="03A9139A" w14:textId="77777777" w:rsidR="00B24C90" w:rsidRPr="006A6A9C" w:rsidRDefault="00B24C90">
      <w:pPr>
        <w:ind w:left="3402" w:hanging="567"/>
        <w:rPr>
          <w:rFonts w:ascii="Arial" w:hAnsi="Arial"/>
        </w:rPr>
      </w:pPr>
    </w:p>
    <w:p w14:paraId="0861B638" w14:textId="77777777" w:rsidR="00B24C90" w:rsidRPr="006A6A9C" w:rsidRDefault="00B24C90">
      <w:pPr>
        <w:ind w:left="3119" w:hanging="567"/>
        <w:jc w:val="both"/>
        <w:rPr>
          <w:rFonts w:ascii="Arial" w:hAnsi="Arial"/>
        </w:rPr>
      </w:pPr>
      <w:r w:rsidRPr="006A6A9C">
        <w:rPr>
          <w:rFonts w:ascii="Arial" w:hAnsi="Arial"/>
        </w:rPr>
        <w:t>(bb)</w:t>
      </w:r>
      <w:r w:rsidRPr="006A6A9C">
        <w:rPr>
          <w:rFonts w:ascii="Arial" w:hAnsi="Arial"/>
        </w:rPr>
        <w:tab/>
        <w:t xml:space="preserve">in the case of subsequent </w:t>
      </w:r>
      <w:r w:rsidRPr="006A6A9C">
        <w:rPr>
          <w:rFonts w:ascii="Arial" w:hAnsi="Arial"/>
          <w:b/>
        </w:rPr>
        <w:t>Financial Years</w:t>
      </w:r>
      <w:r w:rsidRPr="006A6A9C">
        <w:rPr>
          <w:rFonts w:ascii="Arial" w:hAnsi="Arial"/>
        </w:rPr>
        <w:t xml:space="preserve"> </w:t>
      </w:r>
      <w:r w:rsidR="0010314C" w:rsidRPr="006A6A9C">
        <w:rPr>
          <w:rFonts w:ascii="Arial" w:hAnsi="Arial"/>
        </w:rPr>
        <w:t>the greater of zero and the sum of</w:t>
      </w:r>
      <w:r w:rsidR="0010314C" w:rsidRPr="006A6A9C">
        <w:rPr>
          <w:rFonts w:ascii="Arial" w:hAnsi="Arial"/>
          <w:b/>
        </w:rPr>
        <w:t xml:space="preserve"> </w:t>
      </w:r>
      <w:r w:rsidR="0010314C" w:rsidRPr="006A6A9C">
        <w:rPr>
          <w:rFonts w:ascii="Arial" w:hAnsi="Arial"/>
        </w:rPr>
        <w:t xml:space="preserve">(i) the </w:t>
      </w:r>
      <w:r w:rsidRPr="006A6A9C">
        <w:rPr>
          <w:rFonts w:ascii="Arial" w:hAnsi="Arial"/>
          <w:b/>
          <w:bCs/>
        </w:rPr>
        <w:t xml:space="preserve">User’s </w:t>
      </w:r>
      <w:r w:rsidR="0010314C" w:rsidRPr="006A6A9C">
        <w:rPr>
          <w:rFonts w:ascii="Arial" w:hAnsi="Arial"/>
          <w:b/>
          <w:bCs/>
        </w:rPr>
        <w:t xml:space="preserve">Base Value at Risk </w:t>
      </w:r>
      <w:r w:rsidR="0010314C" w:rsidRPr="006A6A9C">
        <w:rPr>
          <w:rFonts w:ascii="Arial" w:hAnsi="Arial"/>
          <w:bCs/>
        </w:rPr>
        <w:t xml:space="preserve">and (ii) the </w:t>
      </w:r>
      <w:r w:rsidR="0010314C" w:rsidRPr="006A6A9C">
        <w:rPr>
          <w:rFonts w:ascii="Arial" w:hAnsi="Arial"/>
          <w:b/>
          <w:bCs/>
        </w:rPr>
        <w:t>User’s Forecasting Performance Related VAR</w:t>
      </w:r>
      <w:r w:rsidR="0010314C" w:rsidRPr="006A6A9C">
        <w:rPr>
          <w:rFonts w:ascii="Arial" w:hAnsi="Arial"/>
          <w:bCs/>
        </w:rPr>
        <w:t>.</w:t>
      </w:r>
    </w:p>
    <w:p w14:paraId="27982975" w14:textId="77777777" w:rsidR="00B24C90" w:rsidRPr="006A6A9C" w:rsidRDefault="00B24C90">
      <w:pPr>
        <w:ind w:left="3402" w:hanging="567"/>
        <w:rPr>
          <w:rFonts w:ascii="Arial" w:hAnsi="Arial"/>
        </w:rPr>
      </w:pPr>
    </w:p>
    <w:p w14:paraId="137B404D" w14:textId="77777777" w:rsidR="00B24C90" w:rsidRPr="006A6A9C" w:rsidRDefault="00B24C90" w:rsidP="00A22FF0">
      <w:pPr>
        <w:pStyle w:val="Heading5"/>
        <w:numPr>
          <w:ilvl w:val="0"/>
          <w:numId w:val="6"/>
        </w:numPr>
        <w:jc w:val="both"/>
        <w:rPr>
          <w:rFonts w:ascii="Arial" w:hAnsi="Arial"/>
        </w:rPr>
      </w:pPr>
      <w:r w:rsidRPr="006A6A9C">
        <w:rPr>
          <w:rFonts w:ascii="Arial" w:hAnsi="Arial"/>
        </w:rPr>
        <w:t xml:space="preserve">interest on the amounts referred to in (a), (b) and (c) above calculated in accordance with the provisions of this </w:t>
      </w:r>
      <w:r w:rsidRPr="006A6A9C">
        <w:rPr>
          <w:rFonts w:ascii="Arial" w:hAnsi="Arial"/>
          <w:b/>
        </w:rPr>
        <w:t>CUSC</w:t>
      </w:r>
      <w:r w:rsidRPr="006A6A9C">
        <w:rPr>
          <w:rFonts w:ascii="Arial" w:hAnsi="Arial"/>
        </w:rPr>
        <w:t xml:space="preserve">. </w:t>
      </w:r>
    </w:p>
    <w:p w14:paraId="7A5E98CB" w14:textId="77777777" w:rsidR="00A22FF0" w:rsidRPr="006A6A9C" w:rsidRDefault="00A22FF0" w:rsidP="00A22FF0">
      <w:pPr>
        <w:pStyle w:val="Heading5"/>
        <w:numPr>
          <w:ilvl w:val="0"/>
          <w:numId w:val="6"/>
        </w:numPr>
        <w:jc w:val="both"/>
        <w:rPr>
          <w:rFonts w:ascii="Arial" w:hAnsi="Arial"/>
        </w:rPr>
      </w:pPr>
      <w:r w:rsidRPr="006A6A9C">
        <w:rPr>
          <w:rFonts w:ascii="Arial" w:hAnsi="Arial"/>
        </w:rPr>
        <w:t xml:space="preserve"> any applicable </w:t>
      </w:r>
      <w:r w:rsidRPr="006A6A9C">
        <w:rPr>
          <w:rFonts w:ascii="Arial" w:hAnsi="Arial"/>
          <w:b/>
        </w:rPr>
        <w:t>Value Added Tax</w:t>
      </w:r>
      <w:r w:rsidRPr="006A6A9C">
        <w:rPr>
          <w:rFonts w:ascii="Arial" w:hAnsi="Arial"/>
        </w:rPr>
        <w:t xml:space="preserve"> that would be due on the amounts referred to in</w:t>
      </w:r>
      <w:r w:rsidR="00711150" w:rsidRPr="006A6A9C">
        <w:rPr>
          <w:rFonts w:ascii="Arial" w:hAnsi="Arial"/>
        </w:rPr>
        <w:t xml:space="preserve"> this</w:t>
      </w:r>
      <w:r w:rsidRPr="006A6A9C">
        <w:rPr>
          <w:rFonts w:ascii="Arial" w:hAnsi="Arial"/>
        </w:rPr>
        <w:t xml:space="preserve"> Paragraph 3.23.2 </w:t>
      </w:r>
    </w:p>
    <w:p w14:paraId="1A18A73F" w14:textId="77777777" w:rsidR="00A22FF0" w:rsidRPr="006A6A9C" w:rsidRDefault="00A22FF0">
      <w:pPr>
        <w:pStyle w:val="Heading5"/>
        <w:numPr>
          <w:ilvl w:val="0"/>
          <w:numId w:val="0"/>
        </w:numPr>
        <w:ind w:left="2268" w:hanging="567"/>
        <w:jc w:val="both"/>
        <w:rPr>
          <w:rFonts w:ascii="Arial" w:hAnsi="Arial"/>
        </w:rPr>
      </w:pPr>
    </w:p>
    <w:p w14:paraId="3ED4ED56" w14:textId="77777777" w:rsidR="0010314C" w:rsidRPr="006A6A9C" w:rsidRDefault="00BD5FC0" w:rsidP="00BD5FC0">
      <w:pPr>
        <w:pStyle w:val="Heading4"/>
        <w:numPr>
          <w:ilvl w:val="0"/>
          <w:numId w:val="0"/>
        </w:numPr>
        <w:ind w:left="720"/>
        <w:rPr>
          <w:rFonts w:ascii="Arial" w:hAnsi="Arial"/>
          <w:u w:val="single"/>
        </w:rPr>
      </w:pPr>
      <w:r w:rsidRPr="006A6A9C">
        <w:rPr>
          <w:rFonts w:ascii="Arial" w:hAnsi="Arial"/>
        </w:rPr>
        <w:t>3.23.3</w:t>
      </w:r>
      <w:r w:rsidRPr="006A6A9C">
        <w:rPr>
          <w:rFonts w:ascii="Arial" w:hAnsi="Arial"/>
        </w:rPr>
        <w:tab/>
      </w:r>
      <w:r w:rsidR="0010314C" w:rsidRPr="006A6A9C">
        <w:rPr>
          <w:rFonts w:ascii="Arial" w:hAnsi="Arial"/>
          <w:u w:val="single"/>
        </w:rPr>
        <w:t xml:space="preserve">Calculation of </w:t>
      </w:r>
      <w:r w:rsidR="0010314C" w:rsidRPr="006A6A9C">
        <w:rPr>
          <w:rFonts w:ascii="Arial" w:hAnsi="Arial"/>
          <w:b/>
          <w:u w:val="single"/>
        </w:rPr>
        <w:t xml:space="preserve">HH Base Value at Risk </w:t>
      </w:r>
    </w:p>
    <w:p w14:paraId="09A1C0BB"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For each </w:t>
      </w:r>
      <w:r w:rsidRPr="006A6A9C">
        <w:rPr>
          <w:rFonts w:ascii="Arial" w:hAnsi="Arial"/>
          <w:b/>
        </w:rPr>
        <w:t>Security Period,</w:t>
      </w:r>
      <w:r w:rsidRPr="006A6A9C">
        <w:rPr>
          <w:rFonts w:ascii="Arial" w:hAnsi="Arial"/>
        </w:rPr>
        <w:t xml:space="preserve"> the</w:t>
      </w:r>
      <w:r w:rsidRPr="006A6A9C">
        <w:rPr>
          <w:rFonts w:ascii="Arial" w:hAnsi="Arial"/>
          <w:b/>
        </w:rPr>
        <w:t xml:space="preserve"> </w:t>
      </w:r>
      <w:r w:rsidRPr="006A6A9C">
        <w:rPr>
          <w:rFonts w:ascii="Arial" w:hAnsi="Arial"/>
        </w:rPr>
        <w:t xml:space="preserve">sum equal to the </w:t>
      </w:r>
      <w:r w:rsidRPr="006A6A9C">
        <w:rPr>
          <w:rFonts w:ascii="Arial" w:hAnsi="Arial"/>
          <w:b/>
        </w:rPr>
        <w:t xml:space="preserve">HH Base Percentage </w:t>
      </w:r>
      <w:r w:rsidRPr="006A6A9C">
        <w:rPr>
          <w:rFonts w:ascii="Arial" w:hAnsi="Arial"/>
        </w:rPr>
        <w:t xml:space="preserve">of the </w:t>
      </w:r>
      <w:r w:rsidRPr="006A6A9C">
        <w:rPr>
          <w:rFonts w:ascii="Arial" w:hAnsi="Arial"/>
          <w:b/>
        </w:rPr>
        <w:t>User’s</w:t>
      </w:r>
      <w:r w:rsidRPr="006A6A9C">
        <w:rPr>
          <w:rFonts w:ascii="Arial" w:hAnsi="Arial"/>
        </w:rPr>
        <w:t xml:space="preserve"> </w:t>
      </w:r>
      <w:r w:rsidRPr="006A6A9C">
        <w:rPr>
          <w:rFonts w:ascii="Arial" w:hAnsi="Arial"/>
          <w:b/>
        </w:rPr>
        <w:t xml:space="preserve">Indicative Annual HH TNUoS Charge </w:t>
      </w:r>
      <w:r w:rsidRPr="006A6A9C">
        <w:rPr>
          <w:rFonts w:ascii="Arial" w:hAnsi="Arial"/>
        </w:rPr>
        <w:t xml:space="preserve">calculated on the basis of the latest </w:t>
      </w:r>
      <w:r w:rsidRPr="006A6A9C">
        <w:rPr>
          <w:rFonts w:ascii="Arial" w:hAnsi="Arial"/>
          <w:b/>
        </w:rPr>
        <w:t xml:space="preserve">Demand Forecast </w:t>
      </w:r>
      <w:r w:rsidRPr="006A6A9C">
        <w:rPr>
          <w:rFonts w:ascii="Arial" w:hAnsi="Arial"/>
        </w:rPr>
        <w:t xml:space="preserve">received by </w:t>
      </w:r>
      <w:r w:rsidRPr="006A6A9C">
        <w:rPr>
          <w:rFonts w:ascii="Arial" w:hAnsi="Arial"/>
          <w:b/>
        </w:rPr>
        <w:t>The Company</w:t>
      </w:r>
      <w:r w:rsidRPr="006A6A9C">
        <w:rPr>
          <w:rFonts w:ascii="Arial" w:hAnsi="Arial"/>
        </w:rPr>
        <w:t>.</w:t>
      </w:r>
    </w:p>
    <w:p w14:paraId="1D6B7A29" w14:textId="77777777" w:rsidR="0010314C" w:rsidRPr="006A6A9C" w:rsidRDefault="00BD5FC0" w:rsidP="00BD5FC0">
      <w:pPr>
        <w:pStyle w:val="Heading4"/>
        <w:numPr>
          <w:ilvl w:val="0"/>
          <w:numId w:val="0"/>
        </w:numPr>
        <w:ind w:left="720"/>
        <w:rPr>
          <w:rFonts w:ascii="Arial" w:hAnsi="Arial"/>
          <w:u w:val="single"/>
        </w:rPr>
      </w:pPr>
      <w:r w:rsidRPr="006A6A9C">
        <w:rPr>
          <w:rFonts w:ascii="Arial" w:hAnsi="Arial"/>
        </w:rPr>
        <w:t>3.23.4</w:t>
      </w:r>
      <w:r w:rsidRPr="006A6A9C">
        <w:rPr>
          <w:rFonts w:ascii="Arial" w:hAnsi="Arial"/>
        </w:rPr>
        <w:tab/>
      </w:r>
      <w:r w:rsidR="0010314C" w:rsidRPr="006A6A9C">
        <w:rPr>
          <w:rFonts w:ascii="Arial" w:hAnsi="Arial"/>
          <w:u w:val="single"/>
        </w:rPr>
        <w:t xml:space="preserve">Calculation of </w:t>
      </w:r>
      <w:r w:rsidR="0010314C" w:rsidRPr="006A6A9C">
        <w:rPr>
          <w:rFonts w:ascii="Arial" w:hAnsi="Arial"/>
          <w:b/>
          <w:u w:val="single"/>
        </w:rPr>
        <w:t xml:space="preserve">NHH Base Value at Risk </w:t>
      </w:r>
    </w:p>
    <w:p w14:paraId="3F3A4186"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For each </w:t>
      </w:r>
      <w:r w:rsidRPr="006A6A9C">
        <w:rPr>
          <w:rFonts w:ascii="Arial" w:hAnsi="Arial"/>
          <w:b/>
        </w:rPr>
        <w:t>Security Period,</w:t>
      </w:r>
      <w:r w:rsidRPr="006A6A9C">
        <w:rPr>
          <w:rFonts w:ascii="Arial" w:hAnsi="Arial"/>
        </w:rPr>
        <w:t xml:space="preserve"> the</w:t>
      </w:r>
      <w:r w:rsidRPr="006A6A9C">
        <w:rPr>
          <w:rFonts w:ascii="Arial" w:hAnsi="Arial"/>
          <w:b/>
        </w:rPr>
        <w:t xml:space="preserve"> </w:t>
      </w:r>
      <w:r w:rsidRPr="006A6A9C">
        <w:rPr>
          <w:rFonts w:ascii="Arial" w:hAnsi="Arial"/>
        </w:rPr>
        <w:t xml:space="preserve">sum equal to the </w:t>
      </w:r>
      <w:r w:rsidRPr="006A6A9C">
        <w:rPr>
          <w:rFonts w:ascii="Arial" w:hAnsi="Arial"/>
          <w:b/>
        </w:rPr>
        <w:t xml:space="preserve">NHH Base Percentage </w:t>
      </w:r>
      <w:r w:rsidRPr="006A6A9C">
        <w:rPr>
          <w:rFonts w:ascii="Arial" w:hAnsi="Arial"/>
        </w:rPr>
        <w:t xml:space="preserve">of the </w:t>
      </w:r>
      <w:r w:rsidRPr="006A6A9C">
        <w:rPr>
          <w:rFonts w:ascii="Arial" w:hAnsi="Arial"/>
          <w:b/>
        </w:rPr>
        <w:t>User’s</w:t>
      </w:r>
      <w:r w:rsidRPr="006A6A9C">
        <w:rPr>
          <w:rFonts w:ascii="Arial" w:hAnsi="Arial"/>
        </w:rPr>
        <w:t xml:space="preserve"> </w:t>
      </w:r>
      <w:r w:rsidRPr="006A6A9C">
        <w:rPr>
          <w:rFonts w:ascii="Arial" w:hAnsi="Arial"/>
          <w:b/>
        </w:rPr>
        <w:t xml:space="preserve">Indicative Annual NHH TNUoS Charge </w:t>
      </w:r>
      <w:r w:rsidRPr="006A6A9C">
        <w:rPr>
          <w:rFonts w:ascii="Arial" w:hAnsi="Arial"/>
        </w:rPr>
        <w:t xml:space="preserve">calculated on the basis of the latest </w:t>
      </w:r>
      <w:r w:rsidRPr="006A6A9C">
        <w:rPr>
          <w:rFonts w:ascii="Arial" w:hAnsi="Arial"/>
          <w:b/>
        </w:rPr>
        <w:t xml:space="preserve">Demand Forecast </w:t>
      </w:r>
      <w:r w:rsidR="00B6463E" w:rsidRPr="006A6A9C">
        <w:rPr>
          <w:rFonts w:ascii="Arial" w:hAnsi="Arial"/>
        </w:rPr>
        <w:t>received</w:t>
      </w:r>
      <w:r w:rsidRPr="006A6A9C">
        <w:rPr>
          <w:rFonts w:ascii="Arial" w:hAnsi="Arial"/>
        </w:rPr>
        <w:t xml:space="preserve"> by </w:t>
      </w:r>
      <w:r w:rsidRPr="006A6A9C">
        <w:rPr>
          <w:rFonts w:ascii="Arial" w:hAnsi="Arial"/>
          <w:b/>
        </w:rPr>
        <w:t>The Company</w:t>
      </w:r>
      <w:r w:rsidRPr="006A6A9C">
        <w:rPr>
          <w:rFonts w:ascii="Arial" w:hAnsi="Arial"/>
        </w:rPr>
        <w:t>.</w:t>
      </w:r>
    </w:p>
    <w:p w14:paraId="070C7A1F" w14:textId="77777777" w:rsidR="00C44A99" w:rsidRPr="006A6A9C" w:rsidRDefault="00C44A99" w:rsidP="00C44A99">
      <w:pPr>
        <w:spacing w:after="240"/>
        <w:ind w:left="720"/>
        <w:jc w:val="both"/>
        <w:outlineLvl w:val="3"/>
        <w:rPr>
          <w:rFonts w:ascii="Arial" w:hAnsi="Arial" w:cs="Arial"/>
        </w:rPr>
      </w:pPr>
      <w:r w:rsidRPr="006A6A9C">
        <w:rPr>
          <w:rFonts w:ascii="Arial" w:hAnsi="Arial" w:cs="Arial"/>
        </w:rPr>
        <w:t xml:space="preserve">3.23.4a Calculation of </w:t>
      </w:r>
      <w:r w:rsidRPr="006A6A9C">
        <w:rPr>
          <w:rFonts w:ascii="Arial" w:hAnsi="Arial" w:cs="Arial"/>
          <w:b/>
          <w:bCs/>
        </w:rPr>
        <w:t>FDSC Base Value at Risk</w:t>
      </w:r>
    </w:p>
    <w:p w14:paraId="04B5A652" w14:textId="77777777" w:rsidR="00C44A99" w:rsidRPr="006A6A9C" w:rsidRDefault="00C44A99" w:rsidP="00C44A99">
      <w:pPr>
        <w:spacing w:after="240"/>
        <w:ind w:left="1710"/>
        <w:jc w:val="both"/>
        <w:outlineLvl w:val="3"/>
        <w:rPr>
          <w:rFonts w:ascii="Arial" w:hAnsi="Arial" w:cs="Arial"/>
        </w:rPr>
      </w:pP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w:t>
      </w:r>
      <w:r w:rsidRPr="006A6A9C">
        <w:rPr>
          <w:rFonts w:ascii="Arial" w:hAnsi="Arial" w:cs="Arial"/>
          <w:b/>
        </w:rPr>
        <w:t xml:space="preserve"> </w:t>
      </w:r>
      <w:r w:rsidRPr="006A6A9C">
        <w:rPr>
          <w:rFonts w:ascii="Arial" w:hAnsi="Arial" w:cs="Arial"/>
        </w:rPr>
        <w:t xml:space="preserve">sum equal to the </w:t>
      </w:r>
      <w:r w:rsidRPr="006A6A9C">
        <w:rPr>
          <w:rFonts w:ascii="Arial" w:hAnsi="Arial" w:cs="Arial"/>
          <w:b/>
        </w:rPr>
        <w:t xml:space="preserve">FDSC Base Percentage </w:t>
      </w:r>
      <w:r w:rsidRPr="006A6A9C">
        <w:rPr>
          <w:rFonts w:ascii="Arial" w:hAnsi="Arial" w:cs="Arial"/>
        </w:rPr>
        <w:t xml:space="preserve">of the </w:t>
      </w:r>
      <w:r w:rsidRPr="006A6A9C">
        <w:rPr>
          <w:rFonts w:ascii="Arial" w:hAnsi="Arial" w:cs="Arial"/>
          <w:b/>
        </w:rPr>
        <w:t>User’s</w:t>
      </w:r>
      <w:r w:rsidRPr="006A6A9C">
        <w:rPr>
          <w:rFonts w:ascii="Arial" w:hAnsi="Arial" w:cs="Arial"/>
        </w:rPr>
        <w:t xml:space="preserve"> </w:t>
      </w:r>
      <w:r w:rsidRPr="006A6A9C">
        <w:rPr>
          <w:rFonts w:ascii="Arial" w:hAnsi="Arial" w:cs="Arial"/>
          <w:b/>
        </w:rPr>
        <w:t xml:space="preserve">Indicative Annual FDSC TNUoS Charge </w:t>
      </w:r>
      <w:r w:rsidRPr="006A6A9C">
        <w:rPr>
          <w:rFonts w:ascii="Arial" w:hAnsi="Arial" w:cs="Arial"/>
        </w:rPr>
        <w:t xml:space="preserve">calculated by </w:t>
      </w:r>
      <w:r w:rsidRPr="006A6A9C">
        <w:rPr>
          <w:rFonts w:ascii="Arial" w:hAnsi="Arial" w:cs="Arial"/>
          <w:b/>
        </w:rPr>
        <w:t>The Company</w:t>
      </w:r>
      <w:r w:rsidRPr="006A6A9C">
        <w:rPr>
          <w:rFonts w:ascii="Arial" w:hAnsi="Arial" w:cs="Arial"/>
        </w:rPr>
        <w:t xml:space="preserve"> on the basis of the latest </w:t>
      </w:r>
      <w:r w:rsidRPr="006A6A9C">
        <w:rPr>
          <w:rFonts w:ascii="Arial" w:hAnsi="Arial" w:cs="Arial"/>
          <w:b/>
        </w:rPr>
        <w:t xml:space="preserve">FDSC Forecast </w:t>
      </w:r>
      <w:r w:rsidRPr="006A6A9C">
        <w:rPr>
          <w:rFonts w:ascii="Arial" w:hAnsi="Arial" w:cs="Arial"/>
        </w:rPr>
        <w:t xml:space="preserve">produced by </w:t>
      </w:r>
      <w:r w:rsidRPr="006A6A9C">
        <w:rPr>
          <w:rFonts w:ascii="Arial" w:hAnsi="Arial" w:cs="Arial"/>
          <w:b/>
        </w:rPr>
        <w:t>The Company</w:t>
      </w:r>
      <w:r w:rsidRPr="006A6A9C">
        <w:rPr>
          <w:rFonts w:ascii="Arial" w:hAnsi="Arial" w:cs="Arial"/>
        </w:rPr>
        <w:t>.</w:t>
      </w:r>
    </w:p>
    <w:p w14:paraId="47BA4DF6" w14:textId="77777777" w:rsidR="00C44A99" w:rsidRPr="006A6A9C" w:rsidRDefault="00C44A99" w:rsidP="00C44A99">
      <w:pPr>
        <w:spacing w:after="240"/>
        <w:ind w:left="720"/>
        <w:jc w:val="both"/>
        <w:outlineLvl w:val="3"/>
        <w:rPr>
          <w:rFonts w:ascii="Arial" w:hAnsi="Arial" w:cs="Arial"/>
        </w:rPr>
      </w:pPr>
      <w:r w:rsidRPr="006A6A9C">
        <w:rPr>
          <w:rFonts w:ascii="Arial" w:hAnsi="Arial" w:cs="Arial"/>
        </w:rPr>
        <w:t xml:space="preserve">3.23.4b Calculation of </w:t>
      </w:r>
      <w:r w:rsidRPr="006A6A9C">
        <w:rPr>
          <w:rFonts w:ascii="Arial" w:hAnsi="Arial" w:cs="Arial"/>
          <w:b/>
          <w:bCs/>
        </w:rPr>
        <w:t>UMS Base Value at Risk</w:t>
      </w:r>
    </w:p>
    <w:p w14:paraId="4FA8E5D5" w14:textId="1037C606" w:rsidR="00344A2E" w:rsidRPr="006A6A9C" w:rsidRDefault="00C44A99" w:rsidP="00C44A99">
      <w:pPr>
        <w:pStyle w:val="Heading4"/>
        <w:numPr>
          <w:ilvl w:val="0"/>
          <w:numId w:val="0"/>
        </w:numPr>
        <w:ind w:left="1710"/>
        <w:jc w:val="both"/>
        <w:rPr>
          <w:rFonts w:ascii="Arial" w:hAnsi="Arial"/>
        </w:rPr>
      </w:pP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w:t>
      </w:r>
      <w:r w:rsidRPr="006A6A9C">
        <w:rPr>
          <w:rFonts w:ascii="Arial" w:hAnsi="Arial" w:cs="Arial"/>
          <w:b/>
        </w:rPr>
        <w:t xml:space="preserve"> </w:t>
      </w:r>
      <w:r w:rsidRPr="006A6A9C">
        <w:rPr>
          <w:rFonts w:ascii="Arial" w:hAnsi="Arial" w:cs="Arial"/>
        </w:rPr>
        <w:t xml:space="preserve">sum equal to the </w:t>
      </w:r>
      <w:r w:rsidRPr="006A6A9C">
        <w:rPr>
          <w:rFonts w:ascii="Arial" w:hAnsi="Arial" w:cs="Arial"/>
          <w:b/>
        </w:rPr>
        <w:t xml:space="preserve">UMS Base Percentage </w:t>
      </w:r>
      <w:r w:rsidRPr="006A6A9C">
        <w:rPr>
          <w:rFonts w:ascii="Arial" w:hAnsi="Arial" w:cs="Arial"/>
        </w:rPr>
        <w:t xml:space="preserve">of the </w:t>
      </w:r>
      <w:r w:rsidRPr="006A6A9C">
        <w:rPr>
          <w:rFonts w:ascii="Arial" w:hAnsi="Arial" w:cs="Arial"/>
          <w:b/>
        </w:rPr>
        <w:t>User’s</w:t>
      </w:r>
      <w:r w:rsidRPr="006A6A9C">
        <w:rPr>
          <w:rFonts w:ascii="Arial" w:hAnsi="Arial" w:cs="Arial"/>
        </w:rPr>
        <w:t xml:space="preserve"> </w:t>
      </w:r>
      <w:r w:rsidRPr="006A6A9C">
        <w:rPr>
          <w:rFonts w:ascii="Arial" w:hAnsi="Arial" w:cs="Arial"/>
          <w:b/>
        </w:rPr>
        <w:t xml:space="preserve">Indicative Annual UMS TNUoS Charge </w:t>
      </w:r>
      <w:r w:rsidRPr="006A6A9C">
        <w:rPr>
          <w:rFonts w:ascii="Arial" w:hAnsi="Arial" w:cs="Arial"/>
        </w:rPr>
        <w:t xml:space="preserve">calculated by </w:t>
      </w:r>
      <w:r w:rsidRPr="006A6A9C">
        <w:rPr>
          <w:rFonts w:ascii="Arial" w:hAnsi="Arial" w:cs="Arial"/>
          <w:b/>
        </w:rPr>
        <w:t>The Company</w:t>
      </w:r>
      <w:r w:rsidRPr="006A6A9C">
        <w:rPr>
          <w:rFonts w:ascii="Arial" w:hAnsi="Arial" w:cs="Arial"/>
        </w:rPr>
        <w:t xml:space="preserve"> on the basis of the latest </w:t>
      </w:r>
      <w:r w:rsidRPr="006A6A9C">
        <w:rPr>
          <w:rFonts w:ascii="Arial" w:hAnsi="Arial" w:cs="Arial"/>
          <w:b/>
        </w:rPr>
        <w:t>Unmetered Supply Volume Forecast</w:t>
      </w:r>
      <w:r w:rsidRPr="006A6A9C" w:rsidDel="006809A0">
        <w:rPr>
          <w:rFonts w:ascii="Arial" w:hAnsi="Arial" w:cs="Arial"/>
          <w:b/>
        </w:rPr>
        <w:t xml:space="preserve"> </w:t>
      </w:r>
      <w:r w:rsidRPr="006A6A9C">
        <w:rPr>
          <w:rFonts w:ascii="Arial" w:hAnsi="Arial" w:cs="Arial"/>
        </w:rPr>
        <w:t xml:space="preserve">produced by </w:t>
      </w:r>
      <w:r w:rsidRPr="006A6A9C">
        <w:rPr>
          <w:rFonts w:ascii="Arial" w:hAnsi="Arial" w:cs="Arial"/>
          <w:b/>
        </w:rPr>
        <w:t>The Compan</w:t>
      </w:r>
      <w:r w:rsidR="008E40C7" w:rsidRPr="006A6A9C">
        <w:rPr>
          <w:rFonts w:ascii="Arial" w:hAnsi="Arial" w:cs="Arial"/>
          <w:b/>
        </w:rPr>
        <w:t>y.</w:t>
      </w:r>
    </w:p>
    <w:p w14:paraId="38F08839" w14:textId="77777777" w:rsidR="0010314C" w:rsidRPr="006A6A9C" w:rsidRDefault="00BD5FC0" w:rsidP="00BD5FC0">
      <w:pPr>
        <w:pStyle w:val="Heading4"/>
        <w:numPr>
          <w:ilvl w:val="0"/>
          <w:numId w:val="0"/>
        </w:numPr>
        <w:ind w:left="720"/>
        <w:rPr>
          <w:rFonts w:ascii="Arial" w:hAnsi="Arial"/>
          <w:b/>
          <w:u w:val="single"/>
        </w:rPr>
      </w:pPr>
      <w:r w:rsidRPr="006A6A9C">
        <w:rPr>
          <w:rFonts w:ascii="Arial" w:hAnsi="Arial"/>
        </w:rPr>
        <w:t>3.</w:t>
      </w:r>
      <w:r w:rsidR="00627EDC" w:rsidRPr="006A6A9C">
        <w:rPr>
          <w:rFonts w:ascii="Arial" w:hAnsi="Arial"/>
        </w:rPr>
        <w:t xml:space="preserve">23.5    </w:t>
      </w:r>
      <w:r w:rsidR="0010314C" w:rsidRPr="006A6A9C">
        <w:rPr>
          <w:rFonts w:ascii="Arial" w:hAnsi="Arial"/>
          <w:u w:val="single"/>
        </w:rPr>
        <w:t xml:space="preserve">Notification of </w:t>
      </w:r>
      <w:r w:rsidR="0010314C" w:rsidRPr="006A6A9C">
        <w:rPr>
          <w:rFonts w:ascii="Arial" w:hAnsi="Arial"/>
          <w:b/>
          <w:u w:val="single"/>
        </w:rPr>
        <w:t>Deemed</w:t>
      </w:r>
      <w:r w:rsidR="0010314C" w:rsidRPr="006A6A9C">
        <w:rPr>
          <w:rFonts w:ascii="Arial" w:hAnsi="Arial"/>
          <w:u w:val="single"/>
        </w:rPr>
        <w:t xml:space="preserve"> </w:t>
      </w:r>
      <w:r w:rsidR="0010314C" w:rsidRPr="006A6A9C">
        <w:rPr>
          <w:rFonts w:ascii="Arial" w:hAnsi="Arial"/>
          <w:b/>
          <w:u w:val="single"/>
        </w:rPr>
        <w:t>HH</w:t>
      </w:r>
      <w:r w:rsidR="0010314C" w:rsidRPr="006A6A9C">
        <w:rPr>
          <w:rFonts w:ascii="Arial" w:hAnsi="Arial"/>
          <w:u w:val="single"/>
        </w:rPr>
        <w:t xml:space="preserve"> </w:t>
      </w:r>
      <w:r w:rsidR="0010314C" w:rsidRPr="006A6A9C">
        <w:rPr>
          <w:rFonts w:ascii="Arial" w:hAnsi="Arial"/>
          <w:b/>
          <w:u w:val="single"/>
        </w:rPr>
        <w:t xml:space="preserve">Forecasting Performance </w:t>
      </w:r>
    </w:p>
    <w:p w14:paraId="7EA6C4AD"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Following the issue of the </w:t>
      </w:r>
      <w:r w:rsidRPr="006A6A9C">
        <w:rPr>
          <w:rFonts w:ascii="Arial" w:hAnsi="Arial"/>
          <w:b/>
        </w:rPr>
        <w:t xml:space="preserve">Initial Demand Reconciliation Statement </w:t>
      </w:r>
      <w:r w:rsidRPr="006A6A9C">
        <w:rPr>
          <w:rFonts w:ascii="Arial" w:hAnsi="Arial"/>
        </w:rPr>
        <w:t>in respect of the previous</w:t>
      </w:r>
      <w:r w:rsidRPr="006A6A9C">
        <w:rPr>
          <w:rFonts w:ascii="Arial" w:hAnsi="Arial"/>
          <w:b/>
        </w:rPr>
        <w:t xml:space="preserve"> Financial Year, The Company </w:t>
      </w:r>
      <w:r w:rsidRPr="006A6A9C">
        <w:rPr>
          <w:rFonts w:ascii="Arial" w:hAnsi="Arial"/>
        </w:rPr>
        <w:t xml:space="preserve">shall notify the </w:t>
      </w:r>
      <w:r w:rsidRPr="006A6A9C">
        <w:rPr>
          <w:rFonts w:ascii="Arial" w:hAnsi="Arial"/>
          <w:b/>
        </w:rPr>
        <w:t xml:space="preserve">User, </w:t>
      </w:r>
      <w:r w:rsidRPr="006A6A9C">
        <w:rPr>
          <w:rFonts w:ascii="Arial" w:hAnsi="Arial"/>
        </w:rPr>
        <w:t xml:space="preserve">of the </w:t>
      </w:r>
      <w:r w:rsidRPr="006A6A9C">
        <w:rPr>
          <w:rFonts w:ascii="Arial" w:hAnsi="Arial"/>
          <w:b/>
        </w:rPr>
        <w:t xml:space="preserve">Deemed HH Forecasting Performance </w:t>
      </w:r>
      <w:r w:rsidRPr="006A6A9C">
        <w:rPr>
          <w:rFonts w:ascii="Arial" w:hAnsi="Arial"/>
        </w:rPr>
        <w:t xml:space="preserve">to be used in the calculation of the User’s </w:t>
      </w:r>
      <w:r w:rsidRPr="006A6A9C">
        <w:rPr>
          <w:rFonts w:ascii="Arial" w:hAnsi="Arial"/>
          <w:b/>
        </w:rPr>
        <w:t>HH Performance Related Var</w:t>
      </w:r>
      <w:r w:rsidRPr="006A6A9C">
        <w:rPr>
          <w:rFonts w:ascii="Arial" w:hAnsi="Arial"/>
        </w:rPr>
        <w:t xml:space="preserve">. Such notice shall be given at least two months prior to the first of the </w:t>
      </w:r>
      <w:r w:rsidRPr="006A6A9C">
        <w:rPr>
          <w:rFonts w:ascii="Arial" w:hAnsi="Arial"/>
          <w:b/>
        </w:rPr>
        <w:t>Security Periods</w:t>
      </w:r>
      <w:r w:rsidRPr="006A6A9C">
        <w:rPr>
          <w:rFonts w:ascii="Arial" w:hAnsi="Arial"/>
        </w:rPr>
        <w:t xml:space="preserve"> to which it relates.</w:t>
      </w:r>
    </w:p>
    <w:p w14:paraId="5ED4161C" w14:textId="77777777" w:rsidR="008B198D" w:rsidRPr="006A6A9C" w:rsidRDefault="008B198D" w:rsidP="00B6463E">
      <w:pPr>
        <w:pStyle w:val="Heading4"/>
        <w:numPr>
          <w:ilvl w:val="0"/>
          <w:numId w:val="0"/>
        </w:numPr>
        <w:ind w:left="1710"/>
        <w:jc w:val="both"/>
        <w:rPr>
          <w:rFonts w:ascii="Arial" w:hAnsi="Arial"/>
        </w:rPr>
      </w:pPr>
    </w:p>
    <w:p w14:paraId="0961145B" w14:textId="77777777" w:rsidR="0010314C" w:rsidRPr="006A6A9C" w:rsidRDefault="00627EDC" w:rsidP="00627EDC">
      <w:pPr>
        <w:pStyle w:val="Heading4"/>
        <w:numPr>
          <w:ilvl w:val="0"/>
          <w:numId w:val="0"/>
        </w:numPr>
        <w:ind w:left="720"/>
        <w:rPr>
          <w:rFonts w:ascii="Arial" w:hAnsi="Arial"/>
          <w:b/>
          <w:u w:val="single"/>
        </w:rPr>
      </w:pPr>
      <w:r w:rsidRPr="006A6A9C">
        <w:rPr>
          <w:rFonts w:ascii="Arial" w:hAnsi="Arial"/>
        </w:rPr>
        <w:t xml:space="preserve">3.23.6    </w:t>
      </w:r>
      <w:r w:rsidR="0010314C" w:rsidRPr="006A6A9C">
        <w:rPr>
          <w:rFonts w:ascii="Arial" w:hAnsi="Arial"/>
          <w:u w:val="single"/>
        </w:rPr>
        <w:t xml:space="preserve">Notification of </w:t>
      </w:r>
      <w:r w:rsidR="0010314C" w:rsidRPr="006A6A9C">
        <w:rPr>
          <w:rFonts w:ascii="Arial" w:hAnsi="Arial"/>
          <w:b/>
          <w:u w:val="single"/>
        </w:rPr>
        <w:t xml:space="preserve">Deemed NHH Forecasting Performance </w:t>
      </w:r>
    </w:p>
    <w:p w14:paraId="6C5694EA"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Following the issue of the </w:t>
      </w:r>
      <w:r w:rsidRPr="006A6A9C">
        <w:rPr>
          <w:rFonts w:ascii="Arial" w:hAnsi="Arial"/>
          <w:b/>
        </w:rPr>
        <w:t xml:space="preserve">Initial Demand Reconciliation Statement </w:t>
      </w:r>
      <w:r w:rsidRPr="006A6A9C">
        <w:rPr>
          <w:rFonts w:ascii="Arial" w:hAnsi="Arial"/>
        </w:rPr>
        <w:t>in respect of the previous</w:t>
      </w:r>
      <w:r w:rsidRPr="006A6A9C">
        <w:rPr>
          <w:rFonts w:ascii="Arial" w:hAnsi="Arial"/>
          <w:b/>
        </w:rPr>
        <w:t xml:space="preserve"> Financial Year, The Company </w:t>
      </w:r>
      <w:r w:rsidRPr="006A6A9C">
        <w:rPr>
          <w:rFonts w:ascii="Arial" w:hAnsi="Arial"/>
        </w:rPr>
        <w:t xml:space="preserve">shall notify the </w:t>
      </w:r>
      <w:r w:rsidRPr="006A6A9C">
        <w:rPr>
          <w:rFonts w:ascii="Arial" w:hAnsi="Arial"/>
          <w:b/>
        </w:rPr>
        <w:t xml:space="preserve">User, </w:t>
      </w:r>
      <w:r w:rsidRPr="006A6A9C">
        <w:rPr>
          <w:rFonts w:ascii="Arial" w:hAnsi="Arial"/>
        </w:rPr>
        <w:t xml:space="preserve">of the </w:t>
      </w:r>
      <w:r w:rsidRPr="006A6A9C">
        <w:rPr>
          <w:rFonts w:ascii="Arial" w:hAnsi="Arial"/>
          <w:b/>
        </w:rPr>
        <w:t xml:space="preserve">Deemed NHH Forecasting Performance </w:t>
      </w:r>
      <w:r w:rsidRPr="006A6A9C">
        <w:rPr>
          <w:rFonts w:ascii="Arial" w:hAnsi="Arial"/>
        </w:rPr>
        <w:t xml:space="preserve">to be used in the calculation of the </w:t>
      </w:r>
      <w:r w:rsidRPr="006A6A9C">
        <w:rPr>
          <w:rFonts w:ascii="Arial" w:hAnsi="Arial"/>
          <w:b/>
        </w:rPr>
        <w:t>User’s</w:t>
      </w:r>
      <w:r w:rsidRPr="006A6A9C">
        <w:rPr>
          <w:rFonts w:ascii="Arial" w:hAnsi="Arial"/>
        </w:rPr>
        <w:t xml:space="preserve"> </w:t>
      </w:r>
      <w:r w:rsidRPr="006A6A9C">
        <w:rPr>
          <w:rFonts w:ascii="Arial" w:hAnsi="Arial"/>
          <w:b/>
        </w:rPr>
        <w:t>NHH Performance Related Var</w:t>
      </w:r>
      <w:r w:rsidRPr="006A6A9C">
        <w:rPr>
          <w:rFonts w:ascii="Arial" w:hAnsi="Arial"/>
        </w:rPr>
        <w:t xml:space="preserve">. Such notice shall be given at least two months prior to the first of the </w:t>
      </w:r>
      <w:r w:rsidRPr="006A6A9C">
        <w:rPr>
          <w:rFonts w:ascii="Arial" w:hAnsi="Arial"/>
          <w:b/>
        </w:rPr>
        <w:t>Security Periods</w:t>
      </w:r>
      <w:r w:rsidRPr="006A6A9C">
        <w:rPr>
          <w:rFonts w:ascii="Arial" w:hAnsi="Arial"/>
        </w:rPr>
        <w:t xml:space="preserve"> to which it relates. </w:t>
      </w:r>
    </w:p>
    <w:p w14:paraId="509BB524" w14:textId="77777777" w:rsidR="0010314C" w:rsidRPr="006A6A9C" w:rsidRDefault="00627EDC" w:rsidP="00627EDC">
      <w:pPr>
        <w:pStyle w:val="Heading4"/>
        <w:numPr>
          <w:ilvl w:val="0"/>
          <w:numId w:val="0"/>
        </w:numPr>
        <w:ind w:left="720"/>
        <w:rPr>
          <w:rFonts w:ascii="Arial" w:hAnsi="Arial"/>
          <w:b/>
          <w:u w:val="single"/>
        </w:rPr>
      </w:pPr>
      <w:r w:rsidRPr="006A6A9C">
        <w:rPr>
          <w:rFonts w:ascii="Arial" w:hAnsi="Arial"/>
        </w:rPr>
        <w:t>3.23.7</w:t>
      </w:r>
      <w:r w:rsidRPr="006A6A9C">
        <w:rPr>
          <w:rFonts w:ascii="Arial" w:hAnsi="Arial"/>
        </w:rPr>
        <w:tab/>
      </w:r>
      <w:r w:rsidR="0010314C" w:rsidRPr="006A6A9C">
        <w:rPr>
          <w:rFonts w:ascii="Arial" w:hAnsi="Arial"/>
          <w:u w:val="single"/>
        </w:rPr>
        <w:t>Revision of</w:t>
      </w:r>
      <w:r w:rsidR="0010314C" w:rsidRPr="006A6A9C">
        <w:rPr>
          <w:rFonts w:ascii="Arial" w:hAnsi="Arial"/>
          <w:b/>
          <w:u w:val="single"/>
        </w:rPr>
        <w:t xml:space="preserve"> Deemed HH Forecasting Performance </w:t>
      </w:r>
    </w:p>
    <w:p w14:paraId="008101B8"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If the </w:t>
      </w:r>
      <w:r w:rsidRPr="006A6A9C">
        <w:rPr>
          <w:rFonts w:ascii="Arial" w:hAnsi="Arial"/>
          <w:b/>
        </w:rPr>
        <w:t xml:space="preserve">User </w:t>
      </w:r>
      <w:r w:rsidRPr="006A6A9C">
        <w:rPr>
          <w:rFonts w:ascii="Arial" w:hAnsi="Arial"/>
        </w:rPr>
        <w:t xml:space="preserve">has experienced a significant increase in the amount of </w:t>
      </w:r>
      <w:r w:rsidRPr="006A6A9C">
        <w:rPr>
          <w:rFonts w:ascii="Arial" w:hAnsi="Arial"/>
          <w:b/>
        </w:rPr>
        <w:t xml:space="preserve">Demand </w:t>
      </w:r>
      <w:r w:rsidRPr="006A6A9C">
        <w:rPr>
          <w:rFonts w:ascii="Arial" w:hAnsi="Arial"/>
        </w:rPr>
        <w:t xml:space="preserve">taken by its </w:t>
      </w:r>
      <w:r w:rsidRPr="006A6A9C">
        <w:rPr>
          <w:rFonts w:ascii="Arial" w:hAnsi="Arial"/>
          <w:b/>
        </w:rPr>
        <w:t>Customers</w:t>
      </w:r>
      <w:r w:rsidRPr="006A6A9C">
        <w:rPr>
          <w:rFonts w:ascii="Arial" w:hAnsi="Arial"/>
        </w:rPr>
        <w:t xml:space="preserve"> during the last five months of the previous </w:t>
      </w:r>
      <w:r w:rsidRPr="006A6A9C">
        <w:rPr>
          <w:rFonts w:ascii="Arial" w:hAnsi="Arial"/>
          <w:b/>
        </w:rPr>
        <w:t>Financial Year</w:t>
      </w:r>
      <w:r w:rsidRPr="006A6A9C">
        <w:rPr>
          <w:rFonts w:ascii="Arial" w:hAnsi="Arial"/>
        </w:rPr>
        <w:t xml:space="preserve"> and believes that this has had a significant effect on their </w:t>
      </w:r>
      <w:r w:rsidRPr="006A6A9C">
        <w:rPr>
          <w:rFonts w:ascii="Arial" w:hAnsi="Arial"/>
          <w:b/>
        </w:rPr>
        <w:t>Deemed HH Forecasting Performance</w:t>
      </w:r>
      <w:r w:rsidRPr="006A6A9C">
        <w:rPr>
          <w:rFonts w:ascii="Arial" w:hAnsi="Arial"/>
        </w:rPr>
        <w:t xml:space="preserve">, then no later than one month from the date of the notification given to the </w:t>
      </w:r>
      <w:r w:rsidRPr="006A6A9C">
        <w:rPr>
          <w:rFonts w:ascii="Arial" w:hAnsi="Arial"/>
          <w:b/>
        </w:rPr>
        <w:t>User</w:t>
      </w:r>
      <w:r w:rsidRPr="006A6A9C">
        <w:rPr>
          <w:rFonts w:ascii="Arial" w:hAnsi="Arial"/>
        </w:rPr>
        <w:t xml:space="preserve"> under paragraph 3.2</w:t>
      </w:r>
      <w:r w:rsidR="00E054D6" w:rsidRPr="006A6A9C">
        <w:rPr>
          <w:rFonts w:ascii="Arial" w:hAnsi="Arial"/>
        </w:rPr>
        <w:t>3</w:t>
      </w:r>
      <w:r w:rsidRPr="006A6A9C">
        <w:rPr>
          <w:rFonts w:ascii="Arial" w:hAnsi="Arial"/>
        </w:rPr>
        <w:t xml:space="preserve">.5, the </w:t>
      </w:r>
      <w:r w:rsidRPr="006A6A9C">
        <w:rPr>
          <w:rFonts w:ascii="Arial" w:hAnsi="Arial"/>
          <w:b/>
        </w:rPr>
        <w:t>User</w:t>
      </w:r>
      <w:r w:rsidRPr="006A6A9C">
        <w:rPr>
          <w:rFonts w:ascii="Arial" w:hAnsi="Arial"/>
        </w:rPr>
        <w:t xml:space="preserve"> may request that </w:t>
      </w:r>
      <w:r w:rsidRPr="006A6A9C">
        <w:rPr>
          <w:rFonts w:ascii="Arial" w:hAnsi="Arial"/>
          <w:b/>
        </w:rPr>
        <w:t xml:space="preserve">The Company </w:t>
      </w:r>
      <w:r w:rsidRPr="006A6A9C">
        <w:rPr>
          <w:rFonts w:ascii="Arial" w:hAnsi="Arial"/>
        </w:rPr>
        <w:t xml:space="preserve">revises the </w:t>
      </w:r>
      <w:r w:rsidRPr="006A6A9C">
        <w:rPr>
          <w:rFonts w:ascii="Arial" w:hAnsi="Arial"/>
          <w:b/>
        </w:rPr>
        <w:t>Deemed HH Forecasting Performance</w:t>
      </w:r>
      <w:r w:rsidRPr="006A6A9C">
        <w:rPr>
          <w:rFonts w:ascii="Arial" w:hAnsi="Arial"/>
        </w:rPr>
        <w:t xml:space="preserve">.  Upon raising such a request, the </w:t>
      </w:r>
      <w:r w:rsidRPr="006A6A9C">
        <w:rPr>
          <w:rFonts w:ascii="Arial" w:hAnsi="Arial"/>
          <w:b/>
        </w:rPr>
        <w:t>User</w:t>
      </w:r>
      <w:r w:rsidRPr="006A6A9C">
        <w:rPr>
          <w:rFonts w:ascii="Arial" w:hAnsi="Arial"/>
        </w:rPr>
        <w:t xml:space="preserve"> must provide information to </w:t>
      </w:r>
      <w:r w:rsidRPr="006A6A9C">
        <w:rPr>
          <w:rFonts w:ascii="Arial" w:hAnsi="Arial"/>
          <w:b/>
        </w:rPr>
        <w:t xml:space="preserve">The Company </w:t>
      </w:r>
      <w:r w:rsidRPr="006A6A9C">
        <w:rPr>
          <w:rFonts w:ascii="Arial" w:hAnsi="Arial"/>
        </w:rPr>
        <w:t xml:space="preserve">relating to the size of the reported </w:t>
      </w:r>
      <w:r w:rsidRPr="006A6A9C">
        <w:rPr>
          <w:rFonts w:ascii="Arial" w:hAnsi="Arial"/>
          <w:b/>
        </w:rPr>
        <w:t>Demand</w:t>
      </w:r>
      <w:r w:rsidRPr="006A6A9C">
        <w:rPr>
          <w:rFonts w:ascii="Arial" w:hAnsi="Arial"/>
        </w:rPr>
        <w:t xml:space="preserve"> increase and the</w:t>
      </w:r>
      <w:r w:rsidRPr="006A6A9C">
        <w:rPr>
          <w:rFonts w:ascii="Arial" w:hAnsi="Arial"/>
          <w:b/>
        </w:rPr>
        <w:t xml:space="preserve"> Reported Period(s) of Increase</w:t>
      </w:r>
      <w:r w:rsidRPr="006A6A9C">
        <w:rPr>
          <w:rFonts w:ascii="Arial" w:hAnsi="Arial"/>
        </w:rPr>
        <w:t xml:space="preserve">. Where for any </w:t>
      </w:r>
      <w:r w:rsidRPr="006A6A9C">
        <w:rPr>
          <w:rFonts w:ascii="Arial" w:hAnsi="Arial"/>
          <w:b/>
        </w:rPr>
        <w:t xml:space="preserve">Reported Period of Increase </w:t>
      </w:r>
      <w:r w:rsidRPr="006A6A9C">
        <w:rPr>
          <w:rFonts w:ascii="Arial" w:hAnsi="Arial"/>
        </w:rPr>
        <w:t xml:space="preserve">the resulting increase in </w:t>
      </w:r>
      <w:r w:rsidRPr="006A6A9C">
        <w:rPr>
          <w:rFonts w:ascii="Arial" w:hAnsi="Arial"/>
          <w:b/>
        </w:rPr>
        <w:t>Demand</w:t>
      </w:r>
      <w:r w:rsidRPr="006A6A9C">
        <w:rPr>
          <w:rFonts w:ascii="Arial" w:hAnsi="Arial"/>
        </w:rPr>
        <w:t xml:space="preserve"> equates to a level that is in excess of one percent of the </w:t>
      </w:r>
      <w:r w:rsidRPr="006A6A9C">
        <w:rPr>
          <w:rFonts w:ascii="Arial" w:hAnsi="Arial"/>
          <w:b/>
        </w:rPr>
        <w:t>Actual Amount</w:t>
      </w:r>
      <w:r w:rsidRPr="006A6A9C">
        <w:rPr>
          <w:rFonts w:ascii="Arial" w:hAnsi="Arial"/>
        </w:rPr>
        <w:t xml:space="preserve"> of </w:t>
      </w:r>
      <w:r w:rsidRPr="006A6A9C">
        <w:rPr>
          <w:rFonts w:ascii="Arial" w:hAnsi="Arial"/>
          <w:b/>
        </w:rPr>
        <w:t>HH Charges</w:t>
      </w:r>
      <w:r w:rsidRPr="006A6A9C">
        <w:rPr>
          <w:rFonts w:ascii="Arial" w:hAnsi="Arial"/>
        </w:rPr>
        <w:t xml:space="preserve"> in respect of the previous </w:t>
      </w:r>
      <w:r w:rsidRPr="006A6A9C">
        <w:rPr>
          <w:rFonts w:ascii="Arial" w:hAnsi="Arial"/>
          <w:b/>
        </w:rPr>
        <w:t>Financial Year</w:t>
      </w:r>
      <w:r w:rsidRPr="006A6A9C">
        <w:rPr>
          <w:rFonts w:ascii="Arial" w:hAnsi="Arial"/>
        </w:rPr>
        <w:t xml:space="preserve">, </w:t>
      </w:r>
      <w:r w:rsidRPr="006A6A9C">
        <w:rPr>
          <w:rFonts w:ascii="Arial" w:hAnsi="Arial"/>
          <w:b/>
        </w:rPr>
        <w:t>The Company</w:t>
      </w:r>
      <w:r w:rsidRPr="006A6A9C">
        <w:rPr>
          <w:rFonts w:ascii="Arial" w:hAnsi="Arial"/>
        </w:rPr>
        <w:t xml:space="preserve"> shall, within one month of receiving such a request, recalculate the </w:t>
      </w:r>
      <w:r w:rsidRPr="006A6A9C">
        <w:rPr>
          <w:rFonts w:ascii="Arial" w:hAnsi="Arial"/>
          <w:b/>
        </w:rPr>
        <w:t>Deemed HH Forecasting</w:t>
      </w:r>
      <w:r w:rsidRPr="006A6A9C">
        <w:rPr>
          <w:rFonts w:ascii="Arial" w:hAnsi="Arial"/>
        </w:rPr>
        <w:t xml:space="preserve"> </w:t>
      </w:r>
      <w:r w:rsidRPr="006A6A9C">
        <w:rPr>
          <w:rFonts w:ascii="Arial" w:hAnsi="Arial"/>
          <w:b/>
        </w:rPr>
        <w:t xml:space="preserve">Performance </w:t>
      </w:r>
      <w:r w:rsidRPr="006A6A9C">
        <w:rPr>
          <w:rFonts w:ascii="Arial" w:hAnsi="Arial"/>
        </w:rPr>
        <w:t>on the basis set out in</w:t>
      </w:r>
      <w:r w:rsidRPr="006A6A9C">
        <w:rPr>
          <w:rFonts w:ascii="Arial" w:hAnsi="Arial"/>
          <w:b/>
        </w:rPr>
        <w:t xml:space="preserve"> </w:t>
      </w:r>
      <w:r w:rsidRPr="006A6A9C">
        <w:rPr>
          <w:rFonts w:ascii="Arial" w:hAnsi="Arial"/>
        </w:rPr>
        <w:t xml:space="preserve">Appendix 2 Paragraph 4. A </w:t>
      </w:r>
      <w:r w:rsidRPr="006A6A9C">
        <w:rPr>
          <w:rFonts w:ascii="Arial" w:hAnsi="Arial"/>
          <w:b/>
        </w:rPr>
        <w:t xml:space="preserve">User </w:t>
      </w:r>
      <w:r w:rsidRPr="006A6A9C">
        <w:rPr>
          <w:rFonts w:ascii="Arial" w:hAnsi="Arial"/>
        </w:rPr>
        <w:t xml:space="preserve">shall not be entitled to raise more than one request by reference to any period or part period covered in another </w:t>
      </w:r>
      <w:r w:rsidRPr="006A6A9C">
        <w:rPr>
          <w:rFonts w:ascii="Arial" w:hAnsi="Arial"/>
          <w:b/>
        </w:rPr>
        <w:t>Reported Period of Increase</w:t>
      </w:r>
      <w:r w:rsidRPr="006A6A9C">
        <w:rPr>
          <w:rFonts w:ascii="Arial" w:hAnsi="Arial"/>
        </w:rPr>
        <w:t xml:space="preserve"> in respect of which a request has been raised under this Paragraph.</w:t>
      </w:r>
    </w:p>
    <w:p w14:paraId="702BA8F0" w14:textId="77777777" w:rsidR="0010314C" w:rsidRPr="006A6A9C" w:rsidRDefault="00627EDC" w:rsidP="00627EDC">
      <w:pPr>
        <w:pStyle w:val="Heading4"/>
        <w:numPr>
          <w:ilvl w:val="0"/>
          <w:numId w:val="0"/>
        </w:numPr>
        <w:ind w:left="720"/>
        <w:rPr>
          <w:rFonts w:ascii="Arial" w:hAnsi="Arial"/>
          <w:u w:val="single"/>
        </w:rPr>
      </w:pPr>
      <w:r w:rsidRPr="006A6A9C">
        <w:rPr>
          <w:rFonts w:ascii="Arial" w:hAnsi="Arial"/>
        </w:rPr>
        <w:t>3.23.8</w:t>
      </w:r>
      <w:r w:rsidRPr="006A6A9C">
        <w:rPr>
          <w:rFonts w:ascii="Arial" w:hAnsi="Arial"/>
        </w:rPr>
        <w:tab/>
      </w:r>
      <w:r w:rsidR="0010314C" w:rsidRPr="006A6A9C">
        <w:rPr>
          <w:rFonts w:ascii="Arial" w:hAnsi="Arial"/>
          <w:u w:val="single"/>
        </w:rPr>
        <w:t>Revision of</w:t>
      </w:r>
      <w:r w:rsidR="0010314C" w:rsidRPr="006A6A9C">
        <w:rPr>
          <w:rFonts w:ascii="Arial" w:hAnsi="Arial"/>
          <w:b/>
          <w:u w:val="single"/>
        </w:rPr>
        <w:t xml:space="preserve"> Deemed NHH Forecasting Performance </w:t>
      </w:r>
    </w:p>
    <w:p w14:paraId="55FCE8C3" w14:textId="77777777" w:rsidR="0010314C" w:rsidRPr="006A6A9C" w:rsidRDefault="0010314C" w:rsidP="00B6463E">
      <w:pPr>
        <w:pStyle w:val="Heading4"/>
        <w:numPr>
          <w:ilvl w:val="0"/>
          <w:numId w:val="0"/>
        </w:numPr>
        <w:ind w:left="1710"/>
        <w:jc w:val="both"/>
        <w:rPr>
          <w:rFonts w:ascii="Arial" w:hAnsi="Arial"/>
        </w:rPr>
      </w:pPr>
      <w:r w:rsidRPr="006A6A9C">
        <w:rPr>
          <w:rFonts w:ascii="Arial" w:hAnsi="Arial"/>
        </w:rPr>
        <w:t xml:space="preserve">If the </w:t>
      </w:r>
      <w:r w:rsidRPr="006A6A9C">
        <w:rPr>
          <w:rFonts w:ascii="Arial" w:hAnsi="Arial"/>
          <w:b/>
        </w:rPr>
        <w:t xml:space="preserve">User </w:t>
      </w:r>
      <w:r w:rsidRPr="006A6A9C">
        <w:rPr>
          <w:rFonts w:ascii="Arial" w:hAnsi="Arial"/>
        </w:rPr>
        <w:t xml:space="preserve">has experienced a significant increase in the amount of </w:t>
      </w:r>
      <w:r w:rsidRPr="006A6A9C">
        <w:rPr>
          <w:rFonts w:ascii="Arial" w:hAnsi="Arial"/>
          <w:b/>
        </w:rPr>
        <w:t xml:space="preserve">Demand </w:t>
      </w:r>
      <w:r w:rsidRPr="006A6A9C">
        <w:rPr>
          <w:rFonts w:ascii="Arial" w:hAnsi="Arial"/>
        </w:rPr>
        <w:t xml:space="preserve">taken by its </w:t>
      </w:r>
      <w:r w:rsidRPr="006A6A9C">
        <w:rPr>
          <w:rFonts w:ascii="Arial" w:hAnsi="Arial"/>
          <w:b/>
        </w:rPr>
        <w:t>Customers</w:t>
      </w:r>
      <w:r w:rsidRPr="006A6A9C">
        <w:rPr>
          <w:rFonts w:ascii="Arial" w:hAnsi="Arial"/>
        </w:rPr>
        <w:t xml:space="preserve"> during the last five months of the previous </w:t>
      </w:r>
      <w:r w:rsidRPr="006A6A9C">
        <w:rPr>
          <w:rFonts w:ascii="Arial" w:hAnsi="Arial"/>
          <w:b/>
        </w:rPr>
        <w:t>Financial Year</w:t>
      </w:r>
      <w:r w:rsidRPr="006A6A9C">
        <w:rPr>
          <w:rFonts w:ascii="Arial" w:hAnsi="Arial"/>
        </w:rPr>
        <w:t xml:space="preserve"> and believes that this has had a significant effect on their </w:t>
      </w:r>
      <w:r w:rsidRPr="006A6A9C">
        <w:rPr>
          <w:rFonts w:ascii="Arial" w:hAnsi="Arial"/>
          <w:b/>
        </w:rPr>
        <w:t>Deemed NHH Forecasting Performance</w:t>
      </w:r>
      <w:r w:rsidRPr="006A6A9C">
        <w:rPr>
          <w:rFonts w:ascii="Arial" w:hAnsi="Arial"/>
        </w:rPr>
        <w:t xml:space="preserve">, then no later than one month from the date of the notification given to the </w:t>
      </w:r>
      <w:r w:rsidRPr="006A6A9C">
        <w:rPr>
          <w:rFonts w:ascii="Arial" w:hAnsi="Arial"/>
          <w:b/>
        </w:rPr>
        <w:t>User</w:t>
      </w:r>
      <w:r w:rsidRPr="006A6A9C">
        <w:rPr>
          <w:rFonts w:ascii="Arial" w:hAnsi="Arial"/>
        </w:rPr>
        <w:t xml:space="preserve"> under paragraph 3.2</w:t>
      </w:r>
      <w:r w:rsidR="00E054D6" w:rsidRPr="006A6A9C">
        <w:rPr>
          <w:rFonts w:ascii="Arial" w:hAnsi="Arial"/>
        </w:rPr>
        <w:t>3</w:t>
      </w:r>
      <w:r w:rsidRPr="006A6A9C">
        <w:rPr>
          <w:rFonts w:ascii="Arial" w:hAnsi="Arial"/>
        </w:rPr>
        <w:t xml:space="preserve">.6, the </w:t>
      </w:r>
      <w:r w:rsidRPr="006A6A9C">
        <w:rPr>
          <w:rFonts w:ascii="Arial" w:hAnsi="Arial"/>
          <w:b/>
        </w:rPr>
        <w:t>User</w:t>
      </w:r>
      <w:r w:rsidRPr="006A6A9C">
        <w:rPr>
          <w:rFonts w:ascii="Arial" w:hAnsi="Arial"/>
        </w:rPr>
        <w:t xml:space="preserve"> may request that </w:t>
      </w:r>
      <w:r w:rsidRPr="006A6A9C">
        <w:rPr>
          <w:rFonts w:ascii="Arial" w:hAnsi="Arial"/>
          <w:b/>
        </w:rPr>
        <w:t xml:space="preserve">The Company </w:t>
      </w:r>
      <w:r w:rsidRPr="006A6A9C">
        <w:rPr>
          <w:rFonts w:ascii="Arial" w:hAnsi="Arial"/>
        </w:rPr>
        <w:t xml:space="preserve">revises the </w:t>
      </w:r>
      <w:r w:rsidRPr="006A6A9C">
        <w:rPr>
          <w:rFonts w:ascii="Arial" w:hAnsi="Arial"/>
          <w:b/>
        </w:rPr>
        <w:t>Deemed NHH Forecasting Performance</w:t>
      </w:r>
      <w:r w:rsidRPr="006A6A9C">
        <w:rPr>
          <w:rFonts w:ascii="Arial" w:hAnsi="Arial"/>
        </w:rPr>
        <w:t xml:space="preserve">. Upon raising such a request, the </w:t>
      </w:r>
      <w:r w:rsidRPr="006A6A9C">
        <w:rPr>
          <w:rFonts w:ascii="Arial" w:hAnsi="Arial"/>
          <w:b/>
        </w:rPr>
        <w:t>User</w:t>
      </w:r>
      <w:r w:rsidRPr="006A6A9C">
        <w:rPr>
          <w:rFonts w:ascii="Arial" w:hAnsi="Arial"/>
        </w:rPr>
        <w:t xml:space="preserve"> must provide information to </w:t>
      </w:r>
      <w:r w:rsidRPr="006A6A9C">
        <w:rPr>
          <w:rFonts w:ascii="Arial" w:hAnsi="Arial"/>
          <w:b/>
        </w:rPr>
        <w:t xml:space="preserve">The Company </w:t>
      </w:r>
      <w:r w:rsidRPr="006A6A9C">
        <w:rPr>
          <w:rFonts w:ascii="Arial" w:hAnsi="Arial"/>
        </w:rPr>
        <w:t xml:space="preserve">relating to the size of the reported </w:t>
      </w:r>
      <w:r w:rsidRPr="006A6A9C">
        <w:rPr>
          <w:rFonts w:ascii="Arial" w:hAnsi="Arial"/>
          <w:b/>
        </w:rPr>
        <w:t>Demand</w:t>
      </w:r>
      <w:r w:rsidRPr="006A6A9C">
        <w:rPr>
          <w:rFonts w:ascii="Arial" w:hAnsi="Arial"/>
        </w:rPr>
        <w:t xml:space="preserve"> increase and the</w:t>
      </w:r>
      <w:r w:rsidRPr="006A6A9C">
        <w:rPr>
          <w:rFonts w:ascii="Arial" w:hAnsi="Arial"/>
          <w:b/>
        </w:rPr>
        <w:t xml:space="preserve"> Reported Period(s) of Increase</w:t>
      </w:r>
      <w:r w:rsidRPr="006A6A9C">
        <w:rPr>
          <w:rFonts w:ascii="Arial" w:hAnsi="Arial"/>
        </w:rPr>
        <w:t xml:space="preserve">. Where for any </w:t>
      </w:r>
      <w:r w:rsidRPr="006A6A9C">
        <w:rPr>
          <w:rFonts w:ascii="Arial" w:hAnsi="Arial"/>
          <w:b/>
        </w:rPr>
        <w:t xml:space="preserve">Reported Period of Increase </w:t>
      </w:r>
      <w:r w:rsidRPr="006A6A9C">
        <w:rPr>
          <w:rFonts w:ascii="Arial" w:hAnsi="Arial"/>
        </w:rPr>
        <w:t xml:space="preserve">the resulting increase in </w:t>
      </w:r>
      <w:r w:rsidRPr="006A6A9C">
        <w:rPr>
          <w:rFonts w:ascii="Arial" w:hAnsi="Arial"/>
          <w:b/>
        </w:rPr>
        <w:t>Demand</w:t>
      </w:r>
      <w:r w:rsidRPr="006A6A9C">
        <w:rPr>
          <w:rFonts w:ascii="Arial" w:hAnsi="Arial"/>
        </w:rPr>
        <w:t xml:space="preserve"> equates to a level that is in excess of one percent of the </w:t>
      </w:r>
      <w:r w:rsidRPr="006A6A9C">
        <w:rPr>
          <w:rFonts w:ascii="Arial" w:hAnsi="Arial"/>
          <w:b/>
        </w:rPr>
        <w:t>Actual Amount</w:t>
      </w:r>
      <w:r w:rsidRPr="006A6A9C">
        <w:rPr>
          <w:rFonts w:ascii="Arial" w:hAnsi="Arial"/>
        </w:rPr>
        <w:t xml:space="preserve"> of </w:t>
      </w:r>
      <w:r w:rsidRPr="006A6A9C">
        <w:rPr>
          <w:rFonts w:ascii="Arial" w:hAnsi="Arial"/>
          <w:b/>
        </w:rPr>
        <w:t>NHH Charges</w:t>
      </w:r>
      <w:r w:rsidRPr="006A6A9C">
        <w:rPr>
          <w:rFonts w:ascii="Arial" w:hAnsi="Arial"/>
        </w:rPr>
        <w:t xml:space="preserve"> in respect of the previous </w:t>
      </w:r>
      <w:r w:rsidRPr="006A6A9C">
        <w:rPr>
          <w:rFonts w:ascii="Arial" w:hAnsi="Arial"/>
          <w:b/>
        </w:rPr>
        <w:t>Financial Year</w:t>
      </w:r>
      <w:r w:rsidRPr="006A6A9C">
        <w:rPr>
          <w:rFonts w:ascii="Arial" w:hAnsi="Arial"/>
        </w:rPr>
        <w:t xml:space="preserve">, </w:t>
      </w:r>
      <w:r w:rsidRPr="006A6A9C">
        <w:rPr>
          <w:rFonts w:ascii="Arial" w:hAnsi="Arial"/>
          <w:b/>
        </w:rPr>
        <w:t>The Company</w:t>
      </w:r>
      <w:r w:rsidRPr="006A6A9C">
        <w:rPr>
          <w:rFonts w:ascii="Arial" w:hAnsi="Arial"/>
        </w:rPr>
        <w:t xml:space="preserve"> shall within one month of receiving such a request, recalculate the </w:t>
      </w:r>
      <w:r w:rsidRPr="006A6A9C">
        <w:rPr>
          <w:rFonts w:ascii="Arial" w:hAnsi="Arial"/>
          <w:b/>
        </w:rPr>
        <w:t>Deemed NHH Forecasting</w:t>
      </w:r>
      <w:r w:rsidRPr="006A6A9C">
        <w:rPr>
          <w:rFonts w:ascii="Arial" w:hAnsi="Arial"/>
        </w:rPr>
        <w:t xml:space="preserve"> </w:t>
      </w:r>
      <w:r w:rsidRPr="006A6A9C">
        <w:rPr>
          <w:rFonts w:ascii="Arial" w:hAnsi="Arial"/>
          <w:b/>
        </w:rPr>
        <w:t>Performance</w:t>
      </w:r>
      <w:r w:rsidRPr="006A6A9C">
        <w:rPr>
          <w:rFonts w:ascii="Arial" w:hAnsi="Arial"/>
        </w:rPr>
        <w:t xml:space="preserve"> on the basis set out in Appendix 2 Paragraph 7. A </w:t>
      </w:r>
      <w:r w:rsidRPr="006A6A9C">
        <w:rPr>
          <w:rFonts w:ascii="Arial" w:hAnsi="Arial"/>
          <w:b/>
        </w:rPr>
        <w:t xml:space="preserve">User </w:t>
      </w:r>
      <w:r w:rsidRPr="006A6A9C">
        <w:rPr>
          <w:rFonts w:ascii="Arial" w:hAnsi="Arial"/>
        </w:rPr>
        <w:t xml:space="preserve">shall not be entitled to raise more than one request by reference to any period or part period covered in another </w:t>
      </w:r>
      <w:r w:rsidRPr="006A6A9C">
        <w:rPr>
          <w:rFonts w:ascii="Arial" w:hAnsi="Arial"/>
          <w:b/>
        </w:rPr>
        <w:t>Reported Period of Increase</w:t>
      </w:r>
      <w:r w:rsidRPr="006A6A9C">
        <w:rPr>
          <w:rFonts w:ascii="Arial" w:hAnsi="Arial"/>
        </w:rPr>
        <w:t xml:space="preserve"> in respect of which a request has been raised under this Paragraph. </w:t>
      </w:r>
    </w:p>
    <w:p w14:paraId="627A63AB" w14:textId="77777777" w:rsidR="00B24C90" w:rsidRPr="006A6A9C" w:rsidRDefault="00B24C90" w:rsidP="00B6463E">
      <w:pPr>
        <w:pStyle w:val="Heading4"/>
        <w:numPr>
          <w:ilvl w:val="0"/>
          <w:numId w:val="0"/>
        </w:numPr>
        <w:tabs>
          <w:tab w:val="left" w:pos="1710"/>
        </w:tabs>
        <w:ind w:left="1710" w:hanging="859"/>
        <w:rPr>
          <w:rFonts w:ascii="Arial" w:hAnsi="Arial"/>
        </w:rPr>
      </w:pPr>
      <w:r w:rsidRPr="006A6A9C">
        <w:rPr>
          <w:rFonts w:ascii="Arial" w:hAnsi="Arial"/>
        </w:rPr>
        <w:t>3.2</w:t>
      </w:r>
      <w:r w:rsidR="00627EDC" w:rsidRPr="006A6A9C">
        <w:rPr>
          <w:rFonts w:ascii="Arial" w:hAnsi="Arial"/>
        </w:rPr>
        <w:t>3</w:t>
      </w:r>
      <w:r w:rsidRPr="006A6A9C">
        <w:rPr>
          <w:rFonts w:ascii="Arial" w:hAnsi="Arial"/>
        </w:rPr>
        <w:t>.</w:t>
      </w:r>
      <w:r w:rsidR="00B6463E" w:rsidRPr="006A6A9C">
        <w:rPr>
          <w:rFonts w:ascii="Arial" w:hAnsi="Arial"/>
        </w:rPr>
        <w:t>9</w:t>
      </w:r>
      <w:r w:rsidR="00B6463E" w:rsidRPr="006A6A9C">
        <w:rPr>
          <w:rFonts w:ascii="Arial" w:hAnsi="Arial"/>
        </w:rPr>
        <w:tab/>
      </w:r>
      <w:r w:rsidR="00B6463E" w:rsidRPr="006A6A9C">
        <w:rPr>
          <w:rFonts w:ascii="Arial" w:hAnsi="Arial"/>
          <w:u w:val="single"/>
        </w:rPr>
        <w:t>Re</w:t>
      </w:r>
      <w:r w:rsidRPr="006A6A9C">
        <w:rPr>
          <w:rFonts w:ascii="Arial" w:hAnsi="Arial"/>
          <w:u w:val="single"/>
        </w:rPr>
        <w:t>view of Security Cover</w:t>
      </w:r>
    </w:p>
    <w:p w14:paraId="0C4E875E" w14:textId="77777777" w:rsidR="00B24C90" w:rsidRPr="006A6A9C" w:rsidRDefault="00B24C90">
      <w:pPr>
        <w:pStyle w:val="Header"/>
        <w:tabs>
          <w:tab w:val="clear" w:pos="4153"/>
          <w:tab w:val="clear" w:pos="8306"/>
        </w:tabs>
        <w:ind w:left="1701" w:hanging="850"/>
        <w:jc w:val="both"/>
        <w:rPr>
          <w:rFonts w:ascii="Arial" w:hAnsi="Arial"/>
        </w:rPr>
      </w:pPr>
      <w:r w:rsidRPr="006A6A9C">
        <w:rPr>
          <w:rFonts w:ascii="Arial" w:hAnsi="Arial"/>
          <w:b/>
        </w:rPr>
        <w:tab/>
        <w:t>The Company</w:t>
      </w:r>
      <w:r w:rsidRPr="006A6A9C">
        <w:rPr>
          <w:rFonts w:ascii="Arial" w:hAnsi="Arial"/>
        </w:rPr>
        <w:t xml:space="preserve"> shall keep under review the </w:t>
      </w:r>
      <w:r w:rsidRPr="006A6A9C">
        <w:rPr>
          <w:rFonts w:ascii="Arial" w:hAnsi="Arial"/>
          <w:b/>
        </w:rPr>
        <w:t>Security Cover</w:t>
      </w:r>
      <w:r w:rsidRPr="006A6A9C">
        <w:rPr>
          <w:rFonts w:ascii="Arial" w:hAnsi="Arial"/>
        </w:rPr>
        <w:t xml:space="preserve"> relating to the </w:t>
      </w:r>
      <w:r w:rsidRPr="006A6A9C">
        <w:rPr>
          <w:rFonts w:ascii="Arial" w:hAnsi="Arial"/>
          <w:b/>
        </w:rPr>
        <w:t>User</w:t>
      </w:r>
      <w:r w:rsidRPr="006A6A9C">
        <w:rPr>
          <w:rFonts w:ascii="Arial" w:hAnsi="Arial"/>
        </w:rPr>
        <w:t xml:space="preserve"> and shall promptly advise the </w:t>
      </w:r>
      <w:r w:rsidRPr="006A6A9C">
        <w:rPr>
          <w:rFonts w:ascii="Arial" w:hAnsi="Arial"/>
          <w:b/>
        </w:rPr>
        <w:t>User</w:t>
      </w:r>
      <w:r w:rsidRPr="006A6A9C">
        <w:rPr>
          <w:rFonts w:ascii="Arial" w:hAnsi="Arial"/>
        </w:rPr>
        <w:t xml:space="preserve"> whenever the </w:t>
      </w:r>
      <w:r w:rsidRPr="006A6A9C">
        <w:rPr>
          <w:rFonts w:ascii="Arial" w:hAnsi="Arial"/>
          <w:b/>
        </w:rPr>
        <w:t>Security Amount</w:t>
      </w:r>
      <w:r w:rsidRPr="006A6A9C">
        <w:rPr>
          <w:rFonts w:ascii="Arial" w:hAnsi="Arial"/>
        </w:rPr>
        <w:t xml:space="preserve"> maintained by the </w:t>
      </w:r>
      <w:r w:rsidRPr="006A6A9C">
        <w:rPr>
          <w:rFonts w:ascii="Arial" w:hAnsi="Arial"/>
          <w:b/>
        </w:rPr>
        <w:t>User</w:t>
      </w:r>
      <w:r w:rsidRPr="006A6A9C">
        <w:rPr>
          <w:rFonts w:ascii="Arial" w:hAnsi="Arial"/>
        </w:rPr>
        <w:t xml:space="preserve"> is more or less than the amount required to be maintained pursuant to this Paragraph 3.2</w:t>
      </w:r>
      <w:r w:rsidR="00E054D6" w:rsidRPr="006A6A9C">
        <w:rPr>
          <w:rFonts w:ascii="Arial" w:hAnsi="Arial"/>
        </w:rPr>
        <w:t>3</w:t>
      </w:r>
      <w:r w:rsidRPr="006A6A9C">
        <w:rPr>
          <w:rFonts w:ascii="Arial" w:hAnsi="Arial"/>
        </w:rPr>
        <w:t xml:space="preserve">. </w:t>
      </w:r>
    </w:p>
    <w:p w14:paraId="3BABD85F" w14:textId="77777777" w:rsidR="00B24C90" w:rsidRPr="006A6A9C" w:rsidRDefault="00B24C90">
      <w:pPr>
        <w:pStyle w:val="Header"/>
        <w:tabs>
          <w:tab w:val="clear" w:pos="4153"/>
          <w:tab w:val="clear" w:pos="8306"/>
        </w:tabs>
        <w:ind w:left="1701" w:hanging="850"/>
        <w:jc w:val="both"/>
        <w:rPr>
          <w:rFonts w:ascii="Arial" w:hAnsi="Arial"/>
        </w:rPr>
      </w:pPr>
    </w:p>
    <w:p w14:paraId="4A988955" w14:textId="77777777" w:rsidR="00B24C90" w:rsidRPr="006A6A9C" w:rsidRDefault="00B6463E">
      <w:pPr>
        <w:pStyle w:val="Heading4"/>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.10</w:t>
      </w:r>
      <w:r w:rsidR="00B24C90" w:rsidRPr="006A6A9C">
        <w:rPr>
          <w:rFonts w:ascii="Arial" w:hAnsi="Arial"/>
        </w:rPr>
        <w:tab/>
      </w:r>
      <w:r w:rsidR="00B24C90" w:rsidRPr="006A6A9C">
        <w:rPr>
          <w:rFonts w:ascii="Arial" w:hAnsi="Arial"/>
          <w:u w:val="single"/>
        </w:rPr>
        <w:t>Decrease of Security Cover</w:t>
      </w:r>
    </w:p>
    <w:p w14:paraId="58D94D08"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If </w:t>
      </w:r>
      <w:r w:rsidRPr="006A6A9C">
        <w:rPr>
          <w:rFonts w:ascii="Arial" w:hAnsi="Arial"/>
          <w:b/>
        </w:rPr>
        <w:t>The Company</w:t>
      </w:r>
      <w:r w:rsidRPr="006A6A9C">
        <w:rPr>
          <w:rFonts w:ascii="Arial" w:hAnsi="Arial"/>
        </w:rPr>
        <w:t xml:space="preserve"> reasonably determines that the </w:t>
      </w:r>
      <w:r w:rsidRPr="006A6A9C">
        <w:rPr>
          <w:rFonts w:ascii="Arial" w:hAnsi="Arial"/>
          <w:b/>
        </w:rPr>
        <w:t>User’s</w:t>
      </w:r>
      <w:r w:rsidRPr="006A6A9C">
        <w:rPr>
          <w:rFonts w:ascii="Arial" w:hAnsi="Arial"/>
        </w:rPr>
        <w:t xml:space="preserve"> required</w:t>
      </w:r>
      <w:r w:rsidRPr="006A6A9C">
        <w:rPr>
          <w:rFonts w:ascii="Arial" w:hAnsi="Arial"/>
          <w:b/>
          <w:bCs/>
        </w:rPr>
        <w:t xml:space="preserve"> </w:t>
      </w:r>
      <w:r w:rsidRPr="006A6A9C">
        <w:rPr>
          <w:rFonts w:ascii="Arial" w:hAnsi="Arial"/>
          <w:b/>
        </w:rPr>
        <w:t>Security Cover</w:t>
      </w:r>
      <w:r w:rsidRPr="006A6A9C">
        <w:rPr>
          <w:rFonts w:ascii="Arial" w:hAnsi="Arial"/>
        </w:rPr>
        <w:t xml:space="preserve"> has decreased, it shall so notify the </w:t>
      </w:r>
      <w:r w:rsidRPr="006A6A9C">
        <w:rPr>
          <w:rFonts w:ascii="Arial" w:hAnsi="Arial"/>
          <w:b/>
        </w:rPr>
        <w:t>User</w:t>
      </w:r>
      <w:r w:rsidRPr="006A6A9C">
        <w:rPr>
          <w:rFonts w:ascii="Arial" w:hAnsi="Arial"/>
        </w:rPr>
        <w:t xml:space="preserve">.  </w:t>
      </w:r>
      <w:r w:rsidRPr="006A6A9C">
        <w:rPr>
          <w:rFonts w:ascii="Arial" w:hAnsi="Arial"/>
          <w:b/>
        </w:rPr>
        <w:t>The Company</w:t>
      </w:r>
      <w:r w:rsidRPr="006A6A9C">
        <w:rPr>
          <w:rFonts w:ascii="Arial" w:hAnsi="Arial"/>
        </w:rPr>
        <w:t xml:space="preserve"> shall consent to an appropriate reduction in the available amount of any outstanding </w:t>
      </w:r>
      <w:r w:rsidRPr="006A6A9C">
        <w:rPr>
          <w:rFonts w:ascii="Arial" w:hAnsi="Arial"/>
          <w:b/>
        </w:rPr>
        <w:t>Qualifying Guarantee</w:t>
      </w:r>
      <w:r w:rsidRPr="006A6A9C">
        <w:rPr>
          <w:rFonts w:ascii="Arial" w:hAnsi="Arial"/>
        </w:rPr>
        <w:t xml:space="preserve"> or </w:t>
      </w:r>
      <w:r w:rsidRPr="006A6A9C">
        <w:rPr>
          <w:rFonts w:ascii="Arial" w:hAnsi="Arial"/>
          <w:b/>
        </w:rPr>
        <w:t>Letter of Credit</w:t>
      </w:r>
      <w:r w:rsidRPr="006A6A9C">
        <w:rPr>
          <w:rFonts w:ascii="Arial" w:hAnsi="Arial"/>
        </w:rPr>
        <w:t xml:space="preserve"> or </w:t>
      </w:r>
      <w:r w:rsidRPr="006A6A9C">
        <w:rPr>
          <w:rFonts w:ascii="Arial" w:hAnsi="Arial"/>
          <w:b/>
          <w:bCs/>
        </w:rPr>
        <w:t>Bilateral Insurance Policy</w:t>
      </w:r>
      <w:r w:rsidRPr="006A6A9C">
        <w:rPr>
          <w:rFonts w:ascii="Arial" w:hAnsi="Arial"/>
        </w:rPr>
        <w:t xml:space="preserve"> or </w:t>
      </w:r>
      <w:r w:rsidRPr="006A6A9C">
        <w:rPr>
          <w:rFonts w:ascii="Arial" w:hAnsi="Arial"/>
          <w:b/>
          <w:bCs/>
        </w:rPr>
        <w:t>Insurance Performance Bond</w:t>
      </w:r>
      <w:r w:rsidRPr="006A6A9C">
        <w:rPr>
          <w:rFonts w:ascii="Arial" w:hAnsi="Arial"/>
        </w:rPr>
        <w:t xml:space="preserve"> or </w:t>
      </w:r>
      <w:r w:rsidRPr="006A6A9C">
        <w:rPr>
          <w:rFonts w:ascii="Arial" w:hAnsi="Arial"/>
          <w:b/>
          <w:bCs/>
        </w:rPr>
        <w:t xml:space="preserve">Independent Security Arrangement </w:t>
      </w:r>
      <w:r w:rsidRPr="006A6A9C">
        <w:rPr>
          <w:rFonts w:ascii="Arial" w:hAnsi="Arial"/>
        </w:rPr>
        <w:t xml:space="preserve">and/or shall repay to the </w:t>
      </w:r>
      <w:r w:rsidRPr="006A6A9C">
        <w:rPr>
          <w:rFonts w:ascii="Arial" w:hAnsi="Arial"/>
          <w:b/>
        </w:rPr>
        <w:t>User</w:t>
      </w:r>
      <w:r w:rsidRPr="006A6A9C">
        <w:rPr>
          <w:rFonts w:ascii="Arial" w:hAnsi="Arial"/>
        </w:rPr>
        <w:t xml:space="preserve"> such part of the deposit held in the </w:t>
      </w:r>
      <w:r w:rsidRPr="006A6A9C">
        <w:rPr>
          <w:rFonts w:ascii="Arial" w:hAnsi="Arial"/>
          <w:b/>
        </w:rPr>
        <w:t>Escrow Account</w:t>
      </w:r>
      <w:r w:rsidRPr="006A6A9C">
        <w:rPr>
          <w:rFonts w:ascii="Arial" w:hAnsi="Arial"/>
        </w:rPr>
        <w:t xml:space="preserve"> </w:t>
      </w:r>
      <w:r w:rsidR="009806FD" w:rsidRPr="006A6A9C">
        <w:rPr>
          <w:rFonts w:ascii="Arial" w:hAnsi="Arial"/>
        </w:rPr>
        <w:t xml:space="preserve">in respect of the </w:t>
      </w:r>
      <w:r w:rsidR="009806FD" w:rsidRPr="006A6A9C">
        <w:rPr>
          <w:rFonts w:ascii="Arial Bold" w:hAnsi="Arial Bold"/>
          <w:b/>
        </w:rPr>
        <w:t>Security Cover</w:t>
      </w:r>
      <w:r w:rsidR="009806FD" w:rsidRPr="006A6A9C">
        <w:rPr>
          <w:rFonts w:ascii="Arial" w:hAnsi="Arial"/>
        </w:rPr>
        <w:t xml:space="preserve"> </w:t>
      </w:r>
      <w:r w:rsidRPr="006A6A9C">
        <w:rPr>
          <w:rFonts w:ascii="Arial" w:hAnsi="Arial"/>
        </w:rPr>
        <w:t xml:space="preserve">for the account of the </w:t>
      </w:r>
      <w:r w:rsidRPr="006A6A9C">
        <w:rPr>
          <w:rFonts w:ascii="Arial" w:hAnsi="Arial"/>
          <w:b/>
        </w:rPr>
        <w:t>User</w:t>
      </w:r>
      <w:r w:rsidRPr="006A6A9C">
        <w:rPr>
          <w:rFonts w:ascii="Arial" w:hAnsi="Arial"/>
        </w:rPr>
        <w:t xml:space="preserve"> (together with all accrued interest on the part to be repaid) sufficient to reduce the </w:t>
      </w:r>
      <w:r w:rsidRPr="006A6A9C">
        <w:rPr>
          <w:rFonts w:ascii="Arial" w:hAnsi="Arial"/>
          <w:b/>
        </w:rPr>
        <w:t>User’s</w:t>
      </w:r>
      <w:r w:rsidRPr="006A6A9C">
        <w:rPr>
          <w:rFonts w:ascii="Arial" w:hAnsi="Arial"/>
        </w:rPr>
        <w:t xml:space="preserve"> </w:t>
      </w:r>
      <w:r w:rsidRPr="006A6A9C">
        <w:rPr>
          <w:rFonts w:ascii="Arial" w:hAnsi="Arial"/>
          <w:b/>
        </w:rPr>
        <w:t>Security Amount</w:t>
      </w:r>
      <w:r w:rsidRPr="006A6A9C">
        <w:rPr>
          <w:rFonts w:ascii="Arial" w:hAnsi="Arial"/>
        </w:rPr>
        <w:t xml:space="preserve"> to the level of </w:t>
      </w:r>
      <w:r w:rsidRPr="006A6A9C">
        <w:rPr>
          <w:rFonts w:ascii="Arial" w:hAnsi="Arial"/>
          <w:b/>
        </w:rPr>
        <w:t>Security Cover</w:t>
      </w:r>
      <w:r w:rsidRPr="006A6A9C">
        <w:rPr>
          <w:rFonts w:ascii="Arial" w:hAnsi="Arial"/>
        </w:rPr>
        <w:t xml:space="preserve"> applicable to it within 5 </w:t>
      </w:r>
      <w:r w:rsidRPr="006A6A9C">
        <w:rPr>
          <w:rFonts w:ascii="Arial" w:hAnsi="Arial"/>
          <w:b/>
          <w:bCs/>
        </w:rPr>
        <w:t>Business Days</w:t>
      </w:r>
      <w:r w:rsidRPr="006A6A9C">
        <w:rPr>
          <w:rFonts w:ascii="Arial" w:hAnsi="Arial"/>
        </w:rPr>
        <w:t xml:space="preserve"> of the </w:t>
      </w:r>
      <w:r w:rsidRPr="006A6A9C">
        <w:rPr>
          <w:rFonts w:ascii="Arial" w:hAnsi="Arial"/>
          <w:b/>
          <w:bCs/>
        </w:rPr>
        <w:t xml:space="preserve">User’s </w:t>
      </w:r>
      <w:r w:rsidRPr="006A6A9C">
        <w:rPr>
          <w:rFonts w:ascii="Arial" w:hAnsi="Arial"/>
        </w:rPr>
        <w:t xml:space="preserve">consent.    </w:t>
      </w:r>
    </w:p>
    <w:p w14:paraId="236D0CDE" w14:textId="77777777" w:rsidR="00B24C90" w:rsidRPr="006A6A9C" w:rsidRDefault="00B24C90">
      <w:pPr>
        <w:pStyle w:val="Header"/>
        <w:tabs>
          <w:tab w:val="clear" w:pos="4153"/>
          <w:tab w:val="clear" w:pos="8306"/>
        </w:tabs>
        <w:ind w:left="1701" w:hanging="850"/>
        <w:jc w:val="both"/>
        <w:rPr>
          <w:rFonts w:ascii="Arial" w:hAnsi="Arial"/>
        </w:rPr>
      </w:pPr>
    </w:p>
    <w:p w14:paraId="299355C6" w14:textId="77777777" w:rsidR="00B24C90" w:rsidRPr="006A6A9C" w:rsidRDefault="00B6463E">
      <w:pPr>
        <w:pStyle w:val="Heading4"/>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.11</w:t>
      </w:r>
      <w:r w:rsidR="00B24C90" w:rsidRPr="006A6A9C">
        <w:rPr>
          <w:rFonts w:ascii="Arial" w:hAnsi="Arial"/>
        </w:rPr>
        <w:tab/>
      </w:r>
      <w:r w:rsidR="00B24C90" w:rsidRPr="006A6A9C">
        <w:rPr>
          <w:rFonts w:ascii="Arial" w:hAnsi="Arial"/>
          <w:u w:val="single"/>
        </w:rPr>
        <w:t>Notification in respect of Security Cover</w:t>
      </w:r>
    </w:p>
    <w:p w14:paraId="144E5E74"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b/>
        </w:rPr>
        <w:t>The Company</w:t>
      </w:r>
      <w:r w:rsidRPr="006A6A9C">
        <w:rPr>
          <w:rFonts w:ascii="Arial" w:hAnsi="Arial"/>
        </w:rPr>
        <w:t xml:space="preserve"> shall notify each </w:t>
      </w:r>
      <w:r w:rsidRPr="006A6A9C">
        <w:rPr>
          <w:rFonts w:ascii="Arial" w:hAnsi="Arial"/>
          <w:b/>
        </w:rPr>
        <w:t>User</w:t>
      </w:r>
      <w:r w:rsidRPr="006A6A9C">
        <w:rPr>
          <w:rFonts w:ascii="Arial" w:hAnsi="Arial"/>
        </w:rPr>
        <w:t xml:space="preserve"> promptly if:-</w:t>
      </w:r>
    </w:p>
    <w:p w14:paraId="1D8A5399" w14:textId="77777777" w:rsidR="00B24C90" w:rsidRPr="006A6A9C" w:rsidRDefault="00B24C90">
      <w:pPr>
        <w:pStyle w:val="Header"/>
        <w:tabs>
          <w:tab w:val="clear" w:pos="4153"/>
          <w:tab w:val="clear" w:pos="8306"/>
        </w:tabs>
        <w:ind w:left="1701"/>
        <w:jc w:val="both"/>
        <w:rPr>
          <w:rFonts w:ascii="Arial" w:hAnsi="Arial"/>
        </w:rPr>
      </w:pPr>
    </w:p>
    <w:p w14:paraId="5EB5C4AF"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(a)</w:t>
      </w:r>
      <w:r w:rsidRPr="006A6A9C">
        <w:rPr>
          <w:rFonts w:ascii="Arial" w:hAnsi="Arial"/>
        </w:rPr>
        <w:tab/>
        <w:t xml:space="preserve">that </w:t>
      </w:r>
      <w:r w:rsidRPr="006A6A9C">
        <w:rPr>
          <w:rFonts w:ascii="Arial" w:hAnsi="Arial"/>
          <w:b/>
        </w:rPr>
        <w:t>User</w:t>
      </w:r>
      <w:r w:rsidRPr="006A6A9C">
        <w:rPr>
          <w:rFonts w:ascii="Arial" w:hAnsi="Arial"/>
        </w:rPr>
        <w:t xml:space="preserve"> fails to provide, maintain, extend or renew a </w:t>
      </w:r>
      <w:r w:rsidRPr="006A6A9C">
        <w:rPr>
          <w:rFonts w:ascii="Arial" w:hAnsi="Arial"/>
          <w:b/>
        </w:rPr>
        <w:t>Qualifying Guarantee</w:t>
      </w:r>
      <w:r w:rsidRPr="006A6A9C">
        <w:rPr>
          <w:rFonts w:ascii="Arial" w:hAnsi="Arial"/>
        </w:rPr>
        <w:t xml:space="preserve"> or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 xml:space="preserve">Independent Security Arrangement </w:t>
      </w:r>
      <w:r w:rsidRPr="006A6A9C">
        <w:rPr>
          <w:rFonts w:ascii="Arial" w:hAnsi="Arial"/>
        </w:rPr>
        <w:t>which it is required to provide, maintain, extend or renew pursuant to Paragraphs 3.2</w:t>
      </w:r>
      <w:r w:rsidR="00E054D6" w:rsidRPr="006A6A9C">
        <w:rPr>
          <w:rFonts w:ascii="Arial" w:hAnsi="Arial"/>
        </w:rPr>
        <w:t>2 or 3.23</w:t>
      </w:r>
      <w:r w:rsidRPr="006A6A9C">
        <w:rPr>
          <w:rFonts w:ascii="Arial" w:hAnsi="Arial"/>
        </w:rPr>
        <w:t xml:space="preserve"> inclusive; </w:t>
      </w:r>
    </w:p>
    <w:p w14:paraId="7E475EF0" w14:textId="77777777" w:rsidR="00B24C90" w:rsidRPr="006A6A9C" w:rsidRDefault="00B24C90">
      <w:pPr>
        <w:pStyle w:val="Heading5"/>
        <w:numPr>
          <w:ilvl w:val="0"/>
          <w:numId w:val="0"/>
        </w:numPr>
        <w:ind w:left="2268" w:hanging="566"/>
        <w:jc w:val="both"/>
        <w:rPr>
          <w:rFonts w:ascii="Arial" w:hAnsi="Arial"/>
        </w:rPr>
      </w:pPr>
      <w:r w:rsidRPr="006A6A9C">
        <w:rPr>
          <w:rFonts w:ascii="Arial" w:hAnsi="Arial"/>
        </w:rPr>
        <w:t>(b)</w:t>
      </w:r>
      <w:r w:rsidRPr="006A6A9C">
        <w:rPr>
          <w:rFonts w:ascii="Arial" w:hAnsi="Arial"/>
        </w:rPr>
        <w:tab/>
      </w:r>
      <w:r w:rsidRPr="006A6A9C">
        <w:rPr>
          <w:rFonts w:ascii="Arial" w:hAnsi="Arial"/>
          <w:b/>
        </w:rPr>
        <w:t>The Company</w:t>
      </w:r>
      <w:r w:rsidRPr="006A6A9C">
        <w:rPr>
          <w:rFonts w:ascii="Arial" w:hAnsi="Arial"/>
        </w:rPr>
        <w:t xml:space="preserve"> shall make a demand under any such </w:t>
      </w:r>
      <w:r w:rsidRPr="006A6A9C">
        <w:rPr>
          <w:rFonts w:ascii="Arial" w:hAnsi="Arial"/>
          <w:b/>
        </w:rPr>
        <w:t>Qualifying</w:t>
      </w:r>
      <w:r w:rsidRPr="006A6A9C">
        <w:rPr>
          <w:rFonts w:ascii="Arial" w:hAnsi="Arial"/>
        </w:rPr>
        <w:t xml:space="preserve"> </w:t>
      </w:r>
      <w:r w:rsidRPr="006A6A9C">
        <w:rPr>
          <w:rFonts w:ascii="Arial" w:hAnsi="Arial"/>
          <w:b/>
        </w:rPr>
        <w:t>Guarantee</w:t>
      </w:r>
      <w:r w:rsidRPr="006A6A9C">
        <w:rPr>
          <w:rFonts w:ascii="Arial" w:hAnsi="Arial"/>
        </w:rPr>
        <w:t xml:space="preserve"> or a call under a </w:t>
      </w:r>
      <w:r w:rsidRPr="006A6A9C">
        <w:rPr>
          <w:rFonts w:ascii="Arial" w:hAnsi="Arial"/>
          <w:b/>
        </w:rPr>
        <w:t>Letter of Credit</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or</w:t>
      </w:r>
    </w:p>
    <w:p w14:paraId="13121693" w14:textId="77777777" w:rsidR="00B24C90" w:rsidRPr="006A6A9C" w:rsidRDefault="00B24C90">
      <w:pPr>
        <w:pStyle w:val="Heading5"/>
        <w:numPr>
          <w:ilvl w:val="0"/>
          <w:numId w:val="0"/>
        </w:numPr>
        <w:ind w:left="2268" w:hanging="567"/>
        <w:rPr>
          <w:rFonts w:ascii="Arial" w:hAnsi="Arial"/>
        </w:rPr>
      </w:pPr>
      <w:r w:rsidRPr="006A6A9C">
        <w:rPr>
          <w:rFonts w:ascii="Arial" w:hAnsi="Arial"/>
        </w:rPr>
        <w:t>(c)</w:t>
      </w:r>
      <w:r w:rsidRPr="006A6A9C">
        <w:rPr>
          <w:rFonts w:ascii="Arial" w:hAnsi="Arial"/>
          <w:b/>
        </w:rPr>
        <w:tab/>
        <w:t>The Company</w:t>
      </w:r>
      <w:r w:rsidRPr="006A6A9C">
        <w:rPr>
          <w:rFonts w:ascii="Arial" w:hAnsi="Arial"/>
        </w:rPr>
        <w:t xml:space="preserve"> becomes aware that that </w:t>
      </w:r>
      <w:r w:rsidRPr="006A6A9C">
        <w:rPr>
          <w:rFonts w:ascii="Arial" w:hAnsi="Arial"/>
          <w:b/>
        </w:rPr>
        <w:t>User</w:t>
      </w:r>
      <w:r w:rsidRPr="006A6A9C">
        <w:rPr>
          <w:rFonts w:ascii="Arial" w:hAnsi="Arial"/>
        </w:rPr>
        <w:t>:</w:t>
      </w:r>
    </w:p>
    <w:p w14:paraId="37F8C2C5"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w:t>
      </w:r>
      <w:r w:rsidRPr="006A6A9C">
        <w:rPr>
          <w:rFonts w:ascii="Arial" w:hAnsi="Arial"/>
        </w:rPr>
        <w:tab/>
        <w:t xml:space="preserve">shall cease to have an </w:t>
      </w:r>
      <w:r w:rsidRPr="006A6A9C">
        <w:rPr>
          <w:rFonts w:ascii="Arial" w:hAnsi="Arial"/>
          <w:b/>
        </w:rPr>
        <w:t>Approved Credit Rating</w:t>
      </w:r>
      <w:r w:rsidRPr="006A6A9C">
        <w:rPr>
          <w:rFonts w:ascii="Arial" w:hAnsi="Arial"/>
          <w:bCs/>
        </w:rPr>
        <w:t xml:space="preserve"> or shall cease to have an </w:t>
      </w:r>
      <w:r w:rsidRPr="006A6A9C">
        <w:rPr>
          <w:rFonts w:ascii="Arial" w:hAnsi="Arial"/>
          <w:b/>
        </w:rPr>
        <w:t>Approved Credit Rating</w:t>
      </w:r>
      <w:r w:rsidRPr="006A6A9C">
        <w:rPr>
          <w:rFonts w:ascii="Arial" w:hAnsi="Arial"/>
          <w:bCs/>
        </w:rPr>
        <w:t xml:space="preserve"> for an amount at least equal to the </w:t>
      </w:r>
      <w:r w:rsidRPr="006A6A9C">
        <w:rPr>
          <w:rFonts w:ascii="Arial" w:hAnsi="Arial"/>
          <w:b/>
        </w:rPr>
        <w:t>User’s Security Requirement</w:t>
      </w:r>
      <w:r w:rsidRPr="006A6A9C">
        <w:rPr>
          <w:rFonts w:ascii="Arial" w:hAnsi="Arial"/>
        </w:rPr>
        <w:t xml:space="preserve">, or </w:t>
      </w:r>
    </w:p>
    <w:p w14:paraId="5D54D056"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w:t>
      </w:r>
      <w:r w:rsidRPr="006A6A9C">
        <w:rPr>
          <w:rFonts w:ascii="Arial" w:hAnsi="Arial"/>
        </w:rPr>
        <w:tab/>
        <w:t xml:space="preserve">shall be placed on a credit watch by the relevant credit rating agency (or becomes subject to an equivalent procedure) which in any case casts doubt on the </w:t>
      </w:r>
      <w:r w:rsidRPr="006A6A9C">
        <w:rPr>
          <w:rFonts w:ascii="Arial" w:hAnsi="Arial"/>
          <w:b/>
        </w:rPr>
        <w:t>User</w:t>
      </w:r>
      <w:r w:rsidRPr="006A6A9C">
        <w:rPr>
          <w:rFonts w:ascii="Arial" w:hAnsi="Arial"/>
        </w:rPr>
        <w:t xml:space="preserve"> retaining an </w:t>
      </w:r>
      <w:r w:rsidRPr="006A6A9C">
        <w:rPr>
          <w:rFonts w:ascii="Arial" w:hAnsi="Arial"/>
          <w:b/>
        </w:rPr>
        <w:t>Approved Credit Rating</w:t>
      </w:r>
      <w:r w:rsidRPr="006A6A9C">
        <w:rPr>
          <w:rFonts w:ascii="Arial" w:hAnsi="Arial"/>
          <w:bCs/>
        </w:rPr>
        <w:t xml:space="preserve"> or an </w:t>
      </w:r>
      <w:r w:rsidRPr="006A6A9C">
        <w:rPr>
          <w:rFonts w:ascii="Arial" w:hAnsi="Arial"/>
          <w:b/>
        </w:rPr>
        <w:t xml:space="preserve">Approved Credit Rating </w:t>
      </w:r>
      <w:r w:rsidRPr="006A6A9C">
        <w:rPr>
          <w:rFonts w:ascii="Arial" w:hAnsi="Arial"/>
          <w:bCs/>
        </w:rPr>
        <w:t xml:space="preserve">for an amount at least equal to the </w:t>
      </w:r>
      <w:r w:rsidRPr="006A6A9C">
        <w:rPr>
          <w:rFonts w:ascii="Arial" w:hAnsi="Arial"/>
          <w:b/>
        </w:rPr>
        <w:t>User’s Security Requirement</w:t>
      </w:r>
      <w:r w:rsidRPr="006A6A9C">
        <w:rPr>
          <w:rFonts w:ascii="Arial" w:hAnsi="Arial"/>
          <w:bCs/>
        </w:rPr>
        <w:t xml:space="preserve"> or maintaining the </w:t>
      </w:r>
      <w:r w:rsidRPr="006A6A9C">
        <w:rPr>
          <w:rFonts w:ascii="Arial" w:hAnsi="Arial"/>
          <w:b/>
        </w:rPr>
        <w:t>Credit Assessment Score</w:t>
      </w:r>
      <w:r w:rsidRPr="006A6A9C">
        <w:rPr>
          <w:rFonts w:ascii="Arial" w:hAnsi="Arial"/>
          <w:bCs/>
        </w:rPr>
        <w:t xml:space="preserve"> given by the </w:t>
      </w:r>
      <w:r w:rsidRPr="006A6A9C">
        <w:rPr>
          <w:rFonts w:ascii="Arial" w:hAnsi="Arial"/>
          <w:b/>
        </w:rPr>
        <w:t>User’s Independent Credit Assessment</w:t>
      </w:r>
      <w:r w:rsidRPr="006A6A9C">
        <w:rPr>
          <w:rFonts w:ascii="Arial" w:hAnsi="Arial"/>
        </w:rPr>
        <w:t>, or</w:t>
      </w:r>
    </w:p>
    <w:p w14:paraId="19C96C1B" w14:textId="77777777" w:rsidR="00B24C90" w:rsidRPr="006A6A9C" w:rsidRDefault="00B24C90">
      <w:pPr>
        <w:pStyle w:val="Heading6"/>
        <w:numPr>
          <w:ilvl w:val="0"/>
          <w:numId w:val="0"/>
        </w:numPr>
        <w:ind w:left="2835" w:hanging="567"/>
        <w:jc w:val="both"/>
        <w:rPr>
          <w:rFonts w:ascii="Arial" w:hAnsi="Arial"/>
        </w:rPr>
      </w:pPr>
      <w:r w:rsidRPr="006A6A9C">
        <w:rPr>
          <w:rFonts w:ascii="Arial" w:hAnsi="Arial"/>
        </w:rPr>
        <w:t>(iii)</w:t>
      </w:r>
      <w:r w:rsidRPr="006A6A9C">
        <w:rPr>
          <w:rFonts w:ascii="Arial" w:hAnsi="Arial"/>
        </w:rPr>
        <w:tab/>
        <w:t xml:space="preserve">shall be in default under the additional or alternative security required to be provided pursuant to this Part III; or  </w:t>
      </w:r>
    </w:p>
    <w:p w14:paraId="5F44FAC2"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b/>
        </w:rPr>
        <w:t>The Company</w:t>
      </w:r>
      <w:r w:rsidRPr="006A6A9C">
        <w:rPr>
          <w:rFonts w:ascii="Arial" w:hAnsi="Arial"/>
        </w:rPr>
        <w:t xml:space="preserve"> becomes aware that any bank that has issued a </w:t>
      </w:r>
      <w:r w:rsidRPr="006A6A9C">
        <w:rPr>
          <w:rFonts w:ascii="Arial" w:hAnsi="Arial"/>
          <w:b/>
        </w:rPr>
        <w:t>Letter of Credit</w:t>
      </w:r>
      <w:r w:rsidRPr="006A6A9C">
        <w:rPr>
          <w:rFonts w:ascii="Arial" w:hAnsi="Arial"/>
        </w:rPr>
        <w:t xml:space="preserve"> in relation to that </w:t>
      </w:r>
      <w:r w:rsidRPr="006A6A9C">
        <w:rPr>
          <w:rFonts w:ascii="Arial" w:hAnsi="Arial"/>
          <w:b/>
        </w:rPr>
        <w:t>User</w:t>
      </w:r>
      <w:r w:rsidRPr="006A6A9C">
        <w:rPr>
          <w:rFonts w:ascii="Arial" w:hAnsi="Arial"/>
        </w:rPr>
        <w:t xml:space="preserve"> which has not expired shall cease to have the credit rating required by this Section</w:t>
      </w:r>
      <w:r w:rsidRPr="006A6A9C">
        <w:rPr>
          <w:rFonts w:ascii="Arial" w:hAnsi="Arial"/>
          <w:b/>
          <w:i/>
        </w:rPr>
        <w:t xml:space="preserve">; </w:t>
      </w:r>
      <w:r w:rsidRPr="006A6A9C">
        <w:rPr>
          <w:rFonts w:ascii="Arial" w:hAnsi="Arial"/>
        </w:rPr>
        <w:t>or</w:t>
      </w:r>
    </w:p>
    <w:p w14:paraId="7454D218" w14:textId="77777777" w:rsidR="00B24C90" w:rsidRPr="006A6A9C" w:rsidRDefault="00B24C90" w:rsidP="00B72779">
      <w:pPr>
        <w:pStyle w:val="Heading5"/>
        <w:numPr>
          <w:ilvl w:val="0"/>
          <w:numId w:val="6"/>
        </w:numPr>
        <w:tabs>
          <w:tab w:val="clear" w:pos="2061"/>
          <w:tab w:val="num" w:pos="2268"/>
        </w:tabs>
        <w:ind w:left="2268" w:hanging="567"/>
        <w:jc w:val="both"/>
        <w:rPr>
          <w:rFonts w:ascii="Arial" w:hAnsi="Arial"/>
          <w:bCs/>
        </w:rPr>
      </w:pPr>
      <w:r w:rsidRPr="006A6A9C">
        <w:rPr>
          <w:rFonts w:ascii="Arial" w:hAnsi="Arial"/>
          <w:b/>
        </w:rPr>
        <w:t>The Company</w:t>
      </w:r>
      <w:r w:rsidRPr="006A6A9C">
        <w:rPr>
          <w:rFonts w:ascii="Arial" w:hAnsi="Arial"/>
        </w:rPr>
        <w:t xml:space="preserve"> becomes aware that any entity providing a </w:t>
      </w:r>
      <w:r w:rsidRPr="006A6A9C">
        <w:rPr>
          <w:rFonts w:ascii="Arial" w:hAnsi="Arial"/>
          <w:b/>
        </w:rPr>
        <w:t>Qualifying Guarantee</w:t>
      </w:r>
      <w:r w:rsidRPr="006A6A9C">
        <w:rPr>
          <w:rFonts w:ascii="Arial" w:hAnsi="Arial"/>
        </w:rPr>
        <w:t xml:space="preserve"> or a </w:t>
      </w:r>
      <w:r w:rsidRPr="006A6A9C">
        <w:rPr>
          <w:rFonts w:ascii="Arial" w:hAnsi="Arial"/>
          <w:b/>
          <w:bCs/>
        </w:rPr>
        <w:t>Bilateral Insurance Policy</w:t>
      </w:r>
      <w:r w:rsidRPr="006A6A9C">
        <w:rPr>
          <w:rFonts w:ascii="Arial" w:hAnsi="Arial"/>
        </w:rPr>
        <w:t xml:space="preserve"> 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in relation to that </w:t>
      </w:r>
      <w:r w:rsidRPr="006A6A9C">
        <w:rPr>
          <w:rFonts w:ascii="Arial" w:hAnsi="Arial"/>
          <w:b/>
        </w:rPr>
        <w:t>User</w:t>
      </w:r>
      <w:r w:rsidRPr="006A6A9C">
        <w:rPr>
          <w:rFonts w:ascii="Arial" w:hAnsi="Arial"/>
        </w:rPr>
        <w:t xml:space="preserve"> which has not expired shall cease to meet the </w:t>
      </w:r>
      <w:r w:rsidRPr="006A6A9C">
        <w:rPr>
          <w:rFonts w:ascii="Arial" w:hAnsi="Arial"/>
          <w:b/>
          <w:bCs/>
        </w:rPr>
        <w:t>Requirements</w:t>
      </w:r>
      <w:r w:rsidRPr="006A6A9C">
        <w:rPr>
          <w:rFonts w:ascii="Arial" w:hAnsi="Arial"/>
        </w:rPr>
        <w:t xml:space="preserve"> in the case of a </w:t>
      </w:r>
      <w:r w:rsidRPr="006A6A9C">
        <w:rPr>
          <w:rFonts w:ascii="Arial" w:hAnsi="Arial"/>
          <w:b/>
          <w:bCs/>
        </w:rPr>
        <w:t xml:space="preserve">Bilateral Insurance Policy </w:t>
      </w:r>
      <w:r w:rsidRPr="006A6A9C">
        <w:rPr>
          <w:rFonts w:ascii="Arial" w:hAnsi="Arial"/>
        </w:rPr>
        <w:t xml:space="preserve">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Independent Security Arrangement</w:t>
      </w:r>
      <w:r w:rsidRPr="006A6A9C">
        <w:rPr>
          <w:rFonts w:ascii="Arial" w:hAnsi="Arial"/>
        </w:rPr>
        <w:t xml:space="preserve"> or in the case of a </w:t>
      </w:r>
      <w:r w:rsidRPr="006A6A9C">
        <w:rPr>
          <w:rFonts w:ascii="Arial" w:hAnsi="Arial"/>
          <w:b/>
          <w:bCs/>
        </w:rPr>
        <w:t xml:space="preserve">Qualifying Guarantee </w:t>
      </w:r>
      <w:r w:rsidRPr="006A6A9C">
        <w:rPr>
          <w:rFonts w:ascii="Arial" w:hAnsi="Arial"/>
        </w:rPr>
        <w:t xml:space="preserve">cease to have an </w:t>
      </w:r>
      <w:r w:rsidRPr="006A6A9C">
        <w:rPr>
          <w:rFonts w:ascii="Arial" w:hAnsi="Arial"/>
          <w:b/>
        </w:rPr>
        <w:t>Approved Credit Rating</w:t>
      </w:r>
      <w:r w:rsidRPr="006A6A9C">
        <w:rPr>
          <w:rFonts w:ascii="Arial" w:hAnsi="Arial"/>
          <w:bCs/>
        </w:rPr>
        <w:t xml:space="preserve"> </w:t>
      </w:r>
      <w:r w:rsidR="00065BE5" w:rsidRPr="006A6A9C">
        <w:rPr>
          <w:rFonts w:ascii="Arial" w:hAnsi="Arial"/>
          <w:bCs/>
        </w:rPr>
        <w:t xml:space="preserve">or </w:t>
      </w:r>
      <w:r w:rsidR="00065BE5" w:rsidRPr="006A6A9C">
        <w:rPr>
          <w:rFonts w:ascii="Arial" w:hAnsi="Arial"/>
          <w:b/>
          <w:bCs/>
        </w:rPr>
        <w:t>Credit Assessment Score</w:t>
      </w:r>
      <w:r w:rsidR="00065BE5" w:rsidRPr="006A6A9C">
        <w:rPr>
          <w:rFonts w:ascii="Arial" w:hAnsi="Arial"/>
          <w:bCs/>
        </w:rPr>
        <w:t xml:space="preserve"> </w:t>
      </w:r>
      <w:r w:rsidRPr="006A6A9C">
        <w:rPr>
          <w:rFonts w:ascii="Arial" w:hAnsi="Arial"/>
          <w:bCs/>
        </w:rPr>
        <w:t xml:space="preserve">for an amount at least equal to the required </w:t>
      </w:r>
      <w:r w:rsidRPr="006A6A9C">
        <w:rPr>
          <w:rFonts w:ascii="Arial" w:hAnsi="Arial"/>
          <w:b/>
        </w:rPr>
        <w:t>Security Amount</w:t>
      </w:r>
      <w:r w:rsidRPr="006A6A9C">
        <w:rPr>
          <w:rFonts w:ascii="Arial" w:hAnsi="Arial"/>
          <w:bCs/>
        </w:rPr>
        <w:t xml:space="preserve"> (less its balance</w:t>
      </w:r>
      <w:r w:rsidR="009806FD" w:rsidRPr="006A6A9C">
        <w:rPr>
          <w:rFonts w:ascii="Arial" w:hAnsi="Arial"/>
          <w:bCs/>
        </w:rPr>
        <w:t xml:space="preserve"> of deposits</w:t>
      </w:r>
      <w:r w:rsidRPr="006A6A9C">
        <w:rPr>
          <w:rFonts w:ascii="Arial" w:hAnsi="Arial"/>
          <w:bCs/>
        </w:rPr>
        <w:t xml:space="preserve"> on the </w:t>
      </w:r>
      <w:r w:rsidRPr="006A6A9C">
        <w:rPr>
          <w:rFonts w:ascii="Arial" w:hAnsi="Arial"/>
          <w:b/>
        </w:rPr>
        <w:t>Escrow Account</w:t>
      </w:r>
      <w:r w:rsidR="009806FD" w:rsidRPr="006A6A9C">
        <w:rPr>
          <w:rFonts w:ascii="Arial" w:hAnsi="Arial"/>
          <w:b/>
        </w:rPr>
        <w:t xml:space="preserve"> </w:t>
      </w:r>
      <w:r w:rsidR="009806FD" w:rsidRPr="006A6A9C">
        <w:rPr>
          <w:rFonts w:ascii="Arial" w:hAnsi="Arial"/>
        </w:rPr>
        <w:t>in respect of the</w:t>
      </w:r>
      <w:r w:rsidR="009806FD" w:rsidRPr="006A6A9C">
        <w:rPr>
          <w:rFonts w:ascii="Arial" w:hAnsi="Arial"/>
          <w:b/>
        </w:rPr>
        <w:t xml:space="preserve"> Security Amount</w:t>
      </w:r>
      <w:r w:rsidRPr="006A6A9C">
        <w:rPr>
          <w:rFonts w:ascii="Arial" w:hAnsi="Arial"/>
          <w:bCs/>
        </w:rPr>
        <w:t xml:space="preserve">); or </w:t>
      </w:r>
    </w:p>
    <w:p w14:paraId="750CD8F4" w14:textId="77777777" w:rsidR="00B24C90" w:rsidRPr="006A6A9C" w:rsidRDefault="002C213B" w:rsidP="00B72779">
      <w:pPr>
        <w:pStyle w:val="Heading5"/>
        <w:numPr>
          <w:ilvl w:val="0"/>
          <w:numId w:val="6"/>
        </w:numPr>
        <w:tabs>
          <w:tab w:val="clear" w:pos="2061"/>
          <w:tab w:val="num" w:pos="2268"/>
        </w:tabs>
        <w:ind w:left="2268" w:hanging="567"/>
        <w:jc w:val="both"/>
        <w:rPr>
          <w:rFonts w:ascii="Arial" w:hAnsi="Arial"/>
        </w:rPr>
      </w:pPr>
      <w:r w:rsidRPr="006A6A9C">
        <w:rPr>
          <w:rFonts w:ascii="Arial" w:hAnsi="Arial"/>
          <w:b/>
          <w:bCs/>
        </w:rPr>
        <w:t>The Company</w:t>
      </w:r>
      <w:r w:rsidR="00B24C90" w:rsidRPr="006A6A9C">
        <w:rPr>
          <w:rFonts w:ascii="Arial" w:hAnsi="Arial"/>
          <w:b/>
          <w:bCs/>
        </w:rPr>
        <w:t xml:space="preserve"> </w:t>
      </w:r>
      <w:r w:rsidR="00B24C90" w:rsidRPr="006A6A9C">
        <w:rPr>
          <w:rFonts w:ascii="Arial" w:hAnsi="Arial"/>
        </w:rPr>
        <w:t xml:space="preserve">becomes aware that the </w:t>
      </w:r>
      <w:r w:rsidR="00B24C90" w:rsidRPr="006A6A9C">
        <w:rPr>
          <w:rFonts w:ascii="Arial" w:hAnsi="Arial"/>
          <w:b/>
          <w:bCs/>
        </w:rPr>
        <w:t xml:space="preserve">User’s Security Requirement </w:t>
      </w:r>
      <w:r w:rsidR="00B24C90" w:rsidRPr="006A6A9C">
        <w:rPr>
          <w:rFonts w:ascii="Arial" w:hAnsi="Arial"/>
        </w:rPr>
        <w:t xml:space="preserve">exceeds 85% of the </w:t>
      </w:r>
      <w:r w:rsidR="00B24C90" w:rsidRPr="006A6A9C">
        <w:rPr>
          <w:rFonts w:ascii="Arial" w:hAnsi="Arial"/>
          <w:b/>
          <w:bCs/>
        </w:rPr>
        <w:t>User’s Allowed Credit</w:t>
      </w:r>
      <w:r w:rsidR="00B24C90" w:rsidRPr="006A6A9C">
        <w:rPr>
          <w:rFonts w:ascii="Arial" w:hAnsi="Arial"/>
        </w:rPr>
        <w:t xml:space="preserve">.  </w:t>
      </w:r>
    </w:p>
    <w:p w14:paraId="08EBFAC3" w14:textId="77777777" w:rsidR="00B24C90" w:rsidRPr="006A6A9C" w:rsidRDefault="00B24C90">
      <w:pPr>
        <w:pStyle w:val="clauseindent"/>
        <w:ind w:left="1701"/>
        <w:jc w:val="both"/>
        <w:rPr>
          <w:rFonts w:ascii="Arial" w:hAnsi="Arial"/>
        </w:rPr>
      </w:pPr>
      <w:r w:rsidRPr="006A6A9C">
        <w:rPr>
          <w:rFonts w:ascii="Arial" w:hAnsi="Arial"/>
        </w:rPr>
        <w:t xml:space="preserve">Provided always that the failure by </w:t>
      </w:r>
      <w:r w:rsidRPr="006A6A9C">
        <w:rPr>
          <w:rFonts w:ascii="Arial" w:hAnsi="Arial"/>
          <w:b/>
        </w:rPr>
        <w:t>The Company</w:t>
      </w:r>
      <w:r w:rsidRPr="006A6A9C">
        <w:rPr>
          <w:rFonts w:ascii="Arial" w:hAnsi="Arial"/>
        </w:rPr>
        <w:t xml:space="preserve"> to notify the </w:t>
      </w:r>
      <w:r w:rsidRPr="006A6A9C">
        <w:rPr>
          <w:rFonts w:ascii="Arial" w:hAnsi="Arial"/>
          <w:b/>
        </w:rPr>
        <w:t>User</w:t>
      </w:r>
      <w:r w:rsidRPr="006A6A9C">
        <w:rPr>
          <w:rFonts w:ascii="Arial" w:hAnsi="Arial"/>
        </w:rPr>
        <w:t xml:space="preserve"> pursuant to Paragraphs 3.2</w:t>
      </w:r>
      <w:r w:rsidR="00486AC6" w:rsidRPr="006A6A9C">
        <w:rPr>
          <w:rFonts w:ascii="Arial" w:hAnsi="Arial"/>
        </w:rPr>
        <w:t>3</w:t>
      </w:r>
      <w:r w:rsidRPr="006A6A9C">
        <w:rPr>
          <w:rFonts w:ascii="Arial" w:hAnsi="Arial"/>
        </w:rPr>
        <w:t>.</w:t>
      </w:r>
      <w:r w:rsidR="00AF7374" w:rsidRPr="006A6A9C">
        <w:rPr>
          <w:rFonts w:ascii="Arial" w:hAnsi="Arial"/>
        </w:rPr>
        <w:t>9</w:t>
      </w:r>
      <w:r w:rsidR="00486AC6" w:rsidRPr="006A6A9C">
        <w:rPr>
          <w:rFonts w:ascii="Arial" w:hAnsi="Arial"/>
        </w:rPr>
        <w:t>, 3.23</w:t>
      </w:r>
      <w:r w:rsidRPr="006A6A9C">
        <w:rPr>
          <w:rFonts w:ascii="Arial" w:hAnsi="Arial"/>
        </w:rPr>
        <w:t>.</w:t>
      </w:r>
      <w:r w:rsidR="00AF7374" w:rsidRPr="006A6A9C">
        <w:rPr>
          <w:rFonts w:ascii="Arial" w:hAnsi="Arial"/>
        </w:rPr>
        <w:t>10</w:t>
      </w:r>
      <w:r w:rsidR="00486AC6" w:rsidRPr="006A6A9C">
        <w:rPr>
          <w:rFonts w:ascii="Arial" w:hAnsi="Arial"/>
        </w:rPr>
        <w:t xml:space="preserve"> or 3.23</w:t>
      </w:r>
      <w:r w:rsidRPr="006A6A9C">
        <w:rPr>
          <w:rFonts w:ascii="Arial" w:hAnsi="Arial"/>
        </w:rPr>
        <w:t>.</w:t>
      </w:r>
      <w:r w:rsidR="00AF7374" w:rsidRPr="006A6A9C">
        <w:rPr>
          <w:rFonts w:ascii="Arial" w:hAnsi="Arial"/>
        </w:rPr>
        <w:t>11</w:t>
      </w:r>
      <w:r w:rsidRPr="006A6A9C">
        <w:rPr>
          <w:rFonts w:ascii="Arial" w:hAnsi="Arial"/>
        </w:rPr>
        <w:t xml:space="preserve"> shall not relieve the </w:t>
      </w:r>
      <w:r w:rsidRPr="006A6A9C">
        <w:rPr>
          <w:rFonts w:ascii="Arial" w:hAnsi="Arial"/>
          <w:b/>
        </w:rPr>
        <w:t>User</w:t>
      </w:r>
      <w:r w:rsidRPr="006A6A9C">
        <w:rPr>
          <w:rFonts w:ascii="Arial" w:hAnsi="Arial"/>
        </w:rPr>
        <w:t xml:space="preserve"> of its obligations under and in accordance with the terms of this Section 3 and the </w:t>
      </w:r>
      <w:r w:rsidRPr="006A6A9C">
        <w:rPr>
          <w:rFonts w:ascii="Arial" w:hAnsi="Arial"/>
          <w:b/>
        </w:rPr>
        <w:t>Charging Statements.</w:t>
      </w:r>
    </w:p>
    <w:p w14:paraId="5FFFB087" w14:textId="77777777" w:rsidR="00B24C90" w:rsidRPr="006A6A9C" w:rsidRDefault="00B6463E">
      <w:pPr>
        <w:pStyle w:val="Heading4"/>
        <w:keepNext/>
        <w:numPr>
          <w:ilvl w:val="0"/>
          <w:numId w:val="0"/>
        </w:numPr>
        <w:ind w:firstLine="851"/>
        <w:rPr>
          <w:rFonts w:ascii="Arial" w:hAnsi="Arial"/>
        </w:rPr>
      </w:pPr>
      <w:r w:rsidRPr="006A6A9C">
        <w:rPr>
          <w:rFonts w:ascii="Arial" w:hAnsi="Arial"/>
        </w:rPr>
        <w:t>3.2</w:t>
      </w:r>
      <w:r w:rsidR="00627EDC" w:rsidRPr="006A6A9C">
        <w:rPr>
          <w:rFonts w:ascii="Arial" w:hAnsi="Arial"/>
        </w:rPr>
        <w:t>3</w:t>
      </w:r>
      <w:r w:rsidRPr="006A6A9C">
        <w:rPr>
          <w:rFonts w:ascii="Arial" w:hAnsi="Arial"/>
        </w:rPr>
        <w:t>.12</w:t>
      </w:r>
      <w:r w:rsidR="00B24C90" w:rsidRPr="006A6A9C">
        <w:rPr>
          <w:rFonts w:ascii="Arial" w:hAnsi="Arial"/>
        </w:rPr>
        <w:tab/>
      </w:r>
      <w:r w:rsidR="00B24C90" w:rsidRPr="006A6A9C">
        <w:rPr>
          <w:rFonts w:ascii="Arial" w:hAnsi="Arial"/>
          <w:u w:val="single"/>
        </w:rPr>
        <w:t>Release from Security Cover Obligations</w:t>
      </w:r>
    </w:p>
    <w:p w14:paraId="6F2412E4" w14:textId="77777777" w:rsidR="00B24C90" w:rsidRPr="006A6A9C" w:rsidRDefault="00B24C90">
      <w:pPr>
        <w:pStyle w:val="Header"/>
        <w:tabs>
          <w:tab w:val="clear" w:pos="4153"/>
          <w:tab w:val="clear" w:pos="8306"/>
        </w:tabs>
        <w:ind w:left="1701"/>
        <w:jc w:val="both"/>
        <w:rPr>
          <w:rFonts w:ascii="Arial" w:hAnsi="Arial"/>
        </w:rPr>
      </w:pPr>
      <w:r w:rsidRPr="006A6A9C">
        <w:rPr>
          <w:rFonts w:ascii="Arial" w:hAnsi="Arial"/>
        </w:rPr>
        <w:t xml:space="preserve">Upon a </w:t>
      </w:r>
      <w:r w:rsidRPr="006A6A9C">
        <w:rPr>
          <w:rFonts w:ascii="Arial" w:hAnsi="Arial"/>
          <w:b/>
        </w:rPr>
        <w:t>User</w:t>
      </w:r>
      <w:r w:rsidRPr="006A6A9C">
        <w:rPr>
          <w:rFonts w:ascii="Arial" w:hAnsi="Arial"/>
        </w:rPr>
        <w:t xml:space="preserve"> becoming a </w:t>
      </w:r>
      <w:r w:rsidRPr="006A6A9C">
        <w:rPr>
          <w:rFonts w:ascii="Arial" w:hAnsi="Arial"/>
          <w:b/>
        </w:rPr>
        <w:t>Dormant CUSC Party</w:t>
      </w:r>
      <w:r w:rsidRPr="006A6A9C">
        <w:rPr>
          <w:rFonts w:ascii="Arial" w:hAnsi="Arial"/>
        </w:rPr>
        <w:t xml:space="preserve"> or ceasing to be a </w:t>
      </w:r>
      <w:r w:rsidRPr="006A6A9C">
        <w:rPr>
          <w:rFonts w:ascii="Arial" w:hAnsi="Arial"/>
          <w:b/>
        </w:rPr>
        <w:t>CUSC Party</w:t>
      </w:r>
      <w:r w:rsidRPr="006A6A9C">
        <w:rPr>
          <w:rFonts w:ascii="Arial" w:hAnsi="Arial"/>
        </w:rPr>
        <w:t xml:space="preserve"> and provided that all amounts owed by the </w:t>
      </w:r>
      <w:r w:rsidRPr="006A6A9C">
        <w:rPr>
          <w:rFonts w:ascii="Arial" w:hAnsi="Arial"/>
          <w:b/>
        </w:rPr>
        <w:t>User</w:t>
      </w:r>
      <w:r w:rsidRPr="006A6A9C">
        <w:rPr>
          <w:rFonts w:ascii="Arial" w:hAnsi="Arial"/>
        </w:rPr>
        <w:t xml:space="preserve"> in respect of </w:t>
      </w:r>
      <w:r w:rsidRPr="006A6A9C">
        <w:rPr>
          <w:rFonts w:ascii="Arial" w:hAnsi="Arial"/>
          <w:b/>
        </w:rPr>
        <w:t>Balancing Services Use of System Charges</w:t>
      </w:r>
      <w:r w:rsidRPr="006A6A9C">
        <w:rPr>
          <w:rFonts w:ascii="Arial" w:hAnsi="Arial"/>
        </w:rPr>
        <w:t xml:space="preserve"> and </w:t>
      </w:r>
      <w:r w:rsidRPr="006A6A9C">
        <w:rPr>
          <w:rFonts w:ascii="Arial" w:hAnsi="Arial"/>
          <w:b/>
        </w:rPr>
        <w:t>Transmission Network Use of System Demand</w:t>
      </w:r>
      <w:r w:rsidRPr="006A6A9C">
        <w:rPr>
          <w:rFonts w:ascii="Arial" w:hAnsi="Arial"/>
        </w:rPr>
        <w:t xml:space="preserve"> </w:t>
      </w:r>
      <w:r w:rsidRPr="006A6A9C">
        <w:rPr>
          <w:rFonts w:ascii="Arial" w:hAnsi="Arial"/>
          <w:b/>
        </w:rPr>
        <w:t>Charges</w:t>
      </w:r>
      <w:r w:rsidRPr="006A6A9C">
        <w:rPr>
          <w:rFonts w:ascii="Arial" w:hAnsi="Arial"/>
        </w:rPr>
        <w:t xml:space="preserve"> have been duly and finally paid and that it is not otherwise in default in any respect of any </w:t>
      </w:r>
      <w:r w:rsidRPr="006A6A9C">
        <w:rPr>
          <w:rFonts w:ascii="Arial" w:hAnsi="Arial"/>
          <w:b/>
        </w:rPr>
        <w:t>Balancing Services Use of System Charges</w:t>
      </w:r>
      <w:r w:rsidRPr="006A6A9C">
        <w:rPr>
          <w:rFonts w:ascii="Arial" w:hAnsi="Arial"/>
        </w:rPr>
        <w:t xml:space="preserve"> or </w:t>
      </w:r>
      <w:r w:rsidRPr="006A6A9C">
        <w:rPr>
          <w:rFonts w:ascii="Arial" w:hAnsi="Arial"/>
          <w:b/>
        </w:rPr>
        <w:t>Transmission Network Use of System Demand Charges</w:t>
      </w:r>
      <w:r w:rsidRPr="006A6A9C">
        <w:rPr>
          <w:rFonts w:ascii="Arial" w:hAnsi="Arial"/>
        </w:rPr>
        <w:t xml:space="preserve"> (including in each case interest) payable under the </w:t>
      </w:r>
      <w:r w:rsidRPr="006A6A9C">
        <w:rPr>
          <w:rFonts w:ascii="Arial" w:hAnsi="Arial"/>
          <w:b/>
        </w:rPr>
        <w:t>CUSC</w:t>
      </w:r>
      <w:r w:rsidRPr="006A6A9C">
        <w:rPr>
          <w:rFonts w:ascii="Arial" w:hAnsi="Arial"/>
        </w:rPr>
        <w:t xml:space="preserve">, the </w:t>
      </w:r>
      <w:r w:rsidRPr="006A6A9C">
        <w:rPr>
          <w:rFonts w:ascii="Arial" w:hAnsi="Arial"/>
          <w:b/>
        </w:rPr>
        <w:t>User</w:t>
      </w:r>
      <w:r w:rsidRPr="006A6A9C">
        <w:rPr>
          <w:rFonts w:ascii="Arial" w:hAnsi="Arial"/>
        </w:rPr>
        <w:t xml:space="preserve"> shall be released from the obligation to maintain</w:t>
      </w:r>
      <w:r w:rsidRPr="006A6A9C">
        <w:rPr>
          <w:rFonts w:ascii="Arial" w:hAnsi="Arial"/>
          <w:b/>
        </w:rPr>
        <w:t xml:space="preserve"> Security Cover</w:t>
      </w:r>
      <w:r w:rsidRPr="006A6A9C">
        <w:rPr>
          <w:rFonts w:ascii="Arial" w:hAnsi="Arial"/>
        </w:rPr>
        <w:t xml:space="preserve"> and </w:t>
      </w:r>
      <w:r w:rsidRPr="006A6A9C">
        <w:rPr>
          <w:rFonts w:ascii="Arial" w:hAnsi="Arial"/>
          <w:b/>
        </w:rPr>
        <w:t>The Company</w:t>
      </w:r>
      <w:r w:rsidRPr="006A6A9C">
        <w:rPr>
          <w:rFonts w:ascii="Arial" w:hAnsi="Arial"/>
        </w:rPr>
        <w:t xml:space="preserve"> shall consent to the revocation of any outstanding </w:t>
      </w:r>
      <w:r w:rsidRPr="006A6A9C">
        <w:rPr>
          <w:rFonts w:ascii="Arial" w:hAnsi="Arial"/>
          <w:b/>
        </w:rPr>
        <w:t>Qualifying Guarantee</w:t>
      </w:r>
      <w:r w:rsidRPr="006A6A9C">
        <w:rPr>
          <w:rFonts w:ascii="Arial" w:hAnsi="Arial"/>
        </w:rPr>
        <w:t xml:space="preserve"> or </w:t>
      </w:r>
      <w:r w:rsidRPr="006A6A9C">
        <w:rPr>
          <w:rFonts w:ascii="Arial" w:hAnsi="Arial"/>
          <w:b/>
        </w:rPr>
        <w:t>Letter of Credit</w:t>
      </w:r>
      <w:r w:rsidRPr="006A6A9C">
        <w:rPr>
          <w:rFonts w:ascii="Arial" w:hAnsi="Arial"/>
        </w:rPr>
        <w:t xml:space="preserve"> or a </w:t>
      </w:r>
      <w:r w:rsidRPr="006A6A9C">
        <w:rPr>
          <w:rFonts w:ascii="Arial" w:hAnsi="Arial"/>
          <w:b/>
          <w:bCs/>
        </w:rPr>
        <w:t xml:space="preserve">Bilateral Insurance Policy </w:t>
      </w:r>
      <w:r w:rsidRPr="006A6A9C">
        <w:rPr>
          <w:rFonts w:ascii="Arial" w:hAnsi="Arial"/>
        </w:rPr>
        <w:t xml:space="preserve">or an </w:t>
      </w:r>
      <w:r w:rsidRPr="006A6A9C">
        <w:rPr>
          <w:rFonts w:ascii="Arial" w:hAnsi="Arial"/>
          <w:b/>
          <w:bCs/>
        </w:rPr>
        <w:t>Insurance Performance Bond</w:t>
      </w:r>
      <w:r w:rsidRPr="006A6A9C">
        <w:rPr>
          <w:rFonts w:ascii="Arial" w:hAnsi="Arial"/>
        </w:rPr>
        <w:t xml:space="preserve"> or an </w:t>
      </w:r>
      <w:r w:rsidRPr="006A6A9C">
        <w:rPr>
          <w:rFonts w:ascii="Arial" w:hAnsi="Arial"/>
          <w:b/>
          <w:bCs/>
        </w:rPr>
        <w:t xml:space="preserve">Independent Security Arrangement </w:t>
      </w:r>
      <w:r w:rsidRPr="006A6A9C">
        <w:rPr>
          <w:rFonts w:ascii="Arial" w:hAnsi="Arial"/>
        </w:rPr>
        <w:t xml:space="preserve">and shall repay to the </w:t>
      </w:r>
      <w:r w:rsidRPr="006A6A9C">
        <w:rPr>
          <w:rFonts w:ascii="Arial" w:hAnsi="Arial"/>
          <w:b/>
        </w:rPr>
        <w:t>User</w:t>
      </w:r>
      <w:r w:rsidRPr="006A6A9C">
        <w:rPr>
          <w:rFonts w:ascii="Arial" w:hAnsi="Arial"/>
        </w:rPr>
        <w:t xml:space="preserve"> the balance </w:t>
      </w:r>
      <w:r w:rsidR="009806FD" w:rsidRPr="006A6A9C">
        <w:rPr>
          <w:rFonts w:ascii="Arial" w:hAnsi="Arial"/>
        </w:rPr>
        <w:t xml:space="preserve">of deposits </w:t>
      </w:r>
      <w:r w:rsidRPr="006A6A9C">
        <w:rPr>
          <w:rFonts w:ascii="Arial" w:hAnsi="Arial"/>
        </w:rPr>
        <w:t xml:space="preserve">standing to the credit of the </w:t>
      </w:r>
      <w:r w:rsidRPr="006A6A9C">
        <w:rPr>
          <w:rFonts w:ascii="Arial" w:hAnsi="Arial"/>
          <w:b/>
        </w:rPr>
        <w:t>User</w:t>
      </w:r>
      <w:r w:rsidRPr="006A6A9C">
        <w:rPr>
          <w:rFonts w:ascii="Arial" w:hAnsi="Arial"/>
        </w:rPr>
        <w:t xml:space="preserve"> on the </w:t>
      </w:r>
      <w:r w:rsidRPr="006A6A9C">
        <w:rPr>
          <w:rFonts w:ascii="Arial" w:hAnsi="Arial"/>
          <w:b/>
        </w:rPr>
        <w:t>Escrow Account</w:t>
      </w:r>
      <w:r w:rsidRPr="006A6A9C">
        <w:rPr>
          <w:rFonts w:ascii="Arial" w:hAnsi="Arial"/>
        </w:rPr>
        <w:t xml:space="preserve"> </w:t>
      </w:r>
      <w:r w:rsidR="009806FD" w:rsidRPr="006A6A9C">
        <w:rPr>
          <w:rFonts w:ascii="Arial" w:hAnsi="Arial"/>
        </w:rPr>
        <w:t xml:space="preserve">in respect of the </w:t>
      </w:r>
      <w:r w:rsidR="009806FD" w:rsidRPr="006A6A9C">
        <w:rPr>
          <w:rFonts w:ascii="Arial" w:hAnsi="Arial"/>
          <w:b/>
        </w:rPr>
        <w:t xml:space="preserve">Security Amount </w:t>
      </w:r>
      <w:r w:rsidR="009806FD" w:rsidRPr="006A6A9C">
        <w:rPr>
          <w:rFonts w:ascii="Arial" w:hAnsi="Arial"/>
        </w:rPr>
        <w:t xml:space="preserve">(including interest accruing thereto, whether held in the </w:t>
      </w:r>
      <w:r w:rsidR="009806FD" w:rsidRPr="006A6A9C">
        <w:rPr>
          <w:rFonts w:ascii="Arial" w:hAnsi="Arial"/>
          <w:b/>
        </w:rPr>
        <w:t>Escrow Account</w:t>
      </w:r>
      <w:r w:rsidR="009806FD" w:rsidRPr="006A6A9C">
        <w:rPr>
          <w:rFonts w:ascii="Arial" w:hAnsi="Arial"/>
        </w:rPr>
        <w:t xml:space="preserve"> or any associated bank account in the name of </w:t>
      </w:r>
      <w:r w:rsidR="009806FD" w:rsidRPr="006A6A9C">
        <w:rPr>
          <w:rFonts w:ascii="Arial" w:hAnsi="Arial"/>
          <w:b/>
        </w:rPr>
        <w:t>The Company</w:t>
      </w:r>
      <w:r w:rsidR="009806FD" w:rsidRPr="006A6A9C">
        <w:rPr>
          <w:rFonts w:ascii="Arial" w:hAnsi="Arial"/>
        </w:rPr>
        <w:t xml:space="preserve">) </w:t>
      </w:r>
      <w:r w:rsidRPr="006A6A9C">
        <w:rPr>
          <w:rFonts w:ascii="Arial" w:hAnsi="Arial"/>
        </w:rPr>
        <w:t xml:space="preserve">at that date.  </w:t>
      </w:r>
    </w:p>
    <w:p w14:paraId="55F5AB97" w14:textId="77777777" w:rsidR="00B24C90" w:rsidRPr="006A6A9C" w:rsidRDefault="00B24C90">
      <w:pPr>
        <w:pStyle w:val="Header"/>
        <w:tabs>
          <w:tab w:val="clear" w:pos="4153"/>
          <w:tab w:val="clear" w:pos="8306"/>
        </w:tabs>
        <w:ind w:left="1701" w:hanging="850"/>
        <w:jc w:val="both"/>
        <w:rPr>
          <w:rFonts w:ascii="Arial" w:hAnsi="Arial"/>
        </w:rPr>
      </w:pPr>
    </w:p>
    <w:p w14:paraId="4CC495F3" w14:textId="77777777" w:rsidR="00B24C90" w:rsidRPr="006A6A9C" w:rsidRDefault="00627EDC">
      <w:pPr>
        <w:pStyle w:val="Heading3"/>
        <w:numPr>
          <w:ilvl w:val="0"/>
          <w:numId w:val="0"/>
        </w:numPr>
        <w:rPr>
          <w:rFonts w:ascii="Arial" w:hAnsi="Arial"/>
          <w:b/>
        </w:rPr>
      </w:pPr>
      <w:r w:rsidRPr="006A6A9C">
        <w:rPr>
          <w:rFonts w:ascii="Arial" w:hAnsi="Arial"/>
          <w:b/>
        </w:rPr>
        <w:t>3.24</w:t>
      </w:r>
      <w:r w:rsidR="00B24C90" w:rsidRPr="006A6A9C">
        <w:rPr>
          <w:rFonts w:ascii="Arial" w:hAnsi="Arial"/>
          <w:b/>
        </w:rPr>
        <w:tab/>
        <w:t>PAYMENT DEFAULT</w:t>
      </w:r>
    </w:p>
    <w:p w14:paraId="2CB959CE"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 xml:space="preserve">If, by 12.30 hours on any </w:t>
      </w:r>
      <w:r w:rsidRPr="006A6A9C">
        <w:rPr>
          <w:rFonts w:ascii="Arial" w:hAnsi="Arial"/>
          <w:b/>
        </w:rPr>
        <w:t>Use of System Payment Date</w:t>
      </w:r>
      <w:r w:rsidRPr="006A6A9C">
        <w:rPr>
          <w:rFonts w:ascii="Arial" w:hAnsi="Arial"/>
        </w:rPr>
        <w:t xml:space="preserve">, </w:t>
      </w:r>
      <w:r w:rsidRPr="006A6A9C">
        <w:rPr>
          <w:rFonts w:ascii="Arial" w:hAnsi="Arial"/>
          <w:b/>
        </w:rPr>
        <w:t>The Company</w:t>
      </w:r>
      <w:r w:rsidRPr="006A6A9C">
        <w:rPr>
          <w:rFonts w:ascii="Arial" w:hAnsi="Arial"/>
        </w:rPr>
        <w:t xml:space="preserve"> has been notified by a </w:t>
      </w:r>
      <w:r w:rsidRPr="006A6A9C">
        <w:rPr>
          <w:rFonts w:ascii="Arial" w:hAnsi="Arial"/>
          <w:b/>
        </w:rPr>
        <w:t>User</w:t>
      </w:r>
      <w:r w:rsidRPr="006A6A9C">
        <w:rPr>
          <w:rFonts w:ascii="Arial" w:hAnsi="Arial"/>
        </w:rPr>
        <w:t xml:space="preserve"> or it otherwise has reason to believe that that </w:t>
      </w:r>
      <w:r w:rsidRPr="006A6A9C">
        <w:rPr>
          <w:rFonts w:ascii="Arial" w:hAnsi="Arial"/>
          <w:b/>
        </w:rPr>
        <w:t>User</w:t>
      </w:r>
      <w:r w:rsidRPr="006A6A9C">
        <w:rPr>
          <w:rFonts w:ascii="Arial" w:hAnsi="Arial"/>
        </w:rPr>
        <w:t xml:space="preserve"> will not have remitted to it by close of banking business on the </w:t>
      </w:r>
      <w:r w:rsidRPr="006A6A9C">
        <w:rPr>
          <w:rFonts w:ascii="Arial" w:hAnsi="Arial"/>
          <w:b/>
        </w:rPr>
        <w:t>Use of System Payment Date</w:t>
      </w:r>
      <w:r w:rsidRPr="006A6A9C">
        <w:rPr>
          <w:rFonts w:ascii="Arial" w:hAnsi="Arial"/>
        </w:rPr>
        <w:t xml:space="preserve"> all or any part (“the amount in default”) of any amount which has been notified by </w:t>
      </w:r>
      <w:r w:rsidRPr="006A6A9C">
        <w:rPr>
          <w:rFonts w:ascii="Arial" w:hAnsi="Arial"/>
          <w:b/>
        </w:rPr>
        <w:t>The Company</w:t>
      </w:r>
      <w:r w:rsidRPr="006A6A9C">
        <w:rPr>
          <w:rFonts w:ascii="Arial" w:hAnsi="Arial"/>
        </w:rPr>
        <w:t xml:space="preserve"> to the </w:t>
      </w:r>
      <w:r w:rsidRPr="006A6A9C">
        <w:rPr>
          <w:rFonts w:ascii="Arial" w:hAnsi="Arial"/>
          <w:b/>
        </w:rPr>
        <w:t>User</w:t>
      </w:r>
      <w:r w:rsidRPr="006A6A9C">
        <w:rPr>
          <w:rFonts w:ascii="Arial" w:hAnsi="Arial"/>
        </w:rPr>
        <w:t xml:space="preserve"> as being payable by the </w:t>
      </w:r>
      <w:r w:rsidRPr="006A6A9C">
        <w:rPr>
          <w:rFonts w:ascii="Arial" w:hAnsi="Arial"/>
          <w:b/>
        </w:rPr>
        <w:t>User</w:t>
      </w:r>
      <w:r w:rsidRPr="006A6A9C">
        <w:rPr>
          <w:rFonts w:ascii="Arial" w:hAnsi="Arial"/>
        </w:rPr>
        <w:t xml:space="preserve"> by way of either the </w:t>
      </w:r>
      <w:r w:rsidRPr="006A6A9C">
        <w:rPr>
          <w:rFonts w:ascii="Arial" w:hAnsi="Arial"/>
          <w:b/>
          <w:bCs/>
        </w:rPr>
        <w:t>B</w:t>
      </w:r>
      <w:r w:rsidRPr="006A6A9C">
        <w:rPr>
          <w:rFonts w:ascii="Arial" w:hAnsi="Arial"/>
          <w:b/>
        </w:rPr>
        <w:t>alancing Services Use of System Charges</w:t>
      </w:r>
      <w:r w:rsidRPr="006A6A9C">
        <w:rPr>
          <w:rFonts w:ascii="Arial" w:hAnsi="Arial"/>
        </w:rPr>
        <w:t xml:space="preserve"> and/or </w:t>
      </w:r>
      <w:r w:rsidRPr="006A6A9C">
        <w:rPr>
          <w:rFonts w:ascii="Arial" w:hAnsi="Arial"/>
          <w:b/>
        </w:rPr>
        <w:t>Transmission Network Use of System Demand</w:t>
      </w:r>
      <w:r w:rsidRPr="006A6A9C">
        <w:rPr>
          <w:rFonts w:ascii="Arial" w:hAnsi="Arial"/>
        </w:rPr>
        <w:t xml:space="preserve"> </w:t>
      </w:r>
      <w:r w:rsidRPr="006A6A9C">
        <w:rPr>
          <w:rFonts w:ascii="Arial" w:hAnsi="Arial"/>
          <w:b/>
        </w:rPr>
        <w:t>Charges</w:t>
      </w:r>
      <w:r w:rsidRPr="006A6A9C">
        <w:rPr>
          <w:rFonts w:ascii="Arial" w:hAnsi="Arial"/>
        </w:rPr>
        <w:t xml:space="preserve"> on the relevant </w:t>
      </w:r>
      <w:r w:rsidRPr="006A6A9C">
        <w:rPr>
          <w:rFonts w:ascii="Arial" w:hAnsi="Arial"/>
          <w:b/>
        </w:rPr>
        <w:t>Use of</w:t>
      </w:r>
      <w:r w:rsidRPr="006A6A9C">
        <w:rPr>
          <w:rFonts w:ascii="Arial" w:hAnsi="Arial"/>
        </w:rPr>
        <w:t xml:space="preserve"> </w:t>
      </w:r>
      <w:r w:rsidRPr="006A6A9C">
        <w:rPr>
          <w:rFonts w:ascii="Arial" w:hAnsi="Arial"/>
          <w:b/>
        </w:rPr>
        <w:t>System Payment Date</w:t>
      </w:r>
      <w:r w:rsidRPr="006A6A9C">
        <w:rPr>
          <w:rFonts w:ascii="Arial" w:hAnsi="Arial"/>
        </w:rPr>
        <w:t xml:space="preserve">, then </w:t>
      </w:r>
      <w:r w:rsidRPr="006A6A9C">
        <w:rPr>
          <w:rFonts w:ascii="Arial" w:hAnsi="Arial"/>
          <w:b/>
        </w:rPr>
        <w:t>The Company</w:t>
      </w:r>
      <w:r w:rsidRPr="006A6A9C">
        <w:rPr>
          <w:rFonts w:ascii="Arial" w:hAnsi="Arial"/>
        </w:rPr>
        <w:t xml:space="preserve"> shall be entitled to act in accordance with the following provisions (or whichever of them shall apply) in the order in which they appear until </w:t>
      </w:r>
      <w:r w:rsidRPr="006A6A9C">
        <w:rPr>
          <w:rFonts w:ascii="Arial" w:hAnsi="Arial"/>
          <w:b/>
        </w:rPr>
        <w:t>The Company</w:t>
      </w:r>
      <w:r w:rsidRPr="006A6A9C">
        <w:rPr>
          <w:rFonts w:ascii="Arial" w:hAnsi="Arial"/>
        </w:rPr>
        <w:t xml:space="preserve"> is satisfied that the </w:t>
      </w:r>
      <w:r w:rsidRPr="006A6A9C">
        <w:rPr>
          <w:rFonts w:ascii="Arial" w:hAnsi="Arial"/>
          <w:b/>
        </w:rPr>
        <w:t>User</w:t>
      </w:r>
      <w:r w:rsidRPr="006A6A9C">
        <w:rPr>
          <w:rFonts w:ascii="Arial" w:hAnsi="Arial"/>
        </w:rPr>
        <w:t xml:space="preserve"> has discharged its obligations in respect of the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(as appropriate) under the </w:t>
      </w:r>
      <w:r w:rsidRPr="006A6A9C">
        <w:rPr>
          <w:rFonts w:ascii="Arial" w:hAnsi="Arial"/>
          <w:b/>
        </w:rPr>
        <w:t xml:space="preserve">CUSC </w:t>
      </w:r>
      <w:r w:rsidRPr="006A6A9C">
        <w:rPr>
          <w:rFonts w:ascii="Arial" w:hAnsi="Arial"/>
        </w:rPr>
        <w:t xml:space="preserve">which are payable in respect of the relevant </w:t>
      </w:r>
      <w:r w:rsidRPr="006A6A9C">
        <w:rPr>
          <w:rFonts w:ascii="Arial" w:hAnsi="Arial"/>
          <w:b/>
        </w:rPr>
        <w:t>Settlement Day</w:t>
      </w:r>
      <w:r w:rsidRPr="006A6A9C">
        <w:rPr>
          <w:rFonts w:ascii="Arial" w:hAnsi="Arial"/>
        </w:rPr>
        <w:t xml:space="preserve"> (in the case of </w:t>
      </w:r>
      <w:r w:rsidRPr="006A6A9C">
        <w:rPr>
          <w:rFonts w:ascii="Arial" w:hAnsi="Arial"/>
          <w:b/>
        </w:rPr>
        <w:t>Balancing Services Use of System Charges</w:t>
      </w:r>
      <w:r w:rsidRPr="006A6A9C">
        <w:rPr>
          <w:rFonts w:ascii="Arial" w:hAnsi="Arial"/>
        </w:rPr>
        <w:t xml:space="preserve">) or </w:t>
      </w:r>
      <w:r w:rsidRPr="006A6A9C">
        <w:rPr>
          <w:rFonts w:ascii="Arial" w:hAnsi="Arial"/>
          <w:b/>
        </w:rPr>
        <w:t>Financial Year</w:t>
      </w:r>
      <w:r w:rsidRPr="006A6A9C">
        <w:rPr>
          <w:rFonts w:ascii="Arial" w:hAnsi="Arial"/>
        </w:rPr>
        <w:t xml:space="preserve"> (in the case of </w:t>
      </w:r>
      <w:r w:rsidRPr="006A6A9C">
        <w:rPr>
          <w:rFonts w:ascii="Arial" w:hAnsi="Arial"/>
          <w:b/>
        </w:rPr>
        <w:t>Transmission Network Use of System Demand Charges</w:t>
      </w:r>
      <w:r w:rsidRPr="006A6A9C">
        <w:rPr>
          <w:rFonts w:ascii="Arial" w:hAnsi="Arial"/>
        </w:rPr>
        <w:t xml:space="preserve">):- </w:t>
      </w:r>
    </w:p>
    <w:p w14:paraId="5DB6F519" w14:textId="77777777" w:rsidR="00B24C90" w:rsidRPr="006A6A9C" w:rsidRDefault="00B24C90">
      <w:pPr>
        <w:pStyle w:val="Header"/>
        <w:tabs>
          <w:tab w:val="clear" w:pos="4153"/>
          <w:tab w:val="clear" w:pos="8306"/>
          <w:tab w:val="left" w:pos="1418"/>
        </w:tabs>
        <w:ind w:left="851" w:hanging="851"/>
        <w:jc w:val="both"/>
        <w:rPr>
          <w:rFonts w:ascii="Arial" w:hAnsi="Arial"/>
        </w:rPr>
      </w:pPr>
    </w:p>
    <w:p w14:paraId="4EE5A1F0"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may to the extent that the </w:t>
      </w:r>
      <w:r w:rsidRPr="006A6A9C">
        <w:rPr>
          <w:rFonts w:ascii="Arial" w:hAnsi="Arial"/>
          <w:b/>
        </w:rPr>
        <w:t>User</w:t>
      </w:r>
      <w:r w:rsidRPr="006A6A9C">
        <w:rPr>
          <w:rFonts w:ascii="Arial" w:hAnsi="Arial"/>
        </w:rPr>
        <w:t xml:space="preserve"> is entitled to receive payment from </w:t>
      </w:r>
      <w:r w:rsidRPr="006A6A9C">
        <w:rPr>
          <w:rFonts w:ascii="Arial" w:hAnsi="Arial"/>
          <w:b/>
        </w:rPr>
        <w:t>The Company</w:t>
      </w:r>
      <w:r w:rsidRPr="006A6A9C">
        <w:rPr>
          <w:rFonts w:ascii="Arial" w:hAnsi="Arial"/>
        </w:rPr>
        <w:t xml:space="preserve"> pursuant to the </w:t>
      </w:r>
      <w:r w:rsidRPr="006A6A9C">
        <w:rPr>
          <w:rFonts w:ascii="Arial" w:hAnsi="Arial"/>
          <w:b/>
        </w:rPr>
        <w:t>CUSC</w:t>
      </w:r>
      <w:r w:rsidRPr="006A6A9C">
        <w:rPr>
          <w:rFonts w:ascii="Arial" w:hAnsi="Arial"/>
        </w:rPr>
        <w:t xml:space="preserve"> (unless it reasonably believes that such set-off shall be unlawful) set off the amount of such entitlement against the amount in default;  </w:t>
      </w:r>
    </w:p>
    <w:p w14:paraId="5A825691" w14:textId="77777777" w:rsidR="00B24C90" w:rsidRPr="006A6A9C" w:rsidRDefault="00B24C90" w:rsidP="00B72779">
      <w:pPr>
        <w:pStyle w:val="Heading5"/>
        <w:numPr>
          <w:ilvl w:val="0"/>
          <w:numId w:val="8"/>
        </w:numPr>
        <w:tabs>
          <w:tab w:val="clear" w:pos="1211"/>
        </w:tabs>
        <w:ind w:left="1701" w:hanging="850"/>
        <w:jc w:val="both"/>
        <w:rPr>
          <w:rFonts w:ascii="Arial" w:hAnsi="Arial"/>
        </w:rPr>
      </w:pPr>
      <w:r w:rsidRPr="006A6A9C">
        <w:rPr>
          <w:rFonts w:ascii="Arial" w:hAnsi="Arial"/>
          <w:b/>
        </w:rPr>
        <w:t>The Company</w:t>
      </w:r>
      <w:r w:rsidRPr="006A6A9C">
        <w:rPr>
          <w:rFonts w:ascii="Arial" w:hAnsi="Arial"/>
        </w:rPr>
        <w:t xml:space="preserve"> shall be entitled to set off the amount of funds then standing to the credit of the </w:t>
      </w:r>
      <w:r w:rsidRPr="006A6A9C">
        <w:rPr>
          <w:rFonts w:ascii="Arial" w:hAnsi="Arial"/>
          <w:b/>
        </w:rPr>
        <w:t>Escrow Account</w:t>
      </w:r>
      <w:r w:rsidRPr="006A6A9C">
        <w:rPr>
          <w:rFonts w:ascii="Arial" w:hAnsi="Arial"/>
        </w:rPr>
        <w:t xml:space="preserve"> against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(as appropriate) unpaid by the </w:t>
      </w:r>
      <w:r w:rsidRPr="006A6A9C">
        <w:rPr>
          <w:rFonts w:ascii="Arial" w:hAnsi="Arial"/>
          <w:b/>
        </w:rPr>
        <w:t>User</w:t>
      </w:r>
      <w:r w:rsidRPr="006A6A9C">
        <w:rPr>
          <w:rFonts w:ascii="Arial" w:hAnsi="Arial"/>
        </w:rPr>
        <w:t xml:space="preserve"> and for that purpose </w:t>
      </w:r>
      <w:r w:rsidRPr="006A6A9C">
        <w:rPr>
          <w:rFonts w:ascii="Arial" w:hAnsi="Arial"/>
          <w:b/>
        </w:rPr>
        <w:t>The Company</w:t>
      </w:r>
      <w:r w:rsidRPr="006A6A9C">
        <w:rPr>
          <w:rFonts w:ascii="Arial" w:hAnsi="Arial"/>
        </w:rPr>
        <w:t xml:space="preserve"> shall be entitled to transfer any such amount from the </w:t>
      </w:r>
      <w:r w:rsidRPr="006A6A9C">
        <w:rPr>
          <w:rFonts w:ascii="Arial" w:hAnsi="Arial"/>
          <w:b/>
        </w:rPr>
        <w:t>Escrow Account</w:t>
      </w:r>
      <w:r w:rsidRPr="006A6A9C">
        <w:rPr>
          <w:rFonts w:ascii="Arial" w:hAnsi="Arial"/>
        </w:rPr>
        <w:t xml:space="preserve"> to any other account of</w:t>
      </w:r>
      <w:r w:rsidRPr="006A6A9C">
        <w:rPr>
          <w:rFonts w:ascii="Arial" w:hAnsi="Arial"/>
          <w:b/>
        </w:rPr>
        <w:t xml:space="preserve"> The Company</w:t>
      </w:r>
      <w:r w:rsidRPr="006A6A9C">
        <w:rPr>
          <w:rFonts w:ascii="Arial" w:hAnsi="Arial"/>
        </w:rPr>
        <w:t xml:space="preserve"> at its absolute discretion and shall notify the </w:t>
      </w:r>
      <w:r w:rsidRPr="006A6A9C">
        <w:rPr>
          <w:rFonts w:ascii="Arial" w:hAnsi="Arial"/>
          <w:b/>
        </w:rPr>
        <w:t>User</w:t>
      </w:r>
      <w:r w:rsidRPr="006A6A9C">
        <w:rPr>
          <w:rFonts w:ascii="Arial" w:hAnsi="Arial"/>
        </w:rPr>
        <w:t xml:space="preserve"> accordingly;</w:t>
      </w:r>
    </w:p>
    <w:p w14:paraId="553FE578" w14:textId="77777777" w:rsidR="00B24C90" w:rsidRPr="006A6A9C" w:rsidRDefault="00B24C90" w:rsidP="00B72779">
      <w:pPr>
        <w:pStyle w:val="Heading5"/>
        <w:numPr>
          <w:ilvl w:val="0"/>
          <w:numId w:val="8"/>
        </w:numPr>
        <w:tabs>
          <w:tab w:val="clear" w:pos="121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rPr>
        <w:t>Letter of Credit</w:t>
      </w:r>
      <w:r w:rsidRPr="006A6A9C">
        <w:rPr>
          <w:rFonts w:ascii="Arial" w:hAnsi="Arial"/>
        </w:rPr>
        <w:t xml:space="preserve"> supplied by the </w:t>
      </w:r>
      <w:r w:rsidRPr="006A6A9C">
        <w:rPr>
          <w:rFonts w:ascii="Arial" w:hAnsi="Arial"/>
          <w:b/>
        </w:rPr>
        <w:t>User</w:t>
      </w:r>
      <w:r w:rsidRPr="006A6A9C">
        <w:rPr>
          <w:rFonts w:ascii="Arial" w:hAnsi="Arial"/>
        </w:rPr>
        <w:t xml:space="preserve"> in a sum not exceeding the available amount of all such </w:t>
      </w:r>
      <w:r w:rsidRPr="006A6A9C">
        <w:rPr>
          <w:rFonts w:ascii="Arial" w:hAnsi="Arial"/>
          <w:b/>
        </w:rPr>
        <w:t>Letters of Credit</w:t>
      </w:r>
      <w:r w:rsidRPr="006A6A9C">
        <w:rPr>
          <w:rFonts w:ascii="Arial" w:hAnsi="Arial"/>
        </w:rPr>
        <w:t>;</w:t>
      </w:r>
    </w:p>
    <w:p w14:paraId="0F5322E9"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rPr>
        <w:t>Qualifying Guarantee</w:t>
      </w:r>
      <w:r w:rsidRPr="006A6A9C">
        <w:rPr>
          <w:rFonts w:ascii="Arial" w:hAnsi="Arial"/>
        </w:rPr>
        <w:t xml:space="preserve"> provided for the benefit of the </w:t>
      </w:r>
      <w:r w:rsidRPr="006A6A9C">
        <w:rPr>
          <w:rFonts w:ascii="Arial" w:hAnsi="Arial"/>
          <w:b/>
        </w:rPr>
        <w:t>User</w:t>
      </w:r>
      <w:r w:rsidR="00486AC6" w:rsidRPr="006A6A9C">
        <w:rPr>
          <w:rFonts w:ascii="Arial" w:hAnsi="Arial"/>
        </w:rPr>
        <w:t xml:space="preserve"> pursuant to Paragraph 3.22</w:t>
      </w:r>
      <w:r w:rsidRPr="006A6A9C">
        <w:rPr>
          <w:rFonts w:ascii="Arial" w:hAnsi="Arial"/>
        </w:rPr>
        <w:t>.3(b);</w:t>
      </w:r>
    </w:p>
    <w:p w14:paraId="036EF0DB"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Bilateral Insurance Policy</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521ABB7A" w14:textId="77777777" w:rsidR="00B24C90" w:rsidRPr="006A6A9C" w:rsidRDefault="00B24C90" w:rsidP="00B72779">
      <w:pPr>
        <w:pStyle w:val="Heading5"/>
        <w:numPr>
          <w:ilvl w:val="0"/>
          <w:numId w:val="7"/>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Insurance Performance Bond</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669720D1" w14:textId="77777777" w:rsidR="00B24C90" w:rsidRPr="006A6A9C" w:rsidRDefault="00B24C90" w:rsidP="00B72779">
      <w:pPr>
        <w:pStyle w:val="Heading5"/>
        <w:numPr>
          <w:ilvl w:val="0"/>
          <w:numId w:val="6"/>
        </w:numPr>
        <w:tabs>
          <w:tab w:val="clear" w:pos="2061"/>
          <w:tab w:val="num" w:pos="1701"/>
        </w:tabs>
        <w:ind w:left="1701" w:hanging="850"/>
        <w:jc w:val="both"/>
        <w:rPr>
          <w:rFonts w:ascii="Arial" w:hAnsi="Arial"/>
        </w:rPr>
      </w:pPr>
      <w:r w:rsidRPr="006A6A9C">
        <w:rPr>
          <w:rFonts w:ascii="Arial" w:hAnsi="Arial"/>
          <w:b/>
        </w:rPr>
        <w:t>The Company</w:t>
      </w:r>
      <w:r w:rsidRPr="006A6A9C">
        <w:rPr>
          <w:rFonts w:ascii="Arial" w:hAnsi="Arial"/>
        </w:rPr>
        <w:t xml:space="preserve"> may demand payment under any outstanding </w:t>
      </w:r>
      <w:r w:rsidRPr="006A6A9C">
        <w:rPr>
          <w:rFonts w:ascii="Arial" w:hAnsi="Arial"/>
          <w:b/>
          <w:bCs/>
        </w:rPr>
        <w:t>Independent Security Arrangement</w:t>
      </w:r>
      <w:r w:rsidRPr="006A6A9C">
        <w:rPr>
          <w:rFonts w:ascii="Arial" w:hAnsi="Arial"/>
        </w:rPr>
        <w:t xml:space="preserve"> provided for the benefit of the </w:t>
      </w:r>
      <w:r w:rsidRPr="006A6A9C">
        <w:rPr>
          <w:rFonts w:ascii="Arial" w:hAnsi="Arial"/>
          <w:b/>
          <w:bCs/>
        </w:rPr>
        <w:t>User</w:t>
      </w:r>
      <w:r w:rsidRPr="006A6A9C">
        <w:rPr>
          <w:rFonts w:ascii="Arial" w:hAnsi="Arial"/>
        </w:rPr>
        <w:t>.</w:t>
      </w:r>
    </w:p>
    <w:p w14:paraId="4ED2E889" w14:textId="77777777" w:rsidR="00B24C90" w:rsidRPr="006A6A9C" w:rsidRDefault="00B24C90">
      <w:pPr>
        <w:pStyle w:val="Heading3"/>
        <w:numPr>
          <w:ilvl w:val="0"/>
          <w:numId w:val="0"/>
        </w:numPr>
        <w:rPr>
          <w:rFonts w:ascii="Arial" w:hAnsi="Arial"/>
          <w:b/>
        </w:rPr>
      </w:pPr>
      <w:r w:rsidRPr="006A6A9C">
        <w:rPr>
          <w:rFonts w:ascii="Arial" w:hAnsi="Arial"/>
          <w:b/>
        </w:rPr>
        <w:t>3.2</w:t>
      </w:r>
      <w:r w:rsidR="00627EDC" w:rsidRPr="006A6A9C">
        <w:rPr>
          <w:rFonts w:ascii="Arial" w:hAnsi="Arial"/>
          <w:b/>
        </w:rPr>
        <w:t>5</w:t>
      </w:r>
      <w:r w:rsidRPr="006A6A9C">
        <w:rPr>
          <w:rFonts w:ascii="Arial" w:hAnsi="Arial"/>
          <w:b/>
        </w:rPr>
        <w:tab/>
        <w:t>UTILISATION OF FUNDS</w:t>
      </w:r>
    </w:p>
    <w:p w14:paraId="0C2FBE38" w14:textId="77777777" w:rsidR="00B24C90" w:rsidRPr="006A6A9C" w:rsidRDefault="00B24C90">
      <w:pPr>
        <w:pStyle w:val="Header"/>
        <w:tabs>
          <w:tab w:val="clear" w:pos="4153"/>
          <w:tab w:val="clear" w:pos="8306"/>
        </w:tabs>
        <w:ind w:left="851"/>
        <w:jc w:val="both"/>
        <w:rPr>
          <w:rFonts w:ascii="Arial" w:hAnsi="Arial"/>
        </w:rPr>
      </w:pPr>
      <w:r w:rsidRPr="006A6A9C">
        <w:rPr>
          <w:rFonts w:ascii="Arial" w:hAnsi="Arial"/>
        </w:rPr>
        <w:t>In addition to the provisions of Paragraph 3.2</w:t>
      </w:r>
      <w:r w:rsidR="008D4CFF" w:rsidRPr="006A6A9C">
        <w:rPr>
          <w:rFonts w:ascii="Arial" w:hAnsi="Arial"/>
        </w:rPr>
        <w:t>4</w:t>
      </w:r>
      <w:r w:rsidRPr="006A6A9C">
        <w:rPr>
          <w:rFonts w:ascii="Arial" w:hAnsi="Arial"/>
        </w:rPr>
        <w:t xml:space="preserve"> above if </w:t>
      </w:r>
      <w:r w:rsidRPr="006A6A9C">
        <w:rPr>
          <w:rFonts w:ascii="Arial" w:hAnsi="Arial"/>
          <w:b/>
        </w:rPr>
        <w:t>The Company</w:t>
      </w:r>
      <w:r w:rsidRPr="006A6A9C">
        <w:rPr>
          <w:rFonts w:ascii="Arial" w:hAnsi="Arial"/>
        </w:rPr>
        <w:t xml:space="preserve"> serves a notice of default under the terms of Paragraph 5.5 or a notice of termination under Paragraph 5.7 then </w:t>
      </w:r>
      <w:r w:rsidRPr="006A6A9C">
        <w:rPr>
          <w:rFonts w:ascii="Arial" w:hAnsi="Arial"/>
          <w:b/>
        </w:rPr>
        <w:t>The Company</w:t>
      </w:r>
      <w:r w:rsidRPr="006A6A9C">
        <w:rPr>
          <w:rFonts w:ascii="Arial" w:hAnsi="Arial"/>
        </w:rPr>
        <w:t xml:space="preserve"> shall be entitled to demand payment of any of the </w:t>
      </w:r>
      <w:r w:rsidRPr="006A6A9C">
        <w:rPr>
          <w:rFonts w:ascii="Arial" w:hAnsi="Arial"/>
          <w:b/>
          <w:bCs/>
        </w:rPr>
        <w:t>B</w:t>
      </w:r>
      <w:r w:rsidRPr="006A6A9C">
        <w:rPr>
          <w:rFonts w:ascii="Arial" w:hAnsi="Arial"/>
          <w:b/>
        </w:rPr>
        <w:t>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which are outstanding from the relevant </w:t>
      </w:r>
      <w:r w:rsidRPr="006A6A9C">
        <w:rPr>
          <w:rFonts w:ascii="Arial" w:hAnsi="Arial"/>
          <w:b/>
        </w:rPr>
        <w:t>User</w:t>
      </w:r>
      <w:r w:rsidRPr="006A6A9C">
        <w:rPr>
          <w:rFonts w:ascii="Arial" w:hAnsi="Arial"/>
        </w:rPr>
        <w:t xml:space="preserve"> whether or not the </w:t>
      </w:r>
      <w:r w:rsidRPr="006A6A9C">
        <w:rPr>
          <w:rFonts w:ascii="Arial" w:hAnsi="Arial"/>
          <w:b/>
        </w:rPr>
        <w:t>Use of System Payment Date</w:t>
      </w:r>
      <w:r w:rsidRPr="006A6A9C">
        <w:rPr>
          <w:rFonts w:ascii="Arial" w:hAnsi="Arial"/>
        </w:rPr>
        <w:t xml:space="preserve"> in respect of them shall have passed and:-</w:t>
      </w:r>
    </w:p>
    <w:p w14:paraId="1EA113C8" w14:textId="77777777" w:rsidR="00B24C90" w:rsidRPr="006A6A9C" w:rsidRDefault="00B24C90">
      <w:pPr>
        <w:pStyle w:val="Header"/>
        <w:tabs>
          <w:tab w:val="clear" w:pos="4153"/>
          <w:tab w:val="clear" w:pos="8306"/>
        </w:tabs>
        <w:ind w:left="1701" w:hanging="850"/>
        <w:jc w:val="both"/>
        <w:rPr>
          <w:rFonts w:ascii="Arial" w:hAnsi="Arial"/>
        </w:rPr>
      </w:pPr>
    </w:p>
    <w:p w14:paraId="2480A44B"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t xml:space="preserve">make demand under any outstanding </w:t>
      </w:r>
      <w:r w:rsidRPr="006A6A9C">
        <w:rPr>
          <w:rFonts w:ascii="Arial" w:hAnsi="Arial"/>
          <w:b/>
        </w:rPr>
        <w:t>Qualifying Guarantee</w:t>
      </w:r>
      <w:r w:rsidRPr="006A6A9C">
        <w:rPr>
          <w:rFonts w:ascii="Arial" w:hAnsi="Arial"/>
        </w:rPr>
        <w:t xml:space="preserve"> or a call under any outstanding </w:t>
      </w:r>
      <w:r w:rsidRPr="006A6A9C">
        <w:rPr>
          <w:rFonts w:ascii="Arial" w:hAnsi="Arial"/>
          <w:b/>
        </w:rPr>
        <w:t>Letter of Credit</w:t>
      </w:r>
      <w:r w:rsidRPr="006A6A9C">
        <w:rPr>
          <w:rFonts w:ascii="Arial" w:hAnsi="Arial"/>
          <w:bCs/>
        </w:rPr>
        <w:t>,</w:t>
      </w:r>
      <w:r w:rsidRPr="006A6A9C">
        <w:rPr>
          <w:rFonts w:ascii="Arial" w:hAnsi="Arial"/>
          <w:b/>
        </w:rPr>
        <w:t xml:space="preserve"> Bilateral Insurance Policy</w:t>
      </w:r>
      <w:r w:rsidRPr="006A6A9C">
        <w:rPr>
          <w:rFonts w:ascii="Arial" w:hAnsi="Arial"/>
          <w:bCs/>
        </w:rPr>
        <w:t xml:space="preserve">, </w:t>
      </w:r>
      <w:r w:rsidRPr="006A6A9C">
        <w:rPr>
          <w:rFonts w:ascii="Arial" w:hAnsi="Arial"/>
          <w:b/>
        </w:rPr>
        <w:t>Insurance Performance Bond</w:t>
      </w:r>
      <w:r w:rsidRPr="006A6A9C">
        <w:rPr>
          <w:rFonts w:ascii="Arial" w:hAnsi="Arial"/>
          <w:bCs/>
        </w:rPr>
        <w:t xml:space="preserve"> or </w:t>
      </w:r>
      <w:r w:rsidRPr="006A6A9C">
        <w:rPr>
          <w:rFonts w:ascii="Arial" w:hAnsi="Arial"/>
          <w:b/>
        </w:rPr>
        <w:t>Independent Security Arrangement</w:t>
      </w:r>
      <w:r w:rsidRPr="006A6A9C">
        <w:rPr>
          <w:rFonts w:ascii="Arial" w:hAnsi="Arial"/>
        </w:rPr>
        <w:t xml:space="preserve"> supplied by the </w:t>
      </w:r>
      <w:r w:rsidRPr="006A6A9C">
        <w:rPr>
          <w:rFonts w:ascii="Arial" w:hAnsi="Arial"/>
          <w:b/>
        </w:rPr>
        <w:t>User</w:t>
      </w:r>
      <w:r w:rsidRPr="006A6A9C">
        <w:rPr>
          <w:rFonts w:ascii="Arial" w:hAnsi="Arial"/>
        </w:rPr>
        <w:t xml:space="preserve">; and  </w:t>
      </w:r>
    </w:p>
    <w:p w14:paraId="762B9368" w14:textId="77777777" w:rsidR="00B24C90" w:rsidRPr="006A6A9C" w:rsidRDefault="00B24C90">
      <w:pPr>
        <w:pStyle w:val="Heading5"/>
        <w:numPr>
          <w:ilvl w:val="0"/>
          <w:numId w:val="0"/>
        </w:numPr>
        <w:ind w:left="1570" w:hanging="719"/>
        <w:jc w:val="both"/>
        <w:rPr>
          <w:rFonts w:ascii="Arial" w:hAnsi="Arial"/>
        </w:rPr>
      </w:pPr>
      <w:r w:rsidRPr="006A6A9C">
        <w:rPr>
          <w:rFonts w:ascii="Arial" w:hAnsi="Arial"/>
        </w:rPr>
        <w:t>(b)</w:t>
      </w:r>
      <w:r w:rsidRPr="006A6A9C">
        <w:rPr>
          <w:rFonts w:ascii="Arial" w:hAnsi="Arial"/>
        </w:rPr>
        <w:tab/>
        <w:t xml:space="preserve">to set off the funds in the </w:t>
      </w:r>
      <w:r w:rsidRPr="006A6A9C">
        <w:rPr>
          <w:rFonts w:ascii="Arial" w:hAnsi="Arial"/>
          <w:b/>
        </w:rPr>
        <w:t>Escrow Account</w:t>
      </w:r>
      <w:r w:rsidRPr="006A6A9C">
        <w:rPr>
          <w:rFonts w:ascii="Arial" w:hAnsi="Arial"/>
        </w:rPr>
        <w:t xml:space="preserve"> against </w:t>
      </w:r>
      <w:r w:rsidRPr="006A6A9C">
        <w:rPr>
          <w:rFonts w:ascii="Arial" w:hAnsi="Arial"/>
          <w:b/>
        </w:rPr>
        <w:t>Balancing Services Use of System Charges</w:t>
      </w:r>
      <w:r w:rsidRPr="006A6A9C">
        <w:rPr>
          <w:rFonts w:ascii="Arial" w:hAnsi="Arial"/>
        </w:rPr>
        <w:t xml:space="preserve"> and/or </w:t>
      </w:r>
      <w:r w:rsidRPr="006A6A9C">
        <w:rPr>
          <w:rFonts w:ascii="Arial" w:hAnsi="Arial"/>
          <w:b/>
        </w:rPr>
        <w:t>Transmission Network Use of System Demand Charges</w:t>
      </w:r>
      <w:r w:rsidRPr="006A6A9C">
        <w:rPr>
          <w:rFonts w:ascii="Arial" w:hAnsi="Arial"/>
        </w:rPr>
        <w:t xml:space="preserve"> unpaid by the </w:t>
      </w:r>
      <w:r w:rsidRPr="006A6A9C">
        <w:rPr>
          <w:rFonts w:ascii="Arial" w:hAnsi="Arial"/>
          <w:b/>
        </w:rPr>
        <w:t>User</w:t>
      </w:r>
      <w:r w:rsidRPr="006A6A9C">
        <w:rPr>
          <w:rFonts w:ascii="Arial" w:hAnsi="Arial"/>
        </w:rPr>
        <w:t xml:space="preserve"> and for that purpose </w:t>
      </w:r>
      <w:r w:rsidRPr="006A6A9C">
        <w:rPr>
          <w:rFonts w:ascii="Arial" w:hAnsi="Arial"/>
          <w:b/>
        </w:rPr>
        <w:t>The Company</w:t>
      </w:r>
      <w:r w:rsidRPr="006A6A9C">
        <w:rPr>
          <w:rFonts w:ascii="Arial" w:hAnsi="Arial"/>
        </w:rPr>
        <w:t xml:space="preserve"> shall be entitled to transfer any such amount from the </w:t>
      </w:r>
      <w:r w:rsidRPr="006A6A9C">
        <w:rPr>
          <w:rFonts w:ascii="Arial" w:hAnsi="Arial"/>
          <w:b/>
        </w:rPr>
        <w:t>Escrow Account</w:t>
      </w:r>
      <w:r w:rsidRPr="006A6A9C">
        <w:rPr>
          <w:rFonts w:ascii="Arial" w:hAnsi="Arial"/>
        </w:rPr>
        <w:t xml:space="preserve"> to any other account of </w:t>
      </w:r>
      <w:r w:rsidRPr="006A6A9C">
        <w:rPr>
          <w:rFonts w:ascii="Arial" w:hAnsi="Arial"/>
          <w:b/>
        </w:rPr>
        <w:t>The Company</w:t>
      </w:r>
      <w:r w:rsidRPr="006A6A9C">
        <w:rPr>
          <w:rFonts w:ascii="Arial" w:hAnsi="Arial"/>
        </w:rPr>
        <w:t xml:space="preserve"> as it shall in its sole discretion think fit.  </w:t>
      </w:r>
    </w:p>
    <w:p w14:paraId="00C2E589" w14:textId="77777777" w:rsidR="009806FD" w:rsidRPr="006A6A9C" w:rsidRDefault="009806FD" w:rsidP="009806FD">
      <w:pPr>
        <w:pStyle w:val="Heading5"/>
        <w:numPr>
          <w:ilvl w:val="0"/>
          <w:numId w:val="0"/>
        </w:numPr>
        <w:ind w:left="851" w:hanging="851"/>
        <w:jc w:val="both"/>
        <w:rPr>
          <w:rFonts w:ascii="Arial" w:hAnsi="Arial"/>
        </w:rPr>
      </w:pPr>
      <w:r w:rsidRPr="006A6A9C">
        <w:rPr>
          <w:rFonts w:ascii="Arial" w:hAnsi="Arial"/>
        </w:rPr>
        <w:t>3.25A</w:t>
      </w:r>
      <w:r w:rsidRPr="006A6A9C">
        <w:rPr>
          <w:rFonts w:ascii="Arial" w:hAnsi="Arial"/>
        </w:rPr>
        <w:tab/>
        <w:t xml:space="preserve">For the avoidance of doubt, the </w:t>
      </w:r>
      <w:r w:rsidRPr="006A6A9C">
        <w:rPr>
          <w:rFonts w:ascii="Arial" w:hAnsi="Arial"/>
          <w:b/>
        </w:rPr>
        <w:t>User</w:t>
      </w:r>
      <w:r w:rsidRPr="006A6A9C">
        <w:rPr>
          <w:rFonts w:ascii="Arial" w:hAnsi="Arial"/>
        </w:rPr>
        <w:t xml:space="preserve">’s cash deposit in the </w:t>
      </w:r>
      <w:r w:rsidRPr="006A6A9C">
        <w:rPr>
          <w:rFonts w:ascii="Arial" w:hAnsi="Arial"/>
          <w:b/>
        </w:rPr>
        <w:t xml:space="preserve">Escrow Account </w:t>
      </w:r>
      <w:r w:rsidRPr="006A6A9C">
        <w:rPr>
          <w:rFonts w:ascii="Arial" w:hAnsi="Arial"/>
        </w:rPr>
        <w:t xml:space="preserve">shall remain the sole property and entitlement of the </w:t>
      </w:r>
      <w:r w:rsidRPr="006A6A9C">
        <w:rPr>
          <w:rFonts w:ascii="Arial" w:hAnsi="Arial"/>
          <w:b/>
        </w:rPr>
        <w:t xml:space="preserve">User </w:t>
      </w:r>
      <w:r w:rsidRPr="006A6A9C">
        <w:rPr>
          <w:rFonts w:ascii="Arial" w:hAnsi="Arial"/>
        </w:rPr>
        <w:t xml:space="preserve">until such time when (and to such extent as) the </w:t>
      </w:r>
      <w:r w:rsidRPr="006A6A9C">
        <w:rPr>
          <w:rFonts w:ascii="Arial" w:hAnsi="Arial"/>
          <w:b/>
        </w:rPr>
        <w:t xml:space="preserve">Company </w:t>
      </w:r>
      <w:r w:rsidRPr="006A6A9C">
        <w:rPr>
          <w:rFonts w:ascii="Arial" w:hAnsi="Arial"/>
        </w:rPr>
        <w:t xml:space="preserve">exercises its right of set off against the </w:t>
      </w:r>
      <w:r w:rsidRPr="006A6A9C">
        <w:rPr>
          <w:rFonts w:ascii="Arial" w:hAnsi="Arial"/>
          <w:b/>
        </w:rPr>
        <w:t>User</w:t>
      </w:r>
      <w:r w:rsidRPr="006A6A9C">
        <w:rPr>
          <w:rFonts w:ascii="Arial" w:hAnsi="Arial"/>
        </w:rPr>
        <w:t xml:space="preserve">’s cash deposit in accordance with the terms of the </w:t>
      </w:r>
      <w:r w:rsidRPr="006A6A9C">
        <w:rPr>
          <w:rFonts w:ascii="Arial" w:hAnsi="Arial"/>
          <w:b/>
        </w:rPr>
        <w:t>CUSC</w:t>
      </w:r>
      <w:r w:rsidRPr="006A6A9C">
        <w:rPr>
          <w:rFonts w:ascii="Arial" w:hAnsi="Arial"/>
        </w:rPr>
        <w:t xml:space="preserve">, and the </w:t>
      </w:r>
      <w:r w:rsidRPr="006A6A9C">
        <w:rPr>
          <w:rFonts w:ascii="Arial" w:hAnsi="Arial"/>
          <w:b/>
        </w:rPr>
        <w:t xml:space="preserve">User </w:t>
      </w:r>
      <w:r w:rsidRPr="006A6A9C">
        <w:rPr>
          <w:rFonts w:ascii="Arial" w:hAnsi="Arial"/>
        </w:rPr>
        <w:t xml:space="preserve">shall have no right to have the cash deposit returned to it for so long as it is under any prospective or contingent liability to the </w:t>
      </w:r>
      <w:r w:rsidRPr="006A6A9C">
        <w:rPr>
          <w:rFonts w:ascii="Arial" w:hAnsi="Arial"/>
          <w:b/>
        </w:rPr>
        <w:t>Company</w:t>
      </w:r>
      <w:r w:rsidRPr="006A6A9C">
        <w:rPr>
          <w:rFonts w:ascii="Arial" w:hAnsi="Arial"/>
        </w:rPr>
        <w:t xml:space="preserve">. </w:t>
      </w:r>
    </w:p>
    <w:p w14:paraId="4FEC69D9" w14:textId="77777777" w:rsidR="00B24C90" w:rsidRPr="006A6A9C" w:rsidRDefault="00B24C90">
      <w:pPr>
        <w:pStyle w:val="Heading3"/>
        <w:numPr>
          <w:ilvl w:val="0"/>
          <w:numId w:val="0"/>
        </w:numPr>
        <w:rPr>
          <w:rFonts w:ascii="Arial" w:hAnsi="Arial"/>
          <w:b/>
        </w:rPr>
      </w:pPr>
      <w:r w:rsidRPr="006A6A9C">
        <w:rPr>
          <w:rFonts w:ascii="Arial" w:hAnsi="Arial"/>
          <w:b/>
        </w:rPr>
        <w:t>3.2</w:t>
      </w:r>
      <w:r w:rsidR="00627EDC" w:rsidRPr="006A6A9C">
        <w:rPr>
          <w:rFonts w:ascii="Arial" w:hAnsi="Arial"/>
          <w:b/>
        </w:rPr>
        <w:t>6</w:t>
      </w:r>
      <w:r w:rsidRPr="006A6A9C">
        <w:rPr>
          <w:rFonts w:ascii="Arial" w:hAnsi="Arial"/>
          <w:b/>
        </w:rPr>
        <w:tab/>
        <w:t>USER’S RIGHT TO WITHDRAW FUNDS</w:t>
      </w:r>
    </w:p>
    <w:p w14:paraId="3BA582B3" w14:textId="77777777" w:rsidR="00B24C90" w:rsidRPr="006A6A9C" w:rsidRDefault="00B24C90">
      <w:pPr>
        <w:pStyle w:val="Unnumbered"/>
        <w:keepNext w:val="0"/>
        <w:jc w:val="both"/>
        <w:rPr>
          <w:rFonts w:ascii="Arial" w:hAnsi="Arial"/>
          <w:b w:val="0"/>
          <w:i w:val="0"/>
        </w:rPr>
      </w:pPr>
      <w:r w:rsidRPr="006A6A9C">
        <w:rPr>
          <w:rFonts w:ascii="Arial" w:hAnsi="Arial"/>
          <w:b w:val="0"/>
          <w:i w:val="0"/>
        </w:rPr>
        <w:t xml:space="preserve">If a </w:t>
      </w:r>
      <w:r w:rsidRPr="006A6A9C">
        <w:rPr>
          <w:rFonts w:ascii="Arial" w:hAnsi="Arial"/>
          <w:i w:val="0"/>
        </w:rPr>
        <w:t>User</w:t>
      </w:r>
      <w:r w:rsidRPr="006A6A9C">
        <w:rPr>
          <w:rFonts w:ascii="Arial" w:hAnsi="Arial"/>
          <w:b w:val="0"/>
          <w:i w:val="0"/>
        </w:rPr>
        <w:t xml:space="preserve"> is not in default in respect of any amount owed to </w:t>
      </w:r>
      <w:r w:rsidRPr="006A6A9C">
        <w:rPr>
          <w:rFonts w:ascii="Arial" w:hAnsi="Arial"/>
          <w:bCs/>
          <w:i w:val="0"/>
          <w:iCs/>
        </w:rPr>
        <w:t xml:space="preserve">The Company </w:t>
      </w:r>
      <w:r w:rsidRPr="006A6A9C">
        <w:rPr>
          <w:rFonts w:ascii="Arial" w:hAnsi="Arial"/>
          <w:b w:val="0"/>
          <w:i w:val="0"/>
        </w:rPr>
        <w:t xml:space="preserve">in respect of the </w:t>
      </w:r>
      <w:r w:rsidRPr="006A6A9C">
        <w:rPr>
          <w:rFonts w:ascii="Arial" w:hAnsi="Arial"/>
          <w:i w:val="0"/>
        </w:rPr>
        <w:t>Balancing Services Use of System</w:t>
      </w:r>
      <w:r w:rsidRPr="006A6A9C">
        <w:rPr>
          <w:rFonts w:ascii="Arial" w:hAnsi="Arial"/>
          <w:b w:val="0"/>
          <w:i w:val="0"/>
        </w:rPr>
        <w:t xml:space="preserve"> </w:t>
      </w:r>
      <w:r w:rsidRPr="006A6A9C">
        <w:rPr>
          <w:rFonts w:ascii="Arial" w:hAnsi="Arial"/>
          <w:i w:val="0"/>
        </w:rPr>
        <w:t>Charges</w:t>
      </w:r>
      <w:r w:rsidRPr="006A6A9C">
        <w:rPr>
          <w:rFonts w:ascii="Arial" w:hAnsi="Arial"/>
          <w:b w:val="0"/>
          <w:i w:val="0"/>
        </w:rPr>
        <w:t xml:space="preserve"> or </w:t>
      </w:r>
      <w:r w:rsidRPr="006A6A9C">
        <w:rPr>
          <w:rFonts w:ascii="Arial" w:hAnsi="Arial"/>
          <w:i w:val="0"/>
        </w:rPr>
        <w:t>Transmission Network Use of System Charges</w:t>
      </w:r>
      <w:r w:rsidRPr="006A6A9C">
        <w:rPr>
          <w:rFonts w:ascii="Arial" w:hAnsi="Arial"/>
          <w:b w:val="0"/>
          <w:i w:val="0"/>
        </w:rPr>
        <w:t xml:space="preserve"> under the terms of the </w:t>
      </w:r>
      <w:r w:rsidRPr="006A6A9C">
        <w:rPr>
          <w:rFonts w:ascii="Arial" w:hAnsi="Arial"/>
          <w:i w:val="0"/>
        </w:rPr>
        <w:t>CUSC</w:t>
      </w:r>
      <w:r w:rsidRPr="006A6A9C">
        <w:rPr>
          <w:rFonts w:ascii="Arial" w:hAnsi="Arial"/>
          <w:b w:val="0"/>
          <w:i w:val="0"/>
        </w:rPr>
        <w:t xml:space="preserve"> and any </w:t>
      </w:r>
      <w:r w:rsidRPr="006A6A9C">
        <w:rPr>
          <w:rFonts w:ascii="Arial" w:hAnsi="Arial"/>
          <w:i w:val="0"/>
        </w:rPr>
        <w:t>Bilateral Agreement</w:t>
      </w:r>
      <w:r w:rsidRPr="006A6A9C">
        <w:rPr>
          <w:rFonts w:ascii="Arial" w:hAnsi="Arial"/>
          <w:b w:val="0"/>
          <w:i w:val="0"/>
        </w:rPr>
        <w:t xml:space="preserve"> to which the </w:t>
      </w:r>
      <w:r w:rsidRPr="006A6A9C">
        <w:rPr>
          <w:rFonts w:ascii="Arial" w:hAnsi="Arial"/>
          <w:i w:val="0"/>
        </w:rPr>
        <w:t>User</w:t>
      </w:r>
      <w:r w:rsidRPr="006A6A9C">
        <w:rPr>
          <w:rFonts w:ascii="Arial" w:hAnsi="Arial"/>
          <w:b w:val="0"/>
          <w:i w:val="0"/>
        </w:rPr>
        <w:t xml:space="preserve"> is a party:-</w:t>
      </w:r>
    </w:p>
    <w:p w14:paraId="5793DC4D"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(a)</w:t>
      </w:r>
      <w:r w:rsidRPr="006A6A9C">
        <w:rPr>
          <w:rFonts w:ascii="Arial" w:hAnsi="Arial"/>
        </w:rPr>
        <w:tab/>
      </w:r>
      <w:r w:rsidRPr="006A6A9C">
        <w:rPr>
          <w:rFonts w:ascii="Arial" w:hAnsi="Arial"/>
          <w:b/>
        </w:rPr>
        <w:t>The Company</w:t>
      </w:r>
      <w:r w:rsidRPr="006A6A9C">
        <w:rPr>
          <w:rFonts w:ascii="Arial" w:hAnsi="Arial"/>
        </w:rPr>
        <w:t xml:space="preserve"> shall transfer to the </w:t>
      </w:r>
      <w:r w:rsidRPr="006A6A9C">
        <w:rPr>
          <w:rFonts w:ascii="Arial" w:hAnsi="Arial"/>
          <w:b/>
        </w:rPr>
        <w:t>User</w:t>
      </w:r>
      <w:r w:rsidRPr="006A6A9C">
        <w:rPr>
          <w:rFonts w:ascii="Arial" w:hAnsi="Arial"/>
        </w:rPr>
        <w:t xml:space="preserve"> quarterly interest </w:t>
      </w:r>
      <w:r w:rsidR="009806FD" w:rsidRPr="006A6A9C">
        <w:rPr>
          <w:rFonts w:ascii="Arial" w:hAnsi="Arial"/>
        </w:rPr>
        <w:t>accruing in respect of deposit</w:t>
      </w:r>
      <w:r w:rsidR="00B32D9D" w:rsidRPr="006A6A9C">
        <w:rPr>
          <w:rFonts w:ascii="Arial" w:hAnsi="Arial"/>
        </w:rPr>
        <w:t>s of principal sums from the Us</w:t>
      </w:r>
      <w:r w:rsidR="009806FD" w:rsidRPr="006A6A9C">
        <w:rPr>
          <w:rFonts w:ascii="Arial" w:hAnsi="Arial"/>
        </w:rPr>
        <w:t xml:space="preserve">er in </w:t>
      </w:r>
      <w:r w:rsidRPr="006A6A9C">
        <w:rPr>
          <w:rFonts w:ascii="Arial" w:hAnsi="Arial"/>
        </w:rPr>
        <w:t xml:space="preserve">the </w:t>
      </w:r>
      <w:r w:rsidRPr="006A6A9C">
        <w:rPr>
          <w:rFonts w:ascii="Arial" w:hAnsi="Arial"/>
          <w:b/>
        </w:rPr>
        <w:t>Escrow Account</w:t>
      </w:r>
      <w:r w:rsidR="00AE621A" w:rsidRPr="006A6A9C">
        <w:rPr>
          <w:rFonts w:ascii="Arial" w:hAnsi="Arial"/>
          <w:b/>
        </w:rPr>
        <w:t xml:space="preserve"> </w:t>
      </w:r>
      <w:r w:rsidRPr="006A6A9C">
        <w:rPr>
          <w:rFonts w:ascii="Arial" w:hAnsi="Arial"/>
        </w:rPr>
        <w:t xml:space="preserve"> </w:t>
      </w:r>
      <w:r w:rsidR="00AE621A" w:rsidRPr="006A6A9C">
        <w:rPr>
          <w:rFonts w:ascii="Arial" w:hAnsi="Arial"/>
        </w:rPr>
        <w:t>(whether held in the</w:t>
      </w:r>
      <w:r w:rsidR="00AE621A" w:rsidRPr="006A6A9C">
        <w:rPr>
          <w:rFonts w:ascii="Arial" w:hAnsi="Arial"/>
          <w:b/>
        </w:rPr>
        <w:t xml:space="preserve"> Escrow Account </w:t>
      </w:r>
      <w:r w:rsidR="00AE621A" w:rsidRPr="006A6A9C">
        <w:rPr>
          <w:rFonts w:ascii="Arial" w:hAnsi="Arial"/>
        </w:rPr>
        <w:t xml:space="preserve">or any associated bank account in the name of </w:t>
      </w:r>
      <w:r w:rsidR="00AE621A" w:rsidRPr="006A6A9C">
        <w:rPr>
          <w:rFonts w:ascii="Arial" w:hAnsi="Arial"/>
          <w:b/>
        </w:rPr>
        <w:t>The Company</w:t>
      </w:r>
      <w:r w:rsidR="00AE621A" w:rsidRPr="006A6A9C">
        <w:rPr>
          <w:rFonts w:ascii="Arial" w:hAnsi="Arial"/>
        </w:rPr>
        <w:t xml:space="preserve">); and  </w:t>
      </w:r>
    </w:p>
    <w:p w14:paraId="5E77568E" w14:textId="77777777" w:rsidR="00B24C90" w:rsidRPr="006A6A9C" w:rsidRDefault="00B24C90">
      <w:pPr>
        <w:pStyle w:val="Heading5"/>
        <w:numPr>
          <w:ilvl w:val="0"/>
          <w:numId w:val="0"/>
        </w:numPr>
        <w:ind w:left="1701" w:hanging="850"/>
        <w:jc w:val="both"/>
        <w:rPr>
          <w:rFonts w:ascii="Arial" w:hAnsi="Arial"/>
        </w:rPr>
      </w:pPr>
      <w:r w:rsidRPr="006A6A9C">
        <w:rPr>
          <w:rFonts w:ascii="Arial" w:hAnsi="Arial"/>
        </w:rPr>
        <w:t>(b)</w:t>
      </w:r>
      <w:r w:rsidRPr="006A6A9C">
        <w:rPr>
          <w:rFonts w:ascii="Arial" w:hAnsi="Arial"/>
          <w:b/>
        </w:rPr>
        <w:tab/>
        <w:t>The Company</w:t>
      </w:r>
      <w:r w:rsidRPr="006A6A9C">
        <w:rPr>
          <w:rFonts w:ascii="Arial" w:hAnsi="Arial"/>
        </w:rPr>
        <w:t xml:space="preserve"> shall transfer to such </w:t>
      </w:r>
      <w:r w:rsidRPr="006A6A9C">
        <w:rPr>
          <w:rFonts w:ascii="Arial" w:hAnsi="Arial"/>
          <w:b/>
        </w:rPr>
        <w:t>User</w:t>
      </w:r>
      <w:r w:rsidRPr="006A6A9C">
        <w:rPr>
          <w:rFonts w:ascii="Arial" w:hAnsi="Arial"/>
        </w:rPr>
        <w:t xml:space="preserve"> within a reasonable time after such </w:t>
      </w:r>
      <w:r w:rsidRPr="006A6A9C">
        <w:rPr>
          <w:rFonts w:ascii="Arial" w:hAnsi="Arial"/>
          <w:b/>
        </w:rPr>
        <w:t>User’s</w:t>
      </w:r>
      <w:r w:rsidRPr="006A6A9C">
        <w:rPr>
          <w:rFonts w:ascii="Arial" w:hAnsi="Arial"/>
        </w:rPr>
        <w:t xml:space="preserve"> written request therefor any amount of cash provided by the </w:t>
      </w:r>
      <w:r w:rsidRPr="006A6A9C">
        <w:rPr>
          <w:rFonts w:ascii="Arial" w:hAnsi="Arial"/>
          <w:b/>
        </w:rPr>
        <w:t>User</w:t>
      </w:r>
      <w:r w:rsidRPr="006A6A9C">
        <w:rPr>
          <w:rFonts w:ascii="Arial" w:hAnsi="Arial"/>
        </w:rPr>
        <w:t xml:space="preserve"> by way of </w:t>
      </w:r>
      <w:r w:rsidRPr="006A6A9C">
        <w:rPr>
          <w:rFonts w:ascii="Arial" w:hAnsi="Arial"/>
          <w:b/>
        </w:rPr>
        <w:t>Security Cover</w:t>
      </w:r>
      <w:r w:rsidRPr="006A6A9C">
        <w:rPr>
          <w:rFonts w:ascii="Arial" w:hAnsi="Arial"/>
        </w:rPr>
        <w:t xml:space="preserve"> which exceeds the amount which such </w:t>
      </w:r>
      <w:r w:rsidRPr="006A6A9C">
        <w:rPr>
          <w:rFonts w:ascii="Arial" w:hAnsi="Arial"/>
          <w:b/>
        </w:rPr>
        <w:t>User</w:t>
      </w:r>
      <w:r w:rsidRPr="006A6A9C">
        <w:rPr>
          <w:rFonts w:ascii="Arial" w:hAnsi="Arial"/>
        </w:rPr>
        <w:t xml:space="preserve"> is required to provide by way of security in accordance with this Part III.  </w:t>
      </w:r>
    </w:p>
    <w:p w14:paraId="23406499" w14:textId="77777777" w:rsidR="00B24C90" w:rsidRPr="006A6A9C" w:rsidRDefault="00627EDC" w:rsidP="00627EDC">
      <w:pPr>
        <w:pStyle w:val="Heading3"/>
        <w:numPr>
          <w:ilvl w:val="0"/>
          <w:numId w:val="0"/>
        </w:numPr>
        <w:jc w:val="both"/>
        <w:rPr>
          <w:rFonts w:ascii="Arial" w:hAnsi="Arial"/>
          <w:b/>
        </w:rPr>
      </w:pPr>
      <w:r w:rsidRPr="006A6A9C">
        <w:rPr>
          <w:rFonts w:ascii="Arial" w:hAnsi="Arial"/>
          <w:b/>
        </w:rPr>
        <w:t>3.27</w:t>
      </w:r>
      <w:r w:rsidRPr="006A6A9C">
        <w:rPr>
          <w:rFonts w:ascii="Arial" w:hAnsi="Arial"/>
          <w:b/>
        </w:rPr>
        <w:tab/>
      </w:r>
      <w:r w:rsidR="00B24C90" w:rsidRPr="006A6A9C">
        <w:rPr>
          <w:rFonts w:ascii="Arial" w:hAnsi="Arial"/>
          <w:b/>
        </w:rPr>
        <w:t>USER’S ALLOWED CREDIT</w:t>
      </w:r>
    </w:p>
    <w:p w14:paraId="78600158" w14:textId="77777777" w:rsidR="00B24C90" w:rsidRPr="006A6A9C" w:rsidRDefault="00627EDC" w:rsidP="00627EDC">
      <w:pPr>
        <w:pStyle w:val="Heading4"/>
        <w:numPr>
          <w:ilvl w:val="0"/>
          <w:numId w:val="0"/>
        </w:numPr>
        <w:jc w:val="both"/>
        <w:rPr>
          <w:rFonts w:ascii="Arial" w:hAnsi="Arial"/>
        </w:rPr>
      </w:pPr>
      <w:r w:rsidRPr="006A6A9C">
        <w:rPr>
          <w:rFonts w:ascii="Arial" w:hAnsi="Arial"/>
        </w:rPr>
        <w:t xml:space="preserve">3.27.1 </w:t>
      </w:r>
      <w:r w:rsidR="00B24C90" w:rsidRPr="006A6A9C">
        <w:rPr>
          <w:rFonts w:ascii="Arial" w:hAnsi="Arial"/>
        </w:rPr>
        <w:t>Each</w:t>
      </w:r>
      <w:r w:rsidR="00B24C90" w:rsidRPr="006A6A9C">
        <w:rPr>
          <w:rFonts w:ascii="Arial" w:hAnsi="Arial"/>
          <w:b/>
          <w:bCs/>
        </w:rPr>
        <w:t xml:space="preserve"> User</w:t>
      </w:r>
      <w:r w:rsidR="00B24C90" w:rsidRPr="006A6A9C">
        <w:rPr>
          <w:rFonts w:ascii="Arial" w:hAnsi="Arial"/>
        </w:rPr>
        <w:t xml:space="preserve"> shall notify </w:t>
      </w:r>
      <w:r w:rsidR="002C213B" w:rsidRPr="006A6A9C">
        <w:rPr>
          <w:rFonts w:ascii="Arial" w:hAnsi="Arial"/>
          <w:b/>
          <w:bCs/>
        </w:rPr>
        <w:t>The Company</w:t>
      </w:r>
      <w:r w:rsidR="00B24C90" w:rsidRPr="006A6A9C">
        <w:rPr>
          <w:rFonts w:ascii="Arial" w:hAnsi="Arial"/>
        </w:rPr>
        <w:t xml:space="preserve"> promptly if:-</w:t>
      </w:r>
    </w:p>
    <w:p w14:paraId="16207CEA" w14:textId="77777777" w:rsidR="00B24C90" w:rsidRPr="006A6A9C" w:rsidRDefault="00B24C90">
      <w:pPr>
        <w:pStyle w:val="Heading4"/>
        <w:numPr>
          <w:ilvl w:val="0"/>
          <w:numId w:val="0"/>
        </w:numPr>
        <w:ind w:left="1701" w:hanging="850"/>
        <w:jc w:val="both"/>
        <w:rPr>
          <w:rFonts w:ascii="Arial" w:hAnsi="Arial"/>
        </w:rPr>
      </w:pPr>
      <w:r w:rsidRPr="006A6A9C">
        <w:rPr>
          <w:rFonts w:ascii="Arial" w:hAnsi="Arial"/>
        </w:rPr>
        <w:t>(a)</w:t>
      </w:r>
      <w:r w:rsidRPr="006A6A9C">
        <w:rPr>
          <w:rFonts w:ascii="Arial" w:hAnsi="Arial"/>
        </w:rPr>
        <w:tab/>
        <w:t xml:space="preserve">it gains an </w:t>
      </w:r>
      <w:r w:rsidRPr="006A6A9C">
        <w:rPr>
          <w:rFonts w:ascii="Arial" w:hAnsi="Arial"/>
          <w:b/>
          <w:bCs/>
        </w:rPr>
        <w:t>Approved Credit Rating</w:t>
      </w:r>
      <w:r w:rsidRPr="006A6A9C">
        <w:rPr>
          <w:rFonts w:ascii="Arial" w:hAnsi="Arial"/>
        </w:rPr>
        <w:t>; or</w:t>
      </w:r>
    </w:p>
    <w:p w14:paraId="7764DEDE" w14:textId="77777777" w:rsidR="00B24C90" w:rsidRPr="006A6A9C" w:rsidRDefault="00B24C90">
      <w:pPr>
        <w:pStyle w:val="Heading4"/>
        <w:numPr>
          <w:ilvl w:val="0"/>
          <w:numId w:val="9"/>
        </w:numPr>
        <w:jc w:val="both"/>
        <w:rPr>
          <w:rFonts w:ascii="Arial" w:hAnsi="Arial"/>
        </w:rPr>
      </w:pPr>
      <w:r w:rsidRPr="006A6A9C">
        <w:rPr>
          <w:rFonts w:ascii="Arial" w:hAnsi="Arial"/>
        </w:rPr>
        <w:t xml:space="preserve">it ceases to have an </w:t>
      </w:r>
      <w:r w:rsidRPr="006A6A9C">
        <w:rPr>
          <w:rFonts w:ascii="Arial" w:hAnsi="Arial"/>
          <w:b/>
          <w:bCs/>
        </w:rPr>
        <w:t>Approved Credit Rating</w:t>
      </w:r>
      <w:r w:rsidRPr="006A6A9C">
        <w:rPr>
          <w:rFonts w:ascii="Arial" w:hAnsi="Arial"/>
        </w:rPr>
        <w:t>; or</w:t>
      </w:r>
    </w:p>
    <w:p w14:paraId="73C6DDE3" w14:textId="77777777" w:rsidR="00B24C90" w:rsidRPr="006A6A9C" w:rsidRDefault="00B24C90">
      <w:pPr>
        <w:pStyle w:val="Heading4"/>
        <w:numPr>
          <w:ilvl w:val="0"/>
          <w:numId w:val="9"/>
        </w:numPr>
        <w:jc w:val="both"/>
        <w:rPr>
          <w:rFonts w:ascii="Arial" w:hAnsi="Arial"/>
        </w:rPr>
      </w:pPr>
      <w:r w:rsidRPr="006A6A9C">
        <w:rPr>
          <w:rFonts w:ascii="Arial" w:hAnsi="Arial"/>
        </w:rPr>
        <w:t xml:space="preserve">where the </w:t>
      </w:r>
      <w:r w:rsidRPr="006A6A9C">
        <w:rPr>
          <w:rFonts w:ascii="Arial" w:hAnsi="Arial"/>
          <w:b/>
          <w:bCs/>
        </w:rPr>
        <w:t>User</w:t>
      </w:r>
      <w:r w:rsidRPr="006A6A9C">
        <w:rPr>
          <w:rFonts w:ascii="Arial" w:hAnsi="Arial"/>
        </w:rPr>
        <w:t xml:space="preserve"> holds an </w:t>
      </w:r>
      <w:r w:rsidRPr="006A6A9C">
        <w:rPr>
          <w:rFonts w:ascii="Arial" w:hAnsi="Arial"/>
          <w:b/>
          <w:bCs/>
        </w:rPr>
        <w:t>Approved Credit Rating</w:t>
      </w:r>
      <w:r w:rsidRPr="006A6A9C">
        <w:rPr>
          <w:rFonts w:ascii="Arial" w:hAnsi="Arial"/>
        </w:rPr>
        <w:t>, its specific investment grading changes; or</w:t>
      </w:r>
    </w:p>
    <w:p w14:paraId="2F3B3564" w14:textId="77777777" w:rsidR="00B24C90" w:rsidRPr="006A6A9C" w:rsidRDefault="00B24C90" w:rsidP="00B72779">
      <w:pPr>
        <w:pStyle w:val="Heading4"/>
        <w:numPr>
          <w:ilvl w:val="0"/>
          <w:numId w:val="9"/>
        </w:numPr>
        <w:ind w:left="1701" w:hanging="850"/>
        <w:jc w:val="both"/>
        <w:rPr>
          <w:rFonts w:ascii="Arial" w:hAnsi="Arial"/>
        </w:rPr>
      </w:pPr>
      <w:r w:rsidRPr="006A6A9C">
        <w:rPr>
          <w:rFonts w:ascii="Arial" w:hAnsi="Arial"/>
        </w:rPr>
        <w:t xml:space="preserve">it has reason to believe that its </w:t>
      </w:r>
      <w:r w:rsidRPr="006A6A9C">
        <w:rPr>
          <w:rFonts w:ascii="Arial" w:hAnsi="Arial"/>
          <w:b/>
          <w:bCs/>
        </w:rPr>
        <w:t>Credit Assessment Score</w:t>
      </w:r>
      <w:r w:rsidRPr="006A6A9C">
        <w:rPr>
          <w:rFonts w:ascii="Arial" w:hAnsi="Arial"/>
        </w:rPr>
        <w:t xml:space="preserve"> is likely to have changed since the last </w:t>
      </w:r>
      <w:r w:rsidRPr="006A6A9C">
        <w:rPr>
          <w:rFonts w:ascii="Arial" w:hAnsi="Arial"/>
          <w:b/>
          <w:bCs/>
        </w:rPr>
        <w:t>Independent Credit Assessment</w:t>
      </w:r>
      <w:r w:rsidRPr="006A6A9C">
        <w:rPr>
          <w:rFonts w:ascii="Arial" w:hAnsi="Arial"/>
        </w:rPr>
        <w:t>.</w:t>
      </w:r>
    </w:p>
    <w:p w14:paraId="0D7C14C6" w14:textId="77777777" w:rsidR="00B24C90" w:rsidRPr="006A6A9C" w:rsidRDefault="00627EDC" w:rsidP="002C213B">
      <w:pPr>
        <w:pStyle w:val="Heading3"/>
        <w:numPr>
          <w:ilvl w:val="0"/>
          <w:numId w:val="0"/>
        </w:numPr>
        <w:ind w:left="851" w:hanging="851"/>
        <w:jc w:val="both"/>
        <w:rPr>
          <w:rFonts w:ascii="Arial" w:hAnsi="Arial"/>
          <w:bCs/>
        </w:rPr>
      </w:pPr>
      <w:r w:rsidRPr="006A6A9C">
        <w:rPr>
          <w:rFonts w:ascii="Arial" w:hAnsi="Arial"/>
          <w:bCs/>
        </w:rPr>
        <w:t>3.27.2</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extended by </w:t>
      </w:r>
      <w:r w:rsidR="002C213B" w:rsidRPr="006A6A9C">
        <w:rPr>
          <w:rFonts w:ascii="Arial" w:hAnsi="Arial"/>
          <w:b/>
        </w:rPr>
        <w:t>The Company</w:t>
      </w:r>
      <w:r w:rsidR="00B24C90" w:rsidRPr="006A6A9C">
        <w:rPr>
          <w:rFonts w:ascii="Arial" w:hAnsi="Arial"/>
          <w:bCs/>
        </w:rPr>
        <w:t xml:space="preserve"> at any time to </w:t>
      </w:r>
      <w:r w:rsidR="002C213B" w:rsidRPr="006A6A9C">
        <w:rPr>
          <w:rFonts w:ascii="Arial" w:hAnsi="Arial"/>
          <w:bCs/>
        </w:rPr>
        <w:t xml:space="preserve"> </w:t>
      </w:r>
      <w:r w:rsidR="00B24C90" w:rsidRPr="006A6A9C">
        <w:rPr>
          <w:rFonts w:ascii="Arial" w:hAnsi="Arial"/>
          <w:bCs/>
        </w:rPr>
        <w:t xml:space="preserve"> </w:t>
      </w:r>
      <w:r w:rsidR="00B24C90" w:rsidRPr="006A6A9C">
        <w:rPr>
          <w:rFonts w:ascii="Arial" w:hAnsi="Arial"/>
          <w:b/>
        </w:rPr>
        <w:t>Use</w:t>
      </w:r>
      <w:r w:rsidR="002C213B" w:rsidRPr="006A6A9C">
        <w:rPr>
          <w:rFonts w:ascii="Arial" w:hAnsi="Arial"/>
          <w:b/>
        </w:rPr>
        <w:t xml:space="preserve">r </w:t>
      </w:r>
      <w:r w:rsidR="00B24C90" w:rsidRPr="006A6A9C">
        <w:rPr>
          <w:rFonts w:ascii="Arial" w:hAnsi="Arial"/>
          <w:bCs/>
        </w:rPr>
        <w:t xml:space="preserve">with an </w:t>
      </w:r>
      <w:r w:rsidR="00B24C90" w:rsidRPr="006A6A9C">
        <w:rPr>
          <w:rFonts w:ascii="Arial" w:hAnsi="Arial"/>
          <w:b/>
        </w:rPr>
        <w:t>Approved Credit Rating</w:t>
      </w:r>
      <w:r w:rsidR="00B24C90" w:rsidRPr="006A6A9C">
        <w:rPr>
          <w:rFonts w:ascii="Arial" w:hAnsi="Arial"/>
          <w:bCs/>
        </w:rPr>
        <w:t xml:space="preserve"> shall be calculated in accordance with Paragraph 1 of Appendix 1 of this Section 3 subject to a maximum value of the </w:t>
      </w:r>
      <w:r w:rsidR="00B24C90" w:rsidRPr="006A6A9C">
        <w:rPr>
          <w:rFonts w:ascii="Arial" w:hAnsi="Arial"/>
          <w:b/>
        </w:rPr>
        <w:t>Unsecured Credit Cover</w:t>
      </w:r>
      <w:r w:rsidR="00B24C90" w:rsidRPr="006A6A9C">
        <w:rPr>
          <w:rFonts w:ascii="Arial" w:hAnsi="Arial"/>
          <w:bCs/>
        </w:rPr>
        <w:t>.</w:t>
      </w:r>
    </w:p>
    <w:p w14:paraId="6C35A26E"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3.27.3</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extended by </w:t>
      </w:r>
      <w:r w:rsidR="00D51DA6" w:rsidRPr="006A6A9C">
        <w:rPr>
          <w:rFonts w:ascii="Arial" w:hAnsi="Arial"/>
          <w:b/>
        </w:rPr>
        <w:t xml:space="preserve">The Company </w:t>
      </w:r>
      <w:r w:rsidR="00B24C90" w:rsidRPr="006A6A9C">
        <w:rPr>
          <w:rFonts w:ascii="Arial" w:hAnsi="Arial"/>
          <w:bCs/>
        </w:rPr>
        <w:t xml:space="preserve">at any time to each </w:t>
      </w:r>
      <w:r w:rsidR="00B24C90" w:rsidRPr="006A6A9C">
        <w:rPr>
          <w:rFonts w:ascii="Arial" w:hAnsi="Arial"/>
          <w:b/>
        </w:rPr>
        <w:t>User</w:t>
      </w:r>
      <w:r w:rsidR="00B24C90" w:rsidRPr="006A6A9C">
        <w:rPr>
          <w:rFonts w:ascii="Arial" w:hAnsi="Arial"/>
          <w:bCs/>
        </w:rPr>
        <w:t xml:space="preserve"> without an </w:t>
      </w:r>
      <w:r w:rsidR="00B24C90" w:rsidRPr="006A6A9C">
        <w:rPr>
          <w:rFonts w:ascii="Arial" w:hAnsi="Arial"/>
          <w:b/>
        </w:rPr>
        <w:t>Approved Credit Rating</w:t>
      </w:r>
      <w:r w:rsidR="00B24C90" w:rsidRPr="006A6A9C">
        <w:rPr>
          <w:rFonts w:ascii="Arial" w:hAnsi="Arial"/>
          <w:bCs/>
        </w:rPr>
        <w:t xml:space="preserve"> shall be at the choice of the </w:t>
      </w:r>
      <w:r w:rsidR="00B24C90" w:rsidRPr="006A6A9C">
        <w:rPr>
          <w:rFonts w:ascii="Arial" w:hAnsi="Arial"/>
          <w:b/>
        </w:rPr>
        <w:t xml:space="preserve">User </w:t>
      </w:r>
      <w:r w:rsidR="00B24C90" w:rsidRPr="006A6A9C">
        <w:rPr>
          <w:rFonts w:ascii="Arial" w:hAnsi="Arial"/>
          <w:bCs/>
        </w:rPr>
        <w:t xml:space="preserve">the </w:t>
      </w:r>
      <w:r w:rsidR="00B24C90" w:rsidRPr="006A6A9C">
        <w:rPr>
          <w:rFonts w:ascii="Arial" w:hAnsi="Arial"/>
          <w:b/>
        </w:rPr>
        <w:t>Payment Record Sum</w:t>
      </w:r>
      <w:r w:rsidR="00B24C90" w:rsidRPr="006A6A9C">
        <w:rPr>
          <w:rFonts w:ascii="Arial" w:hAnsi="Arial"/>
          <w:bCs/>
        </w:rPr>
        <w:t xml:space="preserve"> or the </w:t>
      </w:r>
      <w:r w:rsidR="00B24C90" w:rsidRPr="006A6A9C">
        <w:rPr>
          <w:rFonts w:ascii="Arial" w:hAnsi="Arial"/>
          <w:b/>
        </w:rPr>
        <w:t>Credit Assessment Sum</w:t>
      </w:r>
      <w:r w:rsidR="00B24C90" w:rsidRPr="006A6A9C">
        <w:rPr>
          <w:rFonts w:ascii="Arial" w:hAnsi="Arial"/>
          <w:bCs/>
        </w:rPr>
        <w:t>.</w:t>
      </w:r>
    </w:p>
    <w:p w14:paraId="60A54022"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3.27.4</w:t>
      </w:r>
      <w:r w:rsidRPr="006A6A9C">
        <w:rPr>
          <w:rFonts w:ascii="Arial" w:hAnsi="Arial"/>
          <w:bCs/>
        </w:rPr>
        <w:tab/>
      </w:r>
      <w:r w:rsidR="00B24C90" w:rsidRPr="006A6A9C">
        <w:rPr>
          <w:rFonts w:ascii="Arial" w:hAnsi="Arial"/>
          <w:bCs/>
        </w:rPr>
        <w:t xml:space="preserve">Unless the </w:t>
      </w:r>
      <w:r w:rsidR="00B24C90" w:rsidRPr="006A6A9C">
        <w:rPr>
          <w:rFonts w:ascii="Arial" w:hAnsi="Arial"/>
          <w:b/>
        </w:rPr>
        <w:t xml:space="preserve">User </w:t>
      </w:r>
      <w:r w:rsidR="00B24C90" w:rsidRPr="006A6A9C">
        <w:rPr>
          <w:rFonts w:ascii="Arial" w:hAnsi="Arial"/>
          <w:bCs/>
        </w:rPr>
        <w:t xml:space="preserve">has notified </w:t>
      </w:r>
      <w:r w:rsidR="00D51DA6" w:rsidRPr="006A6A9C">
        <w:rPr>
          <w:rFonts w:ascii="Arial" w:hAnsi="Arial"/>
          <w:b/>
        </w:rPr>
        <w:t xml:space="preserve">The Company </w:t>
      </w:r>
      <w:r w:rsidR="00B24C90" w:rsidRPr="006A6A9C">
        <w:rPr>
          <w:rFonts w:ascii="Arial" w:hAnsi="Arial"/>
          <w:bCs/>
        </w:rPr>
        <w:t xml:space="preserve">that it wishes its </w:t>
      </w:r>
      <w:r w:rsidR="00B24C90" w:rsidRPr="006A6A9C">
        <w:rPr>
          <w:rFonts w:ascii="Arial" w:hAnsi="Arial"/>
          <w:b/>
        </w:rPr>
        <w:t xml:space="preserve">User’s </w:t>
      </w:r>
      <w:r w:rsidR="00D51DA6" w:rsidRPr="006A6A9C">
        <w:rPr>
          <w:rFonts w:ascii="Arial" w:hAnsi="Arial"/>
          <w:b/>
        </w:rPr>
        <w:t xml:space="preserve"> </w:t>
      </w:r>
      <w:r w:rsidR="00B24C90" w:rsidRPr="006A6A9C">
        <w:rPr>
          <w:rFonts w:ascii="Arial" w:hAnsi="Arial"/>
          <w:b/>
        </w:rPr>
        <w:t>Allowed Credit</w:t>
      </w:r>
      <w:r w:rsidR="00B24C90" w:rsidRPr="006A6A9C">
        <w:rPr>
          <w:rFonts w:ascii="Arial" w:hAnsi="Arial"/>
          <w:bCs/>
        </w:rPr>
        <w:t xml:space="preserve"> to be to be based on the </w:t>
      </w:r>
      <w:r w:rsidR="00B24C90" w:rsidRPr="006A6A9C">
        <w:rPr>
          <w:rFonts w:ascii="Arial" w:hAnsi="Arial"/>
          <w:b/>
        </w:rPr>
        <w:t>Credit Assessment Sum</w:t>
      </w:r>
      <w:r w:rsidR="00B24C90" w:rsidRPr="006A6A9C">
        <w:rPr>
          <w:rFonts w:ascii="Arial" w:hAnsi="Arial"/>
          <w:bCs/>
        </w:rPr>
        <w:t xml:space="preserve"> then, subject to Paragraph 3.2</w:t>
      </w:r>
      <w:r w:rsidR="008D4CFF" w:rsidRPr="006A6A9C">
        <w:rPr>
          <w:rFonts w:ascii="Arial" w:hAnsi="Arial"/>
          <w:bCs/>
        </w:rPr>
        <w:t>7</w:t>
      </w:r>
      <w:r w:rsidR="00B24C90" w:rsidRPr="006A6A9C">
        <w:rPr>
          <w:rFonts w:ascii="Arial" w:hAnsi="Arial"/>
          <w:bCs/>
        </w:rPr>
        <w:t xml:space="preserve">.5, for each successive month in which the </w:t>
      </w:r>
      <w:r w:rsidR="00B24C90" w:rsidRPr="006A6A9C">
        <w:rPr>
          <w:rFonts w:ascii="Arial" w:hAnsi="Arial"/>
          <w:b/>
        </w:rPr>
        <w:t>User</w:t>
      </w:r>
      <w:r w:rsidR="00B24C90" w:rsidRPr="006A6A9C">
        <w:rPr>
          <w:rFonts w:ascii="Arial" w:hAnsi="Arial"/>
          <w:bCs/>
        </w:rPr>
        <w:t xml:space="preserve"> pays its </w:t>
      </w:r>
      <w:r w:rsidR="00B24C90" w:rsidRPr="006A6A9C">
        <w:rPr>
          <w:rFonts w:ascii="Arial" w:hAnsi="Arial"/>
          <w:b/>
        </w:rPr>
        <w:t>Use of System Charges</w:t>
      </w:r>
      <w:r w:rsidR="00B24C90" w:rsidRPr="006A6A9C">
        <w:rPr>
          <w:rFonts w:ascii="Arial" w:hAnsi="Arial"/>
          <w:bCs/>
        </w:rPr>
        <w:t xml:space="preserve"> by the </w:t>
      </w:r>
      <w:r w:rsidR="00B24C90" w:rsidRPr="006A6A9C">
        <w:rPr>
          <w:rFonts w:ascii="Arial" w:hAnsi="Arial"/>
          <w:b/>
        </w:rPr>
        <w:t>Use of System Payment Date</w:t>
      </w:r>
      <w:r w:rsidR="00B24C90" w:rsidRPr="006A6A9C">
        <w:rPr>
          <w:rFonts w:ascii="Arial" w:hAnsi="Arial"/>
          <w:bCs/>
        </w:rPr>
        <w:t xml:space="preserve"> then the </w:t>
      </w:r>
      <w:r w:rsidR="00B24C90" w:rsidRPr="006A6A9C">
        <w:rPr>
          <w:rFonts w:ascii="Arial" w:hAnsi="Arial"/>
          <w:b/>
        </w:rPr>
        <w:t>User’s Allowed Credit</w:t>
      </w:r>
      <w:r w:rsidR="00B24C90" w:rsidRPr="006A6A9C">
        <w:rPr>
          <w:rFonts w:ascii="Arial" w:hAnsi="Arial"/>
          <w:bCs/>
        </w:rPr>
        <w:t xml:space="preserve"> extended to such </w:t>
      </w:r>
      <w:r w:rsidR="00B24C90" w:rsidRPr="006A6A9C">
        <w:rPr>
          <w:rFonts w:ascii="Arial" w:hAnsi="Arial"/>
          <w:b/>
        </w:rPr>
        <w:t>User</w:t>
      </w:r>
      <w:r w:rsidR="00B24C90" w:rsidRPr="006A6A9C">
        <w:rPr>
          <w:rFonts w:ascii="Arial" w:hAnsi="Arial"/>
          <w:bCs/>
        </w:rPr>
        <w:t xml:space="preserve"> at any time shall be calculated in accordance with Paragraph 2 of Appendix 1 of this Section 3.</w:t>
      </w:r>
    </w:p>
    <w:p w14:paraId="3E9A4107" w14:textId="77777777" w:rsidR="00B24C90" w:rsidRPr="006A6A9C" w:rsidRDefault="00627EDC" w:rsidP="00627EDC">
      <w:pPr>
        <w:pStyle w:val="Heading3"/>
        <w:numPr>
          <w:ilvl w:val="0"/>
          <w:numId w:val="0"/>
        </w:numPr>
        <w:tabs>
          <w:tab w:val="left" w:pos="851"/>
        </w:tabs>
        <w:jc w:val="both"/>
        <w:rPr>
          <w:rFonts w:ascii="Arial" w:hAnsi="Arial"/>
          <w:bCs/>
        </w:rPr>
      </w:pPr>
      <w:r w:rsidRPr="006A6A9C">
        <w:rPr>
          <w:rFonts w:ascii="Arial" w:hAnsi="Arial"/>
          <w:bCs/>
        </w:rPr>
        <w:t>3.27.5</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fails to pay its </w:t>
      </w:r>
      <w:r w:rsidR="00B24C90" w:rsidRPr="006A6A9C">
        <w:rPr>
          <w:rFonts w:ascii="Arial" w:hAnsi="Arial"/>
          <w:b/>
        </w:rPr>
        <w:t>Use of System Charges</w:t>
      </w:r>
      <w:r w:rsidR="00B24C90" w:rsidRPr="006A6A9C">
        <w:rPr>
          <w:rFonts w:ascii="Arial" w:hAnsi="Arial"/>
          <w:bCs/>
        </w:rPr>
        <w:t xml:space="preserve"> within 2 </w:t>
      </w:r>
      <w:r w:rsidRPr="006A6A9C">
        <w:rPr>
          <w:rFonts w:ascii="Arial" w:hAnsi="Arial"/>
          <w:bCs/>
        </w:rPr>
        <w:tab/>
      </w:r>
      <w:r w:rsidR="00B24C90" w:rsidRPr="006A6A9C">
        <w:rPr>
          <w:rFonts w:ascii="Arial" w:hAnsi="Arial"/>
          <w:b/>
        </w:rPr>
        <w:t>Business Days</w:t>
      </w:r>
      <w:r w:rsidR="00B24C90" w:rsidRPr="006A6A9C">
        <w:rPr>
          <w:rFonts w:ascii="Arial" w:hAnsi="Arial"/>
          <w:bCs/>
        </w:rPr>
        <w:t xml:space="preserve"> of the </w:t>
      </w:r>
      <w:r w:rsidR="00B24C90" w:rsidRPr="006A6A9C">
        <w:rPr>
          <w:rFonts w:ascii="Arial" w:hAnsi="Arial"/>
          <w:b/>
        </w:rPr>
        <w:t>Use of System Payment Date</w:t>
      </w:r>
      <w:r w:rsidR="00B24C90" w:rsidRPr="006A6A9C">
        <w:rPr>
          <w:rFonts w:ascii="Arial" w:hAnsi="Arial"/>
          <w:bCs/>
        </w:rPr>
        <w:t xml:space="preserve"> its </w:t>
      </w:r>
      <w:r w:rsidR="00B24C90" w:rsidRPr="006A6A9C">
        <w:rPr>
          <w:rFonts w:ascii="Arial" w:hAnsi="Arial"/>
          <w:b/>
        </w:rPr>
        <w:t xml:space="preserve">Payment </w:t>
      </w:r>
      <w:r w:rsidRPr="006A6A9C">
        <w:rPr>
          <w:rFonts w:ascii="Arial" w:hAnsi="Arial"/>
          <w:b/>
        </w:rPr>
        <w:tab/>
      </w:r>
      <w:r w:rsidR="00B24C90" w:rsidRPr="006A6A9C">
        <w:rPr>
          <w:rFonts w:ascii="Arial" w:hAnsi="Arial"/>
          <w:b/>
        </w:rPr>
        <w:t>Record Sum</w:t>
      </w:r>
      <w:r w:rsidR="00B24C90" w:rsidRPr="006A6A9C">
        <w:rPr>
          <w:rFonts w:ascii="Arial" w:hAnsi="Arial"/>
          <w:bCs/>
        </w:rPr>
        <w:t xml:space="preserve"> shall be reduced by 50% on the first such occasion within </w:t>
      </w:r>
      <w:r w:rsidRPr="006A6A9C">
        <w:rPr>
          <w:rFonts w:ascii="Arial" w:hAnsi="Arial"/>
          <w:bCs/>
        </w:rPr>
        <w:tab/>
      </w:r>
      <w:r w:rsidR="00B24C90" w:rsidRPr="006A6A9C">
        <w:rPr>
          <w:rFonts w:ascii="Arial" w:hAnsi="Arial"/>
          <w:bCs/>
        </w:rPr>
        <w:t xml:space="preserve">a twelve month period and shall be reduced to zero on the second </w:t>
      </w:r>
      <w:r w:rsidRPr="006A6A9C">
        <w:rPr>
          <w:rFonts w:ascii="Arial" w:hAnsi="Arial"/>
          <w:bCs/>
        </w:rPr>
        <w:tab/>
      </w:r>
      <w:r w:rsidR="00B24C90" w:rsidRPr="006A6A9C">
        <w:rPr>
          <w:rFonts w:ascii="Arial" w:hAnsi="Arial"/>
          <w:bCs/>
        </w:rPr>
        <w:t xml:space="preserve">occasion in such twelve month period.  Upon any such failure to pay, </w:t>
      </w:r>
      <w:r w:rsidRPr="006A6A9C">
        <w:rPr>
          <w:rFonts w:ascii="Arial" w:hAnsi="Arial"/>
          <w:bCs/>
        </w:rPr>
        <w:tab/>
      </w:r>
      <w:r w:rsidR="00B24C90" w:rsidRPr="006A6A9C">
        <w:rPr>
          <w:rFonts w:ascii="Arial" w:hAnsi="Arial"/>
          <w:bCs/>
        </w:rPr>
        <w:t xml:space="preserve">the </w:t>
      </w:r>
      <w:r w:rsidR="00B24C90" w:rsidRPr="006A6A9C">
        <w:rPr>
          <w:rFonts w:ascii="Arial" w:hAnsi="Arial"/>
          <w:b/>
        </w:rPr>
        <w:t>User’s Allowed Credit</w:t>
      </w:r>
      <w:r w:rsidR="00B24C90" w:rsidRPr="006A6A9C">
        <w:rPr>
          <w:rFonts w:ascii="Arial" w:hAnsi="Arial"/>
          <w:bCs/>
        </w:rPr>
        <w:t xml:space="preserve"> (as adjusted following such failure in </w:t>
      </w:r>
      <w:r w:rsidRPr="006A6A9C">
        <w:rPr>
          <w:rFonts w:ascii="Arial" w:hAnsi="Arial"/>
          <w:bCs/>
        </w:rPr>
        <w:tab/>
      </w:r>
      <w:r w:rsidR="00B24C90" w:rsidRPr="006A6A9C">
        <w:rPr>
          <w:rFonts w:ascii="Arial" w:hAnsi="Arial"/>
          <w:bCs/>
        </w:rPr>
        <w:t xml:space="preserve">accordance with this clause) shall be calculated for successive months </w:t>
      </w:r>
      <w:r w:rsidRPr="006A6A9C">
        <w:rPr>
          <w:rFonts w:ascii="Arial" w:hAnsi="Arial"/>
          <w:bCs/>
        </w:rPr>
        <w:tab/>
      </w:r>
      <w:r w:rsidR="00B24C90" w:rsidRPr="006A6A9C">
        <w:rPr>
          <w:rFonts w:ascii="Arial" w:hAnsi="Arial"/>
          <w:bCs/>
        </w:rPr>
        <w:t>in accordance with Paragraph 3.2</w:t>
      </w:r>
      <w:r w:rsidR="008D4CFF" w:rsidRPr="006A6A9C">
        <w:rPr>
          <w:rFonts w:ascii="Arial" w:hAnsi="Arial"/>
          <w:bCs/>
        </w:rPr>
        <w:t>7</w:t>
      </w:r>
      <w:r w:rsidR="00B24C90" w:rsidRPr="006A6A9C">
        <w:rPr>
          <w:rFonts w:ascii="Arial" w:hAnsi="Arial"/>
          <w:bCs/>
        </w:rPr>
        <w:t>.4.</w:t>
      </w:r>
    </w:p>
    <w:p w14:paraId="3EBD79DE"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3.27.6</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has notified </w:t>
      </w:r>
      <w:r w:rsidR="00D51DA6" w:rsidRPr="006A6A9C">
        <w:rPr>
          <w:rFonts w:ascii="Arial" w:hAnsi="Arial"/>
          <w:b/>
        </w:rPr>
        <w:t>The Company</w:t>
      </w:r>
      <w:r w:rsidR="00B24C90" w:rsidRPr="006A6A9C">
        <w:rPr>
          <w:rFonts w:ascii="Arial" w:hAnsi="Arial"/>
          <w:bCs/>
        </w:rPr>
        <w:t xml:space="preserve"> that it wishes its </w:t>
      </w:r>
      <w:r w:rsidR="00B24C90" w:rsidRPr="006A6A9C">
        <w:rPr>
          <w:rFonts w:ascii="Arial" w:hAnsi="Arial"/>
          <w:b/>
        </w:rPr>
        <w:t>User’s Allowed Credit</w:t>
      </w:r>
      <w:r w:rsidR="00B24C90" w:rsidRPr="006A6A9C">
        <w:rPr>
          <w:rFonts w:ascii="Arial" w:hAnsi="Arial"/>
          <w:bCs/>
        </w:rPr>
        <w:t xml:space="preserve"> to be based on its </w:t>
      </w:r>
      <w:r w:rsidR="00B24C90" w:rsidRPr="006A6A9C">
        <w:rPr>
          <w:rFonts w:ascii="Arial" w:hAnsi="Arial"/>
          <w:b/>
        </w:rPr>
        <w:t>Credit Assessment Sum</w:t>
      </w:r>
      <w:r w:rsidR="00B24C90" w:rsidRPr="006A6A9C">
        <w:rPr>
          <w:rFonts w:ascii="Arial" w:hAnsi="Arial"/>
          <w:bCs/>
        </w:rPr>
        <w:t xml:space="preserve">, the </w:t>
      </w:r>
      <w:r w:rsidR="00B24C90" w:rsidRPr="006A6A9C">
        <w:rPr>
          <w:rFonts w:ascii="Arial" w:hAnsi="Arial"/>
          <w:b/>
        </w:rPr>
        <w:t xml:space="preserve">Credit </w:t>
      </w:r>
      <w:r w:rsidRPr="006A6A9C">
        <w:rPr>
          <w:rFonts w:ascii="Arial" w:hAnsi="Arial"/>
          <w:b/>
        </w:rPr>
        <w:tab/>
      </w:r>
      <w:r w:rsidR="00B24C90" w:rsidRPr="006A6A9C">
        <w:rPr>
          <w:rFonts w:ascii="Arial" w:hAnsi="Arial"/>
          <w:b/>
        </w:rPr>
        <w:t>Assessment Sum</w:t>
      </w:r>
      <w:r w:rsidR="00B24C90" w:rsidRPr="006A6A9C">
        <w:rPr>
          <w:rFonts w:ascii="Arial" w:hAnsi="Arial"/>
          <w:bCs/>
        </w:rPr>
        <w:t xml:space="preserve"> extended to a </w:t>
      </w:r>
      <w:r w:rsidR="00B24C90" w:rsidRPr="006A6A9C">
        <w:rPr>
          <w:rFonts w:ascii="Arial" w:hAnsi="Arial"/>
          <w:b/>
        </w:rPr>
        <w:t>User</w:t>
      </w:r>
      <w:r w:rsidR="00B24C90" w:rsidRPr="006A6A9C">
        <w:rPr>
          <w:rFonts w:ascii="Arial" w:hAnsi="Arial"/>
          <w:bCs/>
        </w:rPr>
        <w:t xml:space="preserve"> at any time shall be calculated be reference to the </w:t>
      </w:r>
      <w:r w:rsidR="00B24C90" w:rsidRPr="006A6A9C">
        <w:rPr>
          <w:rFonts w:ascii="Arial" w:hAnsi="Arial"/>
          <w:b/>
        </w:rPr>
        <w:t>Credit Assessment Score</w:t>
      </w:r>
      <w:r w:rsidR="00B24C90" w:rsidRPr="006A6A9C">
        <w:rPr>
          <w:rFonts w:ascii="Arial" w:hAnsi="Arial"/>
          <w:bCs/>
        </w:rPr>
        <w:t xml:space="preserve"> given by the </w:t>
      </w:r>
      <w:r w:rsidR="00B24C90" w:rsidRPr="006A6A9C">
        <w:rPr>
          <w:rFonts w:ascii="Arial" w:hAnsi="Arial"/>
          <w:b/>
        </w:rPr>
        <w:t xml:space="preserve">Independent Credit Assessment </w:t>
      </w:r>
      <w:r w:rsidR="00B24C90" w:rsidRPr="006A6A9C">
        <w:rPr>
          <w:rFonts w:ascii="Arial" w:hAnsi="Arial"/>
          <w:bCs/>
        </w:rPr>
        <w:t>in accordance with Paragraph 3 of Appendix 1 of this Section 3.</w:t>
      </w:r>
    </w:p>
    <w:p w14:paraId="05F908B4"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3.27.7</w:t>
      </w:r>
      <w:r w:rsidRPr="006A6A9C">
        <w:rPr>
          <w:rFonts w:ascii="Arial" w:hAnsi="Arial"/>
          <w:bCs/>
        </w:rPr>
        <w:tab/>
      </w:r>
      <w:r w:rsidR="00B24C90" w:rsidRPr="006A6A9C">
        <w:rPr>
          <w:rFonts w:ascii="Arial" w:hAnsi="Arial"/>
          <w:bCs/>
        </w:rPr>
        <w:t xml:space="preserve">Where a </w:t>
      </w:r>
      <w:r w:rsidR="00B24C90" w:rsidRPr="006A6A9C">
        <w:rPr>
          <w:rFonts w:ascii="Arial" w:hAnsi="Arial"/>
          <w:b/>
        </w:rPr>
        <w:t>User</w:t>
      </w:r>
      <w:r w:rsidR="00B24C90" w:rsidRPr="006A6A9C">
        <w:rPr>
          <w:rFonts w:ascii="Arial" w:hAnsi="Arial"/>
          <w:bCs/>
        </w:rPr>
        <w:t xml:space="preserve"> has notified </w:t>
      </w:r>
      <w:r w:rsidR="00D51DA6" w:rsidRPr="006A6A9C">
        <w:rPr>
          <w:rFonts w:ascii="Arial" w:hAnsi="Arial"/>
          <w:b/>
        </w:rPr>
        <w:t>The Company</w:t>
      </w:r>
      <w:r w:rsidR="00B24C90" w:rsidRPr="006A6A9C">
        <w:rPr>
          <w:rFonts w:ascii="Arial" w:hAnsi="Arial"/>
          <w:bCs/>
        </w:rPr>
        <w:t xml:space="preserve"> that its wishes its </w:t>
      </w:r>
      <w:r w:rsidR="00B24C90" w:rsidRPr="006A6A9C">
        <w:rPr>
          <w:rFonts w:ascii="Arial" w:hAnsi="Arial"/>
          <w:b/>
        </w:rPr>
        <w:t xml:space="preserve">User’s Allowed Credit </w:t>
      </w:r>
      <w:r w:rsidR="00B24C90" w:rsidRPr="006A6A9C">
        <w:rPr>
          <w:rFonts w:ascii="Arial" w:hAnsi="Arial"/>
          <w:bCs/>
        </w:rPr>
        <w:t xml:space="preserve">to be based on the </w:t>
      </w:r>
      <w:r w:rsidR="00B24C90" w:rsidRPr="006A6A9C">
        <w:rPr>
          <w:rFonts w:ascii="Arial" w:hAnsi="Arial"/>
          <w:b/>
        </w:rPr>
        <w:t>Credit Assessment Sum</w:t>
      </w:r>
      <w:r w:rsidR="00B24C90" w:rsidRPr="006A6A9C">
        <w:rPr>
          <w:rFonts w:ascii="Arial" w:hAnsi="Arial"/>
          <w:bCs/>
        </w:rPr>
        <w:t xml:space="preserve"> then the </w:t>
      </w:r>
      <w:r w:rsidR="00B24C90" w:rsidRPr="006A6A9C">
        <w:rPr>
          <w:rFonts w:ascii="Arial" w:hAnsi="Arial"/>
          <w:b/>
        </w:rPr>
        <w:t xml:space="preserve">User </w:t>
      </w:r>
      <w:r w:rsidR="00B24C90" w:rsidRPr="006A6A9C">
        <w:rPr>
          <w:rFonts w:ascii="Arial" w:hAnsi="Arial"/>
          <w:bCs/>
        </w:rPr>
        <w:t xml:space="preserve">will obtain an </w:t>
      </w:r>
      <w:r w:rsidR="00B24C90" w:rsidRPr="006A6A9C">
        <w:rPr>
          <w:rFonts w:ascii="Arial" w:hAnsi="Arial"/>
          <w:b/>
        </w:rPr>
        <w:t>Independent Credit Assessment</w:t>
      </w:r>
      <w:r w:rsidR="00B24C90" w:rsidRPr="006A6A9C">
        <w:rPr>
          <w:rFonts w:ascii="Arial" w:hAnsi="Arial"/>
          <w:bCs/>
        </w:rPr>
        <w:t xml:space="preserve"> of that </w:t>
      </w:r>
      <w:r w:rsidR="00B24C90" w:rsidRPr="006A6A9C">
        <w:rPr>
          <w:rFonts w:ascii="Arial" w:hAnsi="Arial"/>
          <w:b/>
        </w:rPr>
        <w:t>User</w:t>
      </w:r>
      <w:r w:rsidR="00B24C90" w:rsidRPr="006A6A9C">
        <w:rPr>
          <w:rFonts w:ascii="Arial" w:hAnsi="Arial"/>
          <w:bCs/>
        </w:rPr>
        <w:t xml:space="preserve">.  The first such </w:t>
      </w:r>
      <w:r w:rsidR="00B24C90" w:rsidRPr="006A6A9C">
        <w:rPr>
          <w:rFonts w:ascii="Arial" w:hAnsi="Arial"/>
          <w:b/>
        </w:rPr>
        <w:t>Independent Credit Assessment</w:t>
      </w:r>
      <w:r w:rsidR="00B24C90" w:rsidRPr="006A6A9C">
        <w:rPr>
          <w:rFonts w:ascii="Arial" w:hAnsi="Arial"/>
          <w:bCs/>
        </w:rPr>
        <w:t xml:space="preserve"> will be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cost.</w:t>
      </w:r>
    </w:p>
    <w:p w14:paraId="3DCF86B5" w14:textId="77777777" w:rsidR="00B24C90" w:rsidRPr="006A6A9C" w:rsidRDefault="00627EDC" w:rsidP="00D51DA6">
      <w:pPr>
        <w:pStyle w:val="Heading3"/>
        <w:numPr>
          <w:ilvl w:val="0"/>
          <w:numId w:val="0"/>
        </w:numPr>
        <w:tabs>
          <w:tab w:val="left" w:pos="851"/>
        </w:tabs>
        <w:ind w:left="851" w:hanging="851"/>
        <w:jc w:val="both"/>
        <w:rPr>
          <w:rFonts w:ascii="Arial" w:hAnsi="Arial"/>
          <w:bCs/>
        </w:rPr>
      </w:pPr>
      <w:r w:rsidRPr="006A6A9C">
        <w:rPr>
          <w:rFonts w:ascii="Arial" w:hAnsi="Arial"/>
          <w:bCs/>
        </w:rPr>
        <w:t>3.27.8</w:t>
      </w:r>
      <w:r w:rsidRPr="006A6A9C">
        <w:rPr>
          <w:rFonts w:ascii="Arial" w:hAnsi="Arial"/>
          <w:bCs/>
        </w:rPr>
        <w:tab/>
      </w:r>
      <w:r w:rsidR="00B24C90" w:rsidRPr="006A6A9C">
        <w:rPr>
          <w:rFonts w:ascii="Arial" w:hAnsi="Arial"/>
          <w:bCs/>
        </w:rPr>
        <w:t xml:space="preserve">Where a </w:t>
      </w:r>
      <w:r w:rsidR="00B24C90" w:rsidRPr="006A6A9C">
        <w:rPr>
          <w:rFonts w:ascii="Arial" w:hAnsi="Arial"/>
          <w:b/>
        </w:rPr>
        <w:t xml:space="preserve"> User’s Allowed Credit </w:t>
      </w:r>
      <w:r w:rsidR="00B24C90" w:rsidRPr="006A6A9C">
        <w:rPr>
          <w:rFonts w:ascii="Arial" w:hAnsi="Arial"/>
          <w:bCs/>
        </w:rPr>
        <w:t xml:space="preserve"> is based on the </w:t>
      </w:r>
      <w:r w:rsidR="00B24C90" w:rsidRPr="006A6A9C">
        <w:rPr>
          <w:rFonts w:ascii="Arial" w:hAnsi="Arial"/>
          <w:b/>
        </w:rPr>
        <w:t>Credit Assessment Sum</w:t>
      </w:r>
      <w:r w:rsidR="00B24C90" w:rsidRPr="006A6A9C">
        <w:rPr>
          <w:rFonts w:ascii="Arial" w:hAnsi="Arial"/>
          <w:bCs/>
        </w:rPr>
        <w:t xml:space="preserve"> then where </w:t>
      </w:r>
      <w:r w:rsidR="00D51DA6" w:rsidRPr="006A6A9C">
        <w:rPr>
          <w:rFonts w:ascii="Arial" w:hAnsi="Arial"/>
          <w:b/>
        </w:rPr>
        <w:t>The Company</w:t>
      </w:r>
      <w:r w:rsidR="00B24C90" w:rsidRPr="006A6A9C">
        <w:rPr>
          <w:rFonts w:ascii="Arial" w:hAnsi="Arial"/>
          <w:bCs/>
        </w:rPr>
        <w:t xml:space="preserve"> has reason to believe that the </w:t>
      </w:r>
      <w:r w:rsidR="00B24C90" w:rsidRPr="006A6A9C">
        <w:rPr>
          <w:rFonts w:ascii="Arial" w:hAnsi="Arial"/>
          <w:b/>
        </w:rPr>
        <w:t>Independent Credit Assessment</w:t>
      </w:r>
      <w:r w:rsidR="00B24C90" w:rsidRPr="006A6A9C">
        <w:rPr>
          <w:rFonts w:ascii="Arial" w:hAnsi="Arial"/>
          <w:bCs/>
        </w:rPr>
        <w:t xml:space="preserve">  last obtained is likely to have changed then </w:t>
      </w:r>
      <w:r w:rsidR="00D51DA6" w:rsidRPr="006A6A9C">
        <w:rPr>
          <w:rFonts w:ascii="Arial" w:hAnsi="Arial"/>
          <w:b/>
        </w:rPr>
        <w:t>The Company</w:t>
      </w:r>
      <w:r w:rsidR="00B24C90" w:rsidRPr="006A6A9C">
        <w:rPr>
          <w:rFonts w:ascii="Arial" w:hAnsi="Arial"/>
          <w:bCs/>
        </w:rPr>
        <w:t xml:space="preserve"> shall be entitled to request the </w:t>
      </w:r>
      <w:r w:rsidR="00B24C90" w:rsidRPr="006A6A9C">
        <w:rPr>
          <w:rFonts w:ascii="Arial" w:hAnsi="Arial"/>
          <w:b/>
        </w:rPr>
        <w:t>User</w:t>
      </w:r>
      <w:r w:rsidR="00B24C90" w:rsidRPr="006A6A9C">
        <w:rPr>
          <w:rFonts w:ascii="Arial" w:hAnsi="Arial"/>
          <w:bCs/>
        </w:rPr>
        <w:t xml:space="preserve"> to obtain a further </w:t>
      </w:r>
      <w:r w:rsidR="00B24C90" w:rsidRPr="006A6A9C">
        <w:rPr>
          <w:rFonts w:ascii="Arial" w:hAnsi="Arial"/>
          <w:b/>
        </w:rPr>
        <w:t>independent Credit Assessment</w:t>
      </w:r>
      <w:r w:rsidR="00B24C90" w:rsidRPr="006A6A9C">
        <w:rPr>
          <w:rFonts w:ascii="Arial" w:hAnsi="Arial"/>
          <w:bCs/>
        </w:rPr>
        <w:t xml:space="preserve">. Such </w:t>
      </w:r>
      <w:r w:rsidR="00B24C90" w:rsidRPr="006A6A9C">
        <w:rPr>
          <w:rFonts w:ascii="Arial" w:hAnsi="Arial"/>
          <w:b/>
        </w:rPr>
        <w:t xml:space="preserve">Independent Credit Assessment </w:t>
      </w:r>
      <w:r w:rsidR="00B24C90" w:rsidRPr="006A6A9C">
        <w:rPr>
          <w:rFonts w:ascii="Arial" w:hAnsi="Arial"/>
          <w:bCs/>
        </w:rPr>
        <w:t xml:space="preserve">shall be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cost.</w:t>
      </w:r>
      <w:r w:rsidR="00B24C90" w:rsidRPr="006A6A9C">
        <w:rPr>
          <w:rFonts w:ascii="Arial" w:hAnsi="Arial"/>
          <w:b/>
        </w:rPr>
        <w:t xml:space="preserve"> </w:t>
      </w:r>
    </w:p>
    <w:p w14:paraId="5D6F92C3" w14:textId="77777777" w:rsidR="00B24C90" w:rsidRPr="006A6A9C" w:rsidRDefault="00C957D3" w:rsidP="00D51DA6">
      <w:pPr>
        <w:pStyle w:val="Heading3"/>
        <w:numPr>
          <w:ilvl w:val="0"/>
          <w:numId w:val="0"/>
        </w:numPr>
        <w:tabs>
          <w:tab w:val="left" w:pos="851"/>
        </w:tabs>
        <w:ind w:left="851" w:hanging="851"/>
        <w:jc w:val="both"/>
        <w:rPr>
          <w:rFonts w:ascii="Arial" w:hAnsi="Arial"/>
          <w:bCs/>
        </w:rPr>
      </w:pPr>
      <w:r w:rsidRPr="006A6A9C">
        <w:rPr>
          <w:rFonts w:ascii="Arial" w:hAnsi="Arial"/>
          <w:bCs/>
        </w:rPr>
        <w:t>3.27.9</w:t>
      </w:r>
      <w:r w:rsidRPr="006A6A9C">
        <w:rPr>
          <w:rFonts w:ascii="Arial" w:hAnsi="Arial"/>
          <w:bCs/>
        </w:rPr>
        <w:tab/>
      </w:r>
      <w:r w:rsidR="00B24C90" w:rsidRPr="006A6A9C">
        <w:rPr>
          <w:rFonts w:ascii="Arial" w:hAnsi="Arial"/>
          <w:bCs/>
        </w:rPr>
        <w:t xml:space="preserve">The </w:t>
      </w:r>
      <w:r w:rsidR="00B24C90" w:rsidRPr="006A6A9C">
        <w:rPr>
          <w:rFonts w:ascii="Arial" w:hAnsi="Arial"/>
          <w:b/>
        </w:rPr>
        <w:t>User</w:t>
      </w:r>
      <w:r w:rsidR="00B24C90" w:rsidRPr="006A6A9C">
        <w:rPr>
          <w:rFonts w:ascii="Arial" w:hAnsi="Arial"/>
          <w:bCs/>
        </w:rPr>
        <w:t xml:space="preserve"> may obtain an </w:t>
      </w:r>
      <w:r w:rsidR="00B24C90" w:rsidRPr="006A6A9C">
        <w:rPr>
          <w:rFonts w:ascii="Arial" w:hAnsi="Arial"/>
          <w:b/>
        </w:rPr>
        <w:t>Independent Credit Assessment</w:t>
      </w:r>
      <w:r w:rsidR="00B24C90" w:rsidRPr="006A6A9C">
        <w:rPr>
          <w:rFonts w:ascii="Arial" w:hAnsi="Arial"/>
          <w:bCs/>
        </w:rPr>
        <w:t xml:space="preserve"> at </w:t>
      </w:r>
      <w:r w:rsidR="00D51DA6" w:rsidRPr="006A6A9C">
        <w:rPr>
          <w:rFonts w:ascii="Arial" w:hAnsi="Arial"/>
          <w:b/>
        </w:rPr>
        <w:t>The Company’s</w:t>
      </w:r>
      <w:r w:rsidR="00B24C90" w:rsidRPr="006A6A9C">
        <w:rPr>
          <w:rFonts w:ascii="Arial" w:hAnsi="Arial"/>
          <w:b/>
        </w:rPr>
        <w:t xml:space="preserve"> </w:t>
      </w:r>
      <w:r w:rsidR="00B24C90" w:rsidRPr="006A6A9C">
        <w:rPr>
          <w:rFonts w:ascii="Arial" w:hAnsi="Arial"/>
          <w:bCs/>
        </w:rPr>
        <w:t xml:space="preserve">cost provided that </w:t>
      </w:r>
      <w:r w:rsidR="00D51DA6" w:rsidRPr="006A6A9C">
        <w:rPr>
          <w:rFonts w:ascii="Arial" w:hAnsi="Arial"/>
          <w:b/>
        </w:rPr>
        <w:t xml:space="preserve">The Company </w:t>
      </w:r>
      <w:r w:rsidR="00B24C90" w:rsidRPr="006A6A9C">
        <w:rPr>
          <w:rFonts w:ascii="Arial" w:hAnsi="Arial"/>
          <w:bCs/>
        </w:rPr>
        <w:t xml:space="preserve">has not paid for an earlier </w:t>
      </w:r>
      <w:r w:rsidR="00D51DA6" w:rsidRPr="006A6A9C">
        <w:rPr>
          <w:rFonts w:ascii="Arial" w:hAnsi="Arial"/>
          <w:b/>
        </w:rPr>
        <w:t xml:space="preserve">Independent Credit </w:t>
      </w:r>
      <w:r w:rsidR="00B24C90" w:rsidRPr="006A6A9C">
        <w:rPr>
          <w:rFonts w:ascii="Arial" w:hAnsi="Arial"/>
          <w:b/>
        </w:rPr>
        <w:t xml:space="preserve">Assessment </w:t>
      </w:r>
      <w:r w:rsidR="00B24C90" w:rsidRPr="006A6A9C">
        <w:rPr>
          <w:rFonts w:ascii="Arial" w:hAnsi="Arial"/>
          <w:bCs/>
        </w:rPr>
        <w:t xml:space="preserve">for that </w:t>
      </w:r>
      <w:r w:rsidR="00B24C90" w:rsidRPr="006A6A9C">
        <w:rPr>
          <w:rFonts w:ascii="Arial" w:hAnsi="Arial"/>
          <w:b/>
        </w:rPr>
        <w:t>User</w:t>
      </w:r>
      <w:r w:rsidR="00B24C90" w:rsidRPr="006A6A9C">
        <w:rPr>
          <w:rFonts w:ascii="Arial" w:hAnsi="Arial"/>
          <w:bCs/>
        </w:rPr>
        <w:t xml:space="preserve"> within the previous 12 months.  The </w:t>
      </w:r>
      <w:r w:rsidR="00B24C90" w:rsidRPr="006A6A9C">
        <w:rPr>
          <w:rFonts w:ascii="Arial" w:hAnsi="Arial"/>
          <w:b/>
        </w:rPr>
        <w:t>User</w:t>
      </w:r>
      <w:r w:rsidR="00B24C90" w:rsidRPr="006A6A9C">
        <w:rPr>
          <w:rFonts w:ascii="Arial" w:hAnsi="Arial"/>
          <w:bCs/>
        </w:rPr>
        <w:t xml:space="preserve"> may obtain further </w:t>
      </w:r>
      <w:r w:rsidR="00B24C90" w:rsidRPr="006A6A9C">
        <w:rPr>
          <w:rFonts w:ascii="Arial" w:hAnsi="Arial"/>
          <w:b/>
        </w:rPr>
        <w:t>Independent Credit Assessments</w:t>
      </w:r>
      <w:r w:rsidR="00B24C90" w:rsidRPr="006A6A9C">
        <w:rPr>
          <w:rFonts w:ascii="Arial" w:hAnsi="Arial"/>
          <w:bCs/>
        </w:rPr>
        <w:t xml:space="preserve"> within such a 12 month period at the </w:t>
      </w:r>
      <w:r w:rsidR="00B24C90" w:rsidRPr="006A6A9C">
        <w:rPr>
          <w:rFonts w:ascii="Arial" w:hAnsi="Arial"/>
          <w:b/>
        </w:rPr>
        <w:t xml:space="preserve">User’s </w:t>
      </w:r>
      <w:r w:rsidR="00B24C90" w:rsidRPr="006A6A9C">
        <w:rPr>
          <w:rFonts w:ascii="Arial" w:hAnsi="Arial"/>
          <w:bCs/>
        </w:rPr>
        <w:t>cost.</w:t>
      </w:r>
    </w:p>
    <w:p w14:paraId="1C5E27D8" w14:textId="77777777" w:rsidR="00B24C90" w:rsidRPr="006A6A9C" w:rsidRDefault="00C957D3" w:rsidP="00C957D3">
      <w:pPr>
        <w:pStyle w:val="Heading3"/>
        <w:numPr>
          <w:ilvl w:val="0"/>
          <w:numId w:val="0"/>
        </w:numPr>
        <w:jc w:val="both"/>
        <w:rPr>
          <w:rFonts w:ascii="Arial" w:hAnsi="Arial"/>
          <w:b/>
        </w:rPr>
      </w:pPr>
      <w:r w:rsidRPr="006A6A9C">
        <w:rPr>
          <w:rFonts w:ascii="Arial" w:hAnsi="Arial"/>
          <w:b/>
        </w:rPr>
        <w:t>3.28</w:t>
      </w:r>
      <w:r w:rsidRPr="006A6A9C">
        <w:rPr>
          <w:rFonts w:ascii="Arial" w:hAnsi="Arial"/>
          <w:b/>
        </w:rPr>
        <w:tab/>
      </w:r>
      <w:r w:rsidR="00B24C90" w:rsidRPr="006A6A9C">
        <w:rPr>
          <w:rFonts w:ascii="Arial" w:hAnsi="Arial"/>
          <w:b/>
        </w:rPr>
        <w:t>TRANSITIONAL ARRANGEMENTS</w:t>
      </w:r>
    </w:p>
    <w:p w14:paraId="632B5D9D" w14:textId="77777777" w:rsidR="00B24C90" w:rsidRPr="006A6A9C" w:rsidRDefault="0051041E" w:rsidP="0051041E">
      <w:pPr>
        <w:pStyle w:val="Heading3"/>
        <w:numPr>
          <w:ilvl w:val="0"/>
          <w:numId w:val="0"/>
        </w:numPr>
        <w:tabs>
          <w:tab w:val="left" w:pos="851"/>
        </w:tabs>
        <w:ind w:left="851" w:hanging="851"/>
        <w:jc w:val="both"/>
        <w:rPr>
          <w:rFonts w:ascii="Arial" w:hAnsi="Arial"/>
          <w:bCs/>
        </w:rPr>
      </w:pPr>
      <w:r w:rsidRPr="006A6A9C">
        <w:rPr>
          <w:rFonts w:ascii="Arial" w:hAnsi="Arial"/>
          <w:bCs/>
        </w:rPr>
        <w:t>3.2</w:t>
      </w:r>
      <w:r w:rsidR="00C957D3" w:rsidRPr="006A6A9C">
        <w:rPr>
          <w:rFonts w:ascii="Arial" w:hAnsi="Arial"/>
          <w:bCs/>
        </w:rPr>
        <w:t>8</w:t>
      </w:r>
      <w:r w:rsidRPr="006A6A9C">
        <w:rPr>
          <w:rFonts w:ascii="Arial" w:hAnsi="Arial"/>
          <w:bCs/>
        </w:rPr>
        <w:t>.1</w:t>
      </w:r>
      <w:r w:rsidRPr="006A6A9C">
        <w:rPr>
          <w:rFonts w:ascii="Arial" w:hAnsi="Arial"/>
          <w:bCs/>
        </w:rPr>
        <w:tab/>
      </w:r>
      <w:r w:rsidR="00B24C90" w:rsidRPr="006A6A9C">
        <w:rPr>
          <w:rFonts w:ascii="Arial" w:hAnsi="Arial"/>
          <w:bCs/>
        </w:rPr>
        <w:t xml:space="preserve">Recognising the changes to the </w:t>
      </w:r>
      <w:r w:rsidR="00B24C90" w:rsidRPr="006A6A9C">
        <w:rPr>
          <w:rFonts w:ascii="Arial" w:hAnsi="Arial"/>
          <w:b/>
        </w:rPr>
        <w:t xml:space="preserve">Security Cover </w:t>
      </w:r>
      <w:r w:rsidR="00B24C90" w:rsidRPr="006A6A9C">
        <w:rPr>
          <w:rFonts w:ascii="Arial" w:hAnsi="Arial"/>
          <w:bCs/>
        </w:rPr>
        <w:t xml:space="preserve">and </w:t>
      </w:r>
      <w:r w:rsidR="00B24C90" w:rsidRPr="006A6A9C">
        <w:rPr>
          <w:rFonts w:ascii="Arial" w:hAnsi="Arial"/>
          <w:b/>
        </w:rPr>
        <w:t xml:space="preserve">Security Requirements </w:t>
      </w:r>
      <w:r w:rsidR="00B24C90" w:rsidRPr="006A6A9C">
        <w:rPr>
          <w:rFonts w:ascii="Arial" w:hAnsi="Arial"/>
          <w:bCs/>
        </w:rPr>
        <w:t xml:space="preserve">introduced by the </w:t>
      </w:r>
      <w:r w:rsidR="00B24C90" w:rsidRPr="006A6A9C">
        <w:rPr>
          <w:rFonts w:ascii="Arial" w:hAnsi="Arial"/>
          <w:b/>
        </w:rPr>
        <w:t>Security Amendment</w:t>
      </w:r>
      <w:r w:rsidR="00B24C90" w:rsidRPr="006A6A9C">
        <w:rPr>
          <w:rFonts w:ascii="Arial" w:hAnsi="Arial"/>
          <w:bCs/>
        </w:rPr>
        <w:t xml:space="preserve"> and the consequences for </w:t>
      </w:r>
      <w:r w:rsidRPr="006A6A9C">
        <w:rPr>
          <w:rFonts w:ascii="Arial" w:hAnsi="Arial"/>
          <w:b/>
          <w:bCs/>
        </w:rPr>
        <w:t>The Company</w:t>
      </w:r>
      <w:r w:rsidR="00B24C90" w:rsidRPr="006A6A9C">
        <w:rPr>
          <w:rFonts w:ascii="Arial" w:hAnsi="Arial"/>
          <w:bCs/>
        </w:rPr>
        <w:t xml:space="preserve"> and </w:t>
      </w:r>
      <w:r w:rsidR="00B24C90" w:rsidRPr="006A6A9C">
        <w:rPr>
          <w:rFonts w:ascii="Arial" w:hAnsi="Arial"/>
          <w:b/>
        </w:rPr>
        <w:t>Users</w:t>
      </w:r>
      <w:r w:rsidR="00B24C90" w:rsidRPr="006A6A9C">
        <w:rPr>
          <w:rFonts w:ascii="Arial" w:hAnsi="Arial"/>
          <w:bCs/>
        </w:rPr>
        <w:t xml:space="preserve"> then notwithstanding the provisions of </w:t>
      </w:r>
      <w:r w:rsidR="00B24C90" w:rsidRPr="006A6A9C">
        <w:rPr>
          <w:rFonts w:ascii="Arial" w:hAnsi="Arial"/>
          <w:b/>
        </w:rPr>
        <w:t xml:space="preserve">CUSC </w:t>
      </w:r>
      <w:r w:rsidR="00B24C90" w:rsidRPr="006A6A9C">
        <w:rPr>
          <w:rFonts w:ascii="Arial" w:hAnsi="Arial"/>
          <w:bCs/>
        </w:rPr>
        <w:t>Section 3 Part III the following transitional provisions shall apply:</w:t>
      </w:r>
    </w:p>
    <w:p w14:paraId="11B32934" w14:textId="77777777" w:rsidR="00B24C90" w:rsidRPr="006A6A9C" w:rsidRDefault="00B24C90">
      <w:pPr>
        <w:pStyle w:val="Heading3"/>
        <w:numPr>
          <w:ilvl w:val="0"/>
          <w:numId w:val="0"/>
        </w:numPr>
        <w:tabs>
          <w:tab w:val="left" w:pos="1701"/>
        </w:tabs>
        <w:ind w:left="1701" w:hanging="850"/>
        <w:jc w:val="both"/>
        <w:rPr>
          <w:rFonts w:ascii="Arial" w:hAnsi="Arial"/>
          <w:bCs/>
        </w:rPr>
      </w:pPr>
      <w:r w:rsidRPr="006A6A9C">
        <w:rPr>
          <w:rFonts w:ascii="Arial" w:hAnsi="Arial"/>
          <w:bCs/>
        </w:rPr>
        <w:t>(a)</w:t>
      </w:r>
      <w:r w:rsidRPr="006A6A9C">
        <w:rPr>
          <w:rFonts w:ascii="Arial" w:hAnsi="Arial"/>
          <w:bCs/>
        </w:rPr>
        <w:tab/>
        <w:t xml:space="preserve">the obligation for </w:t>
      </w:r>
      <w:r w:rsidRPr="006A6A9C">
        <w:rPr>
          <w:rFonts w:ascii="Arial" w:hAnsi="Arial"/>
          <w:b/>
        </w:rPr>
        <w:t xml:space="preserve">Users </w:t>
      </w:r>
      <w:r w:rsidRPr="006A6A9C">
        <w:rPr>
          <w:rFonts w:ascii="Arial" w:hAnsi="Arial"/>
          <w:bCs/>
        </w:rPr>
        <w:t xml:space="preserve">whose </w:t>
      </w:r>
      <w:r w:rsidRPr="006A6A9C">
        <w:rPr>
          <w:rFonts w:ascii="Arial" w:hAnsi="Arial"/>
          <w:b/>
        </w:rPr>
        <w:t>Security Requirement</w:t>
      </w:r>
      <w:r w:rsidRPr="006A6A9C">
        <w:rPr>
          <w:rFonts w:ascii="Arial" w:hAnsi="Arial"/>
          <w:bCs/>
        </w:rPr>
        <w:t xml:space="preserve"> will as a result of the </w:t>
      </w:r>
      <w:r w:rsidRPr="006A6A9C">
        <w:rPr>
          <w:rFonts w:ascii="Arial" w:hAnsi="Arial"/>
          <w:b/>
        </w:rPr>
        <w:t>Security Amendment</w:t>
      </w:r>
      <w:r w:rsidRPr="006A6A9C">
        <w:rPr>
          <w:rFonts w:ascii="Arial" w:hAnsi="Arial"/>
          <w:bCs/>
        </w:rPr>
        <w:t xml:space="preserve"> increase at the </w:t>
      </w:r>
      <w:r w:rsidRPr="006A6A9C">
        <w:rPr>
          <w:rFonts w:ascii="Arial" w:hAnsi="Arial"/>
          <w:b/>
        </w:rPr>
        <w:t>Security Amendment Implementation Date</w:t>
      </w:r>
      <w:r w:rsidRPr="006A6A9C">
        <w:rPr>
          <w:rFonts w:ascii="Arial" w:hAnsi="Arial"/>
          <w:bCs/>
        </w:rPr>
        <w:t xml:space="preserve"> shall be to provide the difference between the </w:t>
      </w:r>
      <w:r w:rsidRPr="006A6A9C">
        <w:rPr>
          <w:rFonts w:ascii="Arial" w:hAnsi="Arial"/>
          <w:b/>
        </w:rPr>
        <w:t>Existing Security Cover</w:t>
      </w:r>
      <w:r w:rsidRPr="006A6A9C">
        <w:rPr>
          <w:rFonts w:ascii="Arial" w:hAnsi="Arial"/>
          <w:bCs/>
        </w:rPr>
        <w:t xml:space="preserve"> and the </w:t>
      </w:r>
      <w:r w:rsidRPr="006A6A9C">
        <w:rPr>
          <w:rFonts w:ascii="Arial" w:hAnsi="Arial"/>
          <w:b/>
        </w:rPr>
        <w:t>Security Cover</w:t>
      </w:r>
      <w:r w:rsidRPr="006A6A9C">
        <w:rPr>
          <w:rFonts w:ascii="Arial" w:hAnsi="Arial"/>
          <w:bCs/>
        </w:rPr>
        <w:t xml:space="preserve"> in full by no later than the </w:t>
      </w:r>
      <w:r w:rsidRPr="006A6A9C">
        <w:rPr>
          <w:rFonts w:ascii="Arial" w:hAnsi="Arial"/>
          <w:b/>
        </w:rPr>
        <w:t>End Date</w:t>
      </w:r>
      <w:r w:rsidRPr="006A6A9C">
        <w:rPr>
          <w:rFonts w:ascii="Arial" w:hAnsi="Arial"/>
          <w:bCs/>
        </w:rPr>
        <w:t xml:space="preserve"> and by increasing the </w:t>
      </w:r>
      <w:r w:rsidRPr="006A6A9C">
        <w:rPr>
          <w:rFonts w:ascii="Arial" w:hAnsi="Arial"/>
          <w:b/>
        </w:rPr>
        <w:t>Existing Security Cover</w:t>
      </w:r>
      <w:r w:rsidRPr="006A6A9C">
        <w:rPr>
          <w:rFonts w:ascii="Arial" w:hAnsi="Arial"/>
          <w:bCs/>
        </w:rPr>
        <w:t xml:space="preserve"> each month by equal monthly amounts of the difference between the </w:t>
      </w:r>
      <w:r w:rsidRPr="006A6A9C">
        <w:rPr>
          <w:rFonts w:ascii="Arial" w:hAnsi="Arial"/>
          <w:b/>
        </w:rPr>
        <w:t>existing Security Cover</w:t>
      </w:r>
      <w:r w:rsidRPr="006A6A9C">
        <w:rPr>
          <w:rFonts w:ascii="Arial" w:hAnsi="Arial"/>
          <w:bCs/>
        </w:rPr>
        <w:t xml:space="preserve"> and the </w:t>
      </w:r>
      <w:r w:rsidRPr="006A6A9C">
        <w:rPr>
          <w:rFonts w:ascii="Arial" w:hAnsi="Arial"/>
          <w:b/>
        </w:rPr>
        <w:t>Security Cover</w:t>
      </w:r>
      <w:r w:rsidRPr="006A6A9C">
        <w:rPr>
          <w:rFonts w:ascii="Arial" w:hAnsi="Arial"/>
          <w:bCs/>
        </w:rPr>
        <w:t>; and</w:t>
      </w:r>
    </w:p>
    <w:p w14:paraId="21406937" w14:textId="77777777" w:rsidR="00B24C90" w:rsidRPr="006A6A9C" w:rsidRDefault="00B24C90">
      <w:pPr>
        <w:pStyle w:val="Heading3"/>
        <w:numPr>
          <w:ilvl w:val="0"/>
          <w:numId w:val="0"/>
        </w:numPr>
        <w:tabs>
          <w:tab w:val="left" w:pos="1701"/>
        </w:tabs>
        <w:ind w:left="1701" w:hanging="850"/>
        <w:jc w:val="both"/>
        <w:rPr>
          <w:rFonts w:ascii="Arial" w:hAnsi="Arial"/>
          <w:bCs/>
        </w:rPr>
      </w:pPr>
      <w:r w:rsidRPr="006A6A9C">
        <w:rPr>
          <w:rFonts w:ascii="Arial" w:hAnsi="Arial"/>
          <w:bCs/>
        </w:rPr>
        <w:t>(b)</w:t>
      </w:r>
      <w:r w:rsidRPr="006A6A9C">
        <w:rPr>
          <w:rFonts w:ascii="Arial" w:hAnsi="Arial"/>
          <w:bCs/>
        </w:rPr>
        <w:tab/>
        <w:t xml:space="preserve">where a </w:t>
      </w:r>
      <w:r w:rsidRPr="006A6A9C">
        <w:rPr>
          <w:rFonts w:ascii="Arial" w:hAnsi="Arial"/>
          <w:b/>
        </w:rPr>
        <w:t>User’s Security Requirement</w:t>
      </w:r>
      <w:r w:rsidRPr="006A6A9C">
        <w:rPr>
          <w:rFonts w:ascii="Arial" w:hAnsi="Arial"/>
          <w:bCs/>
        </w:rPr>
        <w:t xml:space="preserve"> at the </w:t>
      </w:r>
      <w:r w:rsidRPr="006A6A9C">
        <w:rPr>
          <w:rFonts w:ascii="Arial" w:hAnsi="Arial"/>
          <w:b/>
        </w:rPr>
        <w:t>Security Amendment Implementation Date</w:t>
      </w:r>
      <w:r w:rsidRPr="006A6A9C">
        <w:rPr>
          <w:rFonts w:ascii="Arial" w:hAnsi="Arial"/>
          <w:bCs/>
        </w:rPr>
        <w:t xml:space="preserve"> is less than the </w:t>
      </w:r>
      <w:r w:rsidRPr="006A6A9C">
        <w:rPr>
          <w:rFonts w:ascii="Arial" w:hAnsi="Arial"/>
          <w:b/>
        </w:rPr>
        <w:t xml:space="preserve">Existing Security Cover </w:t>
      </w:r>
      <w:r w:rsidRPr="006A6A9C">
        <w:rPr>
          <w:rFonts w:ascii="Arial" w:hAnsi="Arial"/>
          <w:bCs/>
        </w:rPr>
        <w:t xml:space="preserve">held for that </w:t>
      </w:r>
      <w:r w:rsidRPr="006A6A9C">
        <w:rPr>
          <w:rFonts w:ascii="Arial" w:hAnsi="Arial"/>
          <w:b/>
        </w:rPr>
        <w:t>User</w:t>
      </w:r>
      <w:r w:rsidRPr="006A6A9C">
        <w:rPr>
          <w:rFonts w:ascii="Arial" w:hAnsi="Arial"/>
          <w:bCs/>
        </w:rPr>
        <w:t xml:space="preserve"> then </w:t>
      </w:r>
      <w:r w:rsidR="0051041E" w:rsidRPr="006A6A9C">
        <w:rPr>
          <w:rFonts w:ascii="Arial" w:hAnsi="Arial"/>
          <w:b/>
          <w:bCs/>
        </w:rPr>
        <w:t>The Company</w:t>
      </w:r>
      <w:r w:rsidRPr="006A6A9C">
        <w:rPr>
          <w:rFonts w:ascii="Arial" w:hAnsi="Arial"/>
          <w:bCs/>
        </w:rPr>
        <w:t xml:space="preserve"> shall release the </w:t>
      </w:r>
      <w:r w:rsidRPr="006A6A9C">
        <w:rPr>
          <w:rFonts w:ascii="Arial" w:hAnsi="Arial"/>
          <w:b/>
        </w:rPr>
        <w:t>existing Security Cover</w:t>
      </w:r>
      <w:r w:rsidRPr="006A6A9C">
        <w:rPr>
          <w:rFonts w:ascii="Arial" w:hAnsi="Arial"/>
          <w:bCs/>
        </w:rPr>
        <w:t xml:space="preserve"> by the appropriate amount as soon as practicable and in any event within one calendar month of the </w:t>
      </w:r>
      <w:r w:rsidRPr="006A6A9C">
        <w:rPr>
          <w:rFonts w:ascii="Arial" w:hAnsi="Arial"/>
          <w:b/>
        </w:rPr>
        <w:t>Security Amendment Implementation Date</w:t>
      </w:r>
      <w:r w:rsidRPr="006A6A9C">
        <w:rPr>
          <w:rFonts w:ascii="Arial" w:hAnsi="Arial"/>
          <w:bCs/>
        </w:rPr>
        <w:t>.</w:t>
      </w:r>
    </w:p>
    <w:p w14:paraId="3F1114BC" w14:textId="77777777" w:rsidR="00134DEE" w:rsidRPr="006A6A9C" w:rsidRDefault="00134DEE" w:rsidP="00134DEE">
      <w:pPr>
        <w:pStyle w:val="Heading3"/>
        <w:numPr>
          <w:ilvl w:val="0"/>
          <w:numId w:val="0"/>
        </w:numPr>
        <w:tabs>
          <w:tab w:val="left" w:pos="900"/>
        </w:tabs>
        <w:ind w:left="900" w:hanging="900"/>
        <w:jc w:val="both"/>
        <w:rPr>
          <w:rFonts w:ascii="Arial" w:hAnsi="Arial" w:cs="Arial"/>
          <w:szCs w:val="24"/>
        </w:rPr>
      </w:pPr>
      <w:r w:rsidRPr="006A6A9C">
        <w:rPr>
          <w:rFonts w:ascii="Arial" w:hAnsi="Arial" w:cs="Arial"/>
          <w:szCs w:val="24"/>
        </w:rPr>
        <w:t>3.2</w:t>
      </w:r>
      <w:r w:rsidR="00C957D3" w:rsidRPr="006A6A9C">
        <w:rPr>
          <w:rFonts w:ascii="Arial" w:hAnsi="Arial" w:cs="Arial"/>
          <w:szCs w:val="24"/>
        </w:rPr>
        <w:t>8</w:t>
      </w:r>
      <w:r w:rsidRPr="006A6A9C">
        <w:rPr>
          <w:rFonts w:ascii="Arial" w:hAnsi="Arial" w:cs="Arial"/>
          <w:szCs w:val="24"/>
        </w:rPr>
        <w:t>.2</w:t>
      </w:r>
      <w:r w:rsidRPr="006A6A9C">
        <w:rPr>
          <w:rFonts w:ascii="Arial" w:hAnsi="Arial" w:cs="Arial"/>
          <w:szCs w:val="24"/>
        </w:rPr>
        <w:tab/>
        <w:t xml:space="preserve">Recognising the changes to the </w:t>
      </w:r>
      <w:r w:rsidRPr="006A6A9C">
        <w:rPr>
          <w:rFonts w:ascii="Arial" w:hAnsi="Arial" w:cs="Arial"/>
          <w:b/>
          <w:szCs w:val="24"/>
        </w:rPr>
        <w:t xml:space="preserve">Security Cover </w:t>
      </w:r>
      <w:r w:rsidRPr="006A6A9C">
        <w:rPr>
          <w:rFonts w:ascii="Arial" w:hAnsi="Arial" w:cs="Arial"/>
          <w:szCs w:val="24"/>
        </w:rPr>
        <w:t xml:space="preserve">and </w:t>
      </w:r>
      <w:r w:rsidRPr="006A6A9C">
        <w:rPr>
          <w:rFonts w:ascii="Arial" w:hAnsi="Arial" w:cs="Arial"/>
          <w:b/>
          <w:szCs w:val="24"/>
        </w:rPr>
        <w:t xml:space="preserve">Security Requirements </w:t>
      </w:r>
      <w:r w:rsidRPr="006A6A9C">
        <w:rPr>
          <w:rFonts w:ascii="Arial" w:hAnsi="Arial" w:cs="Arial"/>
          <w:szCs w:val="24"/>
        </w:rPr>
        <w:t xml:space="preserve">introduced by the </w:t>
      </w:r>
      <w:r w:rsidRPr="006A6A9C">
        <w:rPr>
          <w:rFonts w:ascii="Arial" w:hAnsi="Arial" w:cs="Arial"/>
          <w:b/>
          <w:szCs w:val="24"/>
        </w:rPr>
        <w:t>Value At Risk Amendment</w:t>
      </w:r>
      <w:r w:rsidRPr="006A6A9C">
        <w:rPr>
          <w:rFonts w:ascii="Arial" w:hAnsi="Arial" w:cs="Arial"/>
          <w:szCs w:val="24"/>
        </w:rPr>
        <w:t xml:space="preserve"> and the consequences for </w:t>
      </w:r>
      <w:r w:rsidRPr="006A6A9C">
        <w:rPr>
          <w:rFonts w:ascii="Arial" w:hAnsi="Arial" w:cs="Arial"/>
          <w:b/>
          <w:szCs w:val="24"/>
        </w:rPr>
        <w:t>The Company</w:t>
      </w:r>
      <w:r w:rsidR="00F778CA" w:rsidRPr="006A6A9C">
        <w:rPr>
          <w:rFonts w:ascii="Arial" w:hAnsi="Arial" w:cs="Arial"/>
          <w:b/>
          <w:color w:val="FF0000"/>
          <w:szCs w:val="24"/>
        </w:rPr>
        <w:t xml:space="preserve"> </w:t>
      </w:r>
      <w:r w:rsidRPr="006A6A9C">
        <w:rPr>
          <w:rFonts w:ascii="Arial" w:hAnsi="Arial" w:cs="Arial"/>
          <w:szCs w:val="24"/>
        </w:rPr>
        <w:t xml:space="preserve">and </w:t>
      </w:r>
      <w:r w:rsidRPr="006A6A9C">
        <w:rPr>
          <w:rFonts w:ascii="Arial" w:hAnsi="Arial" w:cs="Arial"/>
          <w:b/>
          <w:szCs w:val="24"/>
        </w:rPr>
        <w:t>Users</w:t>
      </w:r>
      <w:r w:rsidRPr="006A6A9C">
        <w:rPr>
          <w:rFonts w:ascii="Arial" w:hAnsi="Arial" w:cs="Arial"/>
          <w:szCs w:val="24"/>
        </w:rPr>
        <w:t xml:space="preserve"> then notwithstanding the provisions of </w:t>
      </w:r>
      <w:r w:rsidRPr="006A6A9C">
        <w:rPr>
          <w:rFonts w:ascii="Arial" w:hAnsi="Arial" w:cs="Arial"/>
          <w:b/>
          <w:szCs w:val="24"/>
        </w:rPr>
        <w:t xml:space="preserve">CUSC </w:t>
      </w:r>
      <w:r w:rsidRPr="006A6A9C">
        <w:rPr>
          <w:rFonts w:ascii="Arial" w:hAnsi="Arial" w:cs="Arial"/>
          <w:szCs w:val="24"/>
        </w:rPr>
        <w:t>Section 3 Part III the following transitional provisions shall apply:</w:t>
      </w:r>
    </w:p>
    <w:p w14:paraId="0D553B27" w14:textId="77777777" w:rsidR="00134DEE" w:rsidRPr="006A6A9C" w:rsidRDefault="00134DEE" w:rsidP="00134DEE">
      <w:pPr>
        <w:pStyle w:val="Heading3"/>
        <w:numPr>
          <w:ilvl w:val="0"/>
          <w:numId w:val="0"/>
        </w:numPr>
        <w:tabs>
          <w:tab w:val="left" w:pos="1701"/>
        </w:tabs>
        <w:ind w:left="1710" w:hanging="859"/>
        <w:jc w:val="both"/>
        <w:rPr>
          <w:rFonts w:ascii="Arial" w:hAnsi="Arial" w:cs="Arial"/>
          <w:szCs w:val="24"/>
        </w:rPr>
      </w:pPr>
      <w:r w:rsidRPr="006A6A9C">
        <w:rPr>
          <w:rFonts w:ascii="Arial" w:hAnsi="Arial" w:cs="Arial"/>
          <w:bCs/>
          <w:szCs w:val="24"/>
        </w:rPr>
        <w:t xml:space="preserve">(a) </w:t>
      </w:r>
      <w:r w:rsidRPr="006A6A9C">
        <w:rPr>
          <w:rFonts w:ascii="Arial" w:hAnsi="Arial" w:cs="Arial"/>
          <w:bCs/>
          <w:szCs w:val="24"/>
        </w:rPr>
        <w:tab/>
        <w:t>Until the</w:t>
      </w:r>
      <w:r w:rsidRPr="006A6A9C">
        <w:rPr>
          <w:rFonts w:ascii="Arial" w:hAnsi="Arial" w:cs="Arial"/>
          <w:szCs w:val="24"/>
        </w:rPr>
        <w:t xml:space="preserve"> </w:t>
      </w:r>
      <w:r w:rsidRPr="006A6A9C">
        <w:rPr>
          <w:rFonts w:ascii="Arial" w:hAnsi="Arial" w:cs="Arial"/>
          <w:b/>
          <w:szCs w:val="24"/>
        </w:rPr>
        <w:t>Initial Demand Reconciliation Statement</w:t>
      </w:r>
      <w:r w:rsidRPr="006A6A9C">
        <w:rPr>
          <w:rFonts w:ascii="Arial" w:hAnsi="Arial" w:cs="Arial"/>
          <w:bCs/>
          <w:szCs w:val="24"/>
        </w:rPr>
        <w:t xml:space="preserve"> has been issued for the </w:t>
      </w:r>
      <w:r w:rsidRPr="006A6A9C">
        <w:rPr>
          <w:rFonts w:ascii="Arial" w:hAnsi="Arial" w:cs="Arial"/>
          <w:b/>
          <w:bCs/>
          <w:szCs w:val="24"/>
        </w:rPr>
        <w:t>Financial Year</w:t>
      </w:r>
      <w:r w:rsidRPr="006A6A9C">
        <w:rPr>
          <w:rFonts w:ascii="Arial" w:hAnsi="Arial" w:cs="Arial"/>
          <w:bCs/>
          <w:szCs w:val="24"/>
        </w:rPr>
        <w:t xml:space="preserve"> ending at least six months following the </w:t>
      </w:r>
      <w:r w:rsidRPr="006A6A9C">
        <w:rPr>
          <w:rFonts w:ascii="Arial" w:hAnsi="Arial" w:cs="Arial"/>
          <w:b/>
          <w:szCs w:val="24"/>
        </w:rPr>
        <w:t xml:space="preserve">Value At Risk Amendment Implementation Date, </w:t>
      </w:r>
      <w:r w:rsidRPr="006A6A9C">
        <w:rPr>
          <w:rFonts w:ascii="Arial" w:hAnsi="Arial" w:cs="Arial"/>
          <w:szCs w:val="24"/>
        </w:rPr>
        <w:t xml:space="preserve">and </w:t>
      </w:r>
      <w:r w:rsidRPr="006A6A9C">
        <w:rPr>
          <w:rFonts w:ascii="Arial" w:hAnsi="Arial" w:cs="Arial"/>
          <w:b/>
          <w:szCs w:val="24"/>
        </w:rPr>
        <w:t>The Company</w:t>
      </w:r>
      <w:r w:rsidRPr="006A6A9C">
        <w:rPr>
          <w:rFonts w:ascii="Arial" w:hAnsi="Arial" w:cs="Arial"/>
          <w:szCs w:val="24"/>
        </w:rPr>
        <w:t xml:space="preserve"> has calculated the </w:t>
      </w:r>
      <w:r w:rsidRPr="006A6A9C">
        <w:rPr>
          <w:rFonts w:ascii="Arial" w:hAnsi="Arial" w:cs="Arial"/>
          <w:b/>
          <w:szCs w:val="24"/>
        </w:rPr>
        <w:t>Forecasting Performance Related VAR</w:t>
      </w:r>
      <w:r w:rsidRPr="006A6A9C">
        <w:rPr>
          <w:rFonts w:ascii="Arial" w:hAnsi="Arial" w:cs="Arial"/>
          <w:szCs w:val="24"/>
        </w:rPr>
        <w:t xml:space="preserve"> by reference to this, each </w:t>
      </w:r>
      <w:r w:rsidRPr="006A6A9C">
        <w:rPr>
          <w:rFonts w:ascii="Arial" w:hAnsi="Arial" w:cs="Arial"/>
          <w:b/>
          <w:szCs w:val="24"/>
        </w:rPr>
        <w:t>User’s Forecasting Performance Related VAR</w:t>
      </w:r>
      <w:r w:rsidRPr="006A6A9C">
        <w:rPr>
          <w:rFonts w:ascii="Arial" w:hAnsi="Arial" w:cs="Arial"/>
          <w:szCs w:val="24"/>
        </w:rPr>
        <w:t xml:space="preserve"> shall be substituted by such percentage of </w:t>
      </w:r>
      <w:r w:rsidRPr="006A6A9C">
        <w:rPr>
          <w:rFonts w:ascii="Arial" w:hAnsi="Arial" w:cs="Arial"/>
          <w:b/>
          <w:bCs/>
          <w:szCs w:val="24"/>
        </w:rPr>
        <w:t>User’s Transmission Network Use of System Demand Charges</w:t>
      </w:r>
      <w:r w:rsidRPr="006A6A9C">
        <w:rPr>
          <w:rFonts w:ascii="Arial" w:hAnsi="Arial" w:cs="Arial"/>
          <w:szCs w:val="24"/>
        </w:rPr>
        <w:t xml:space="preserve"> as reflects the percentage difference between the </w:t>
      </w:r>
      <w:r w:rsidRPr="006A6A9C">
        <w:rPr>
          <w:rFonts w:ascii="Arial" w:hAnsi="Arial" w:cs="Arial"/>
          <w:b/>
          <w:bCs/>
          <w:szCs w:val="24"/>
        </w:rPr>
        <w:t xml:space="preserve">Actual Amount </w:t>
      </w:r>
      <w:r w:rsidRPr="006A6A9C">
        <w:rPr>
          <w:rFonts w:ascii="Arial" w:hAnsi="Arial" w:cs="Arial"/>
          <w:szCs w:val="24"/>
        </w:rPr>
        <w:t xml:space="preserve">and the </w:t>
      </w:r>
      <w:r w:rsidRPr="006A6A9C">
        <w:rPr>
          <w:rFonts w:ascii="Arial" w:hAnsi="Arial" w:cs="Arial"/>
          <w:b/>
          <w:bCs/>
          <w:szCs w:val="24"/>
        </w:rPr>
        <w:t>Notional Amount</w:t>
      </w:r>
      <w:r w:rsidRPr="006A6A9C">
        <w:rPr>
          <w:rFonts w:ascii="Arial" w:hAnsi="Arial" w:cs="Arial"/>
          <w:szCs w:val="24"/>
        </w:rPr>
        <w:t xml:space="preserve"> of the </w:t>
      </w:r>
      <w:r w:rsidRPr="006A6A9C">
        <w:rPr>
          <w:rFonts w:ascii="Arial" w:hAnsi="Arial" w:cs="Arial"/>
          <w:b/>
          <w:bCs/>
          <w:szCs w:val="24"/>
        </w:rPr>
        <w:t xml:space="preserve">User’s </w:t>
      </w:r>
      <w:r w:rsidRPr="006A6A9C">
        <w:rPr>
          <w:rFonts w:ascii="Arial" w:hAnsi="Arial" w:cs="Arial"/>
          <w:szCs w:val="24"/>
        </w:rPr>
        <w:t xml:space="preserve"> </w:t>
      </w:r>
      <w:r w:rsidRPr="006A6A9C">
        <w:rPr>
          <w:rFonts w:ascii="Arial" w:hAnsi="Arial" w:cs="Arial"/>
          <w:b/>
          <w:szCs w:val="24"/>
        </w:rPr>
        <w:t>Transmission Network Use of System Demand Charges</w:t>
      </w:r>
      <w:r w:rsidRPr="006A6A9C">
        <w:rPr>
          <w:rFonts w:ascii="Arial" w:hAnsi="Arial" w:cs="Arial"/>
          <w:szCs w:val="24"/>
        </w:rPr>
        <w:t xml:space="preserve"> for the previous </w:t>
      </w:r>
      <w:r w:rsidRPr="006A6A9C">
        <w:rPr>
          <w:rFonts w:ascii="Arial" w:hAnsi="Arial" w:cs="Arial"/>
          <w:b/>
          <w:bCs/>
          <w:szCs w:val="24"/>
        </w:rPr>
        <w:t>Financial Year</w:t>
      </w:r>
      <w:r w:rsidRPr="006A6A9C">
        <w:rPr>
          <w:rFonts w:ascii="Arial" w:hAnsi="Arial" w:cs="Arial"/>
          <w:szCs w:val="24"/>
        </w:rPr>
        <w:t xml:space="preserve">, provided that where the </w:t>
      </w:r>
      <w:r w:rsidRPr="006A6A9C">
        <w:rPr>
          <w:rFonts w:ascii="Arial" w:hAnsi="Arial" w:cs="Arial"/>
          <w:b/>
          <w:bCs/>
          <w:szCs w:val="24"/>
        </w:rPr>
        <w:t xml:space="preserve">Notional Amount </w:t>
      </w:r>
      <w:r w:rsidRPr="006A6A9C">
        <w:rPr>
          <w:rFonts w:ascii="Arial" w:hAnsi="Arial" w:cs="Arial"/>
          <w:szCs w:val="24"/>
        </w:rPr>
        <w:t xml:space="preserve">exceeds the </w:t>
      </w:r>
      <w:r w:rsidRPr="006A6A9C">
        <w:rPr>
          <w:rFonts w:ascii="Arial" w:hAnsi="Arial" w:cs="Arial"/>
          <w:b/>
          <w:bCs/>
          <w:szCs w:val="24"/>
        </w:rPr>
        <w:t>Actual Amount</w:t>
      </w:r>
      <w:r w:rsidRPr="006A6A9C">
        <w:rPr>
          <w:rFonts w:ascii="Arial" w:hAnsi="Arial" w:cs="Arial"/>
          <w:szCs w:val="24"/>
        </w:rPr>
        <w:t>, the percentage shall be zero;</w:t>
      </w:r>
    </w:p>
    <w:p w14:paraId="19CB0C41" w14:textId="77777777" w:rsidR="00134DEE" w:rsidRPr="006A6A9C" w:rsidRDefault="00134DEE" w:rsidP="00134DEE">
      <w:pPr>
        <w:pStyle w:val="Heading3"/>
        <w:numPr>
          <w:ilvl w:val="0"/>
          <w:numId w:val="0"/>
        </w:numPr>
        <w:tabs>
          <w:tab w:val="left" w:pos="1701"/>
        </w:tabs>
        <w:ind w:left="1710" w:hanging="859"/>
        <w:jc w:val="both"/>
        <w:rPr>
          <w:rFonts w:ascii="Arial" w:hAnsi="Arial" w:cs="Arial"/>
          <w:bCs/>
          <w:szCs w:val="24"/>
        </w:rPr>
      </w:pPr>
      <w:r w:rsidRPr="006A6A9C">
        <w:rPr>
          <w:rFonts w:ascii="Arial" w:hAnsi="Arial" w:cs="Arial"/>
          <w:bCs/>
          <w:szCs w:val="24"/>
        </w:rPr>
        <w:t xml:space="preserve">(b) </w:t>
      </w:r>
      <w:r w:rsidRPr="006A6A9C">
        <w:rPr>
          <w:rFonts w:ascii="Arial" w:hAnsi="Arial" w:cs="Arial"/>
          <w:bCs/>
          <w:szCs w:val="24"/>
        </w:rPr>
        <w:tab/>
        <w:t xml:space="preserve">the obligation for </w:t>
      </w:r>
      <w:r w:rsidRPr="006A6A9C">
        <w:rPr>
          <w:rFonts w:ascii="Arial" w:hAnsi="Arial" w:cs="Arial"/>
          <w:b/>
          <w:szCs w:val="24"/>
        </w:rPr>
        <w:t xml:space="preserve">Users </w:t>
      </w:r>
      <w:r w:rsidRPr="006A6A9C">
        <w:rPr>
          <w:rFonts w:ascii="Arial" w:hAnsi="Arial" w:cs="Arial"/>
          <w:bCs/>
          <w:szCs w:val="24"/>
        </w:rPr>
        <w:t xml:space="preserve">whose </w:t>
      </w:r>
      <w:r w:rsidRPr="006A6A9C">
        <w:rPr>
          <w:rFonts w:ascii="Arial" w:hAnsi="Arial" w:cs="Arial"/>
          <w:b/>
          <w:szCs w:val="24"/>
        </w:rPr>
        <w:t>Security Requirement</w:t>
      </w:r>
      <w:r w:rsidRPr="006A6A9C">
        <w:rPr>
          <w:rFonts w:ascii="Arial" w:hAnsi="Arial" w:cs="Arial"/>
          <w:bCs/>
          <w:szCs w:val="24"/>
        </w:rPr>
        <w:t xml:space="preserve"> will increase at the </w:t>
      </w:r>
      <w:r w:rsidRPr="006A6A9C">
        <w:rPr>
          <w:rFonts w:ascii="Arial" w:hAnsi="Arial" w:cs="Arial"/>
          <w:b/>
          <w:szCs w:val="24"/>
        </w:rPr>
        <w:t>Value At Risk Amendment Implementation Date</w:t>
      </w:r>
      <w:r w:rsidRPr="006A6A9C">
        <w:rPr>
          <w:rFonts w:ascii="Arial" w:hAnsi="Arial" w:cs="Arial"/>
          <w:bCs/>
          <w:szCs w:val="24"/>
        </w:rPr>
        <w:t xml:space="preserve"> as a result of the </w:t>
      </w:r>
      <w:r w:rsidRPr="006A6A9C">
        <w:rPr>
          <w:rFonts w:ascii="Arial" w:hAnsi="Arial" w:cs="Arial"/>
          <w:b/>
          <w:szCs w:val="24"/>
        </w:rPr>
        <w:t>Value At Risk Amendment</w:t>
      </w:r>
      <w:r w:rsidRPr="006A6A9C">
        <w:rPr>
          <w:rFonts w:ascii="Arial" w:hAnsi="Arial" w:cs="Arial"/>
          <w:bCs/>
          <w:szCs w:val="24"/>
        </w:rPr>
        <w:t xml:space="preserve"> shall be to provide the difference between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and the </w:t>
      </w:r>
      <w:r w:rsidRPr="006A6A9C">
        <w:rPr>
          <w:rFonts w:ascii="Arial" w:hAnsi="Arial" w:cs="Arial"/>
          <w:b/>
          <w:szCs w:val="24"/>
        </w:rPr>
        <w:t>Security Cover</w:t>
      </w:r>
      <w:r w:rsidRPr="006A6A9C">
        <w:rPr>
          <w:rFonts w:ascii="Arial" w:hAnsi="Arial" w:cs="Arial"/>
          <w:bCs/>
          <w:szCs w:val="24"/>
        </w:rPr>
        <w:t xml:space="preserve"> in full by no later than the </w:t>
      </w:r>
      <w:r w:rsidRPr="006A6A9C">
        <w:rPr>
          <w:rFonts w:ascii="Arial" w:hAnsi="Arial" w:cs="Arial"/>
          <w:b/>
          <w:szCs w:val="24"/>
        </w:rPr>
        <w:t>Value At Risk Amendment Implementation End Date</w:t>
      </w:r>
      <w:r w:rsidRPr="006A6A9C">
        <w:rPr>
          <w:rFonts w:ascii="Arial" w:hAnsi="Arial" w:cs="Arial"/>
          <w:bCs/>
          <w:szCs w:val="24"/>
        </w:rPr>
        <w:t xml:space="preserve"> and by increasing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each month by equal monthly amounts of the difference between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and the </w:t>
      </w:r>
      <w:r w:rsidRPr="006A6A9C">
        <w:rPr>
          <w:rFonts w:ascii="Arial" w:hAnsi="Arial" w:cs="Arial"/>
          <w:b/>
          <w:szCs w:val="24"/>
        </w:rPr>
        <w:t>Security Cover</w:t>
      </w:r>
      <w:r w:rsidRPr="006A6A9C">
        <w:rPr>
          <w:rFonts w:ascii="Arial" w:hAnsi="Arial" w:cs="Arial"/>
          <w:bCs/>
          <w:szCs w:val="24"/>
        </w:rPr>
        <w:t>; and</w:t>
      </w:r>
    </w:p>
    <w:p w14:paraId="1DA1DF39" w14:textId="77777777" w:rsidR="00134DEE" w:rsidRPr="006A6A9C" w:rsidRDefault="00134DEE" w:rsidP="00134DEE">
      <w:pPr>
        <w:pStyle w:val="Heading3"/>
        <w:numPr>
          <w:ilvl w:val="0"/>
          <w:numId w:val="0"/>
        </w:numPr>
        <w:tabs>
          <w:tab w:val="left" w:pos="1701"/>
        </w:tabs>
        <w:ind w:left="1710" w:hanging="859"/>
        <w:jc w:val="both"/>
        <w:rPr>
          <w:rFonts w:ascii="Arial" w:hAnsi="Arial" w:cs="Arial"/>
          <w:bCs/>
          <w:szCs w:val="24"/>
        </w:rPr>
      </w:pPr>
      <w:r w:rsidRPr="006A6A9C">
        <w:rPr>
          <w:rFonts w:ascii="Arial" w:hAnsi="Arial" w:cs="Arial"/>
          <w:bCs/>
          <w:szCs w:val="24"/>
        </w:rPr>
        <w:t>(c)</w:t>
      </w:r>
      <w:r w:rsidRPr="006A6A9C">
        <w:rPr>
          <w:rFonts w:ascii="Arial" w:hAnsi="Arial" w:cs="Arial"/>
          <w:bCs/>
          <w:szCs w:val="24"/>
        </w:rPr>
        <w:tab/>
        <w:t xml:space="preserve">where a </w:t>
      </w:r>
      <w:r w:rsidRPr="006A6A9C">
        <w:rPr>
          <w:rFonts w:ascii="Arial" w:hAnsi="Arial" w:cs="Arial"/>
          <w:b/>
          <w:szCs w:val="24"/>
        </w:rPr>
        <w:t>User’s Security Requirement</w:t>
      </w:r>
      <w:r w:rsidRPr="006A6A9C">
        <w:rPr>
          <w:rFonts w:ascii="Arial" w:hAnsi="Arial" w:cs="Arial"/>
          <w:bCs/>
          <w:szCs w:val="24"/>
        </w:rPr>
        <w:t xml:space="preserve"> at the </w:t>
      </w:r>
      <w:r w:rsidRPr="006A6A9C">
        <w:rPr>
          <w:rFonts w:ascii="Arial" w:hAnsi="Arial" w:cs="Arial"/>
          <w:b/>
          <w:szCs w:val="24"/>
        </w:rPr>
        <w:t>Value At Risk Amendment Implementation Date</w:t>
      </w:r>
      <w:r w:rsidRPr="006A6A9C">
        <w:rPr>
          <w:rFonts w:ascii="Arial" w:hAnsi="Arial" w:cs="Arial"/>
          <w:bCs/>
          <w:szCs w:val="24"/>
        </w:rPr>
        <w:t xml:space="preserve"> is less than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held for that </w:t>
      </w:r>
      <w:r w:rsidRPr="006A6A9C">
        <w:rPr>
          <w:rFonts w:ascii="Arial" w:hAnsi="Arial" w:cs="Arial"/>
          <w:b/>
          <w:szCs w:val="24"/>
        </w:rPr>
        <w:t>User</w:t>
      </w:r>
      <w:r w:rsidRPr="006A6A9C">
        <w:rPr>
          <w:rFonts w:ascii="Arial" w:hAnsi="Arial" w:cs="Arial"/>
          <w:bCs/>
          <w:szCs w:val="24"/>
        </w:rPr>
        <w:t xml:space="preserve"> then </w:t>
      </w:r>
      <w:r w:rsidRPr="006A6A9C">
        <w:rPr>
          <w:rFonts w:ascii="Arial" w:hAnsi="Arial" w:cs="Arial"/>
          <w:b/>
          <w:bCs/>
          <w:szCs w:val="24"/>
        </w:rPr>
        <w:t>The Company</w:t>
      </w:r>
      <w:r w:rsidR="006563F5" w:rsidRPr="006A6A9C">
        <w:rPr>
          <w:rFonts w:ascii="Arial" w:hAnsi="Arial" w:cs="Arial"/>
          <w:b/>
          <w:bCs/>
          <w:color w:val="FF0000"/>
          <w:szCs w:val="24"/>
        </w:rPr>
        <w:t xml:space="preserve"> </w:t>
      </w:r>
      <w:r w:rsidRPr="006A6A9C">
        <w:rPr>
          <w:rFonts w:ascii="Arial" w:hAnsi="Arial" w:cs="Arial"/>
          <w:bCs/>
          <w:szCs w:val="24"/>
        </w:rPr>
        <w:t xml:space="preserve">shall release the </w:t>
      </w:r>
      <w:r w:rsidRPr="006A6A9C">
        <w:rPr>
          <w:rFonts w:ascii="Arial" w:hAnsi="Arial" w:cs="Arial"/>
          <w:b/>
          <w:bCs/>
          <w:szCs w:val="24"/>
        </w:rPr>
        <w:t>Pre-</w:t>
      </w:r>
      <w:r w:rsidRPr="006A6A9C">
        <w:rPr>
          <w:rFonts w:ascii="Arial" w:hAnsi="Arial" w:cs="Arial"/>
          <w:b/>
          <w:szCs w:val="24"/>
        </w:rPr>
        <w:t>Value At Risk Amendment Security Cover</w:t>
      </w:r>
      <w:r w:rsidRPr="006A6A9C">
        <w:rPr>
          <w:rFonts w:ascii="Arial" w:hAnsi="Arial" w:cs="Arial"/>
          <w:bCs/>
          <w:szCs w:val="24"/>
        </w:rPr>
        <w:t xml:space="preserve"> by the appropriate amount as soon as practicable and in any event within one calendar month of the </w:t>
      </w:r>
      <w:r w:rsidRPr="006A6A9C">
        <w:rPr>
          <w:rFonts w:ascii="Arial" w:hAnsi="Arial" w:cs="Arial"/>
          <w:b/>
          <w:szCs w:val="24"/>
        </w:rPr>
        <w:t>Value At Risk Amendment Implementation Date</w:t>
      </w:r>
      <w:r w:rsidRPr="006A6A9C">
        <w:rPr>
          <w:rFonts w:ascii="Arial" w:hAnsi="Arial" w:cs="Arial"/>
          <w:bCs/>
          <w:szCs w:val="24"/>
        </w:rPr>
        <w:t>.</w:t>
      </w:r>
    </w:p>
    <w:p w14:paraId="65FD5DBA" w14:textId="77777777" w:rsidR="0051041E" w:rsidRPr="006A6A9C" w:rsidRDefault="0051041E">
      <w:pPr>
        <w:pStyle w:val="Heading3"/>
        <w:numPr>
          <w:ilvl w:val="0"/>
          <w:numId w:val="0"/>
        </w:numPr>
        <w:tabs>
          <w:tab w:val="left" w:pos="1701"/>
        </w:tabs>
        <w:ind w:left="1701" w:hanging="850"/>
        <w:jc w:val="both"/>
        <w:rPr>
          <w:rFonts w:ascii="Arial" w:hAnsi="Arial"/>
          <w:bCs/>
        </w:rPr>
      </w:pPr>
    </w:p>
    <w:p w14:paraId="4401A879" w14:textId="77777777" w:rsidR="00B24C90" w:rsidRPr="006A6A9C" w:rsidRDefault="00B24C90">
      <w:pPr>
        <w:pStyle w:val="Heading3"/>
        <w:numPr>
          <w:ilvl w:val="0"/>
          <w:numId w:val="0"/>
        </w:numPr>
        <w:tabs>
          <w:tab w:val="left" w:pos="1701"/>
        </w:tabs>
        <w:ind w:left="851" w:hanging="851"/>
        <w:jc w:val="center"/>
        <w:rPr>
          <w:rFonts w:ascii="Arial" w:hAnsi="Arial"/>
          <w:b/>
        </w:rPr>
      </w:pPr>
      <w:r w:rsidRPr="006A6A9C">
        <w:rPr>
          <w:rFonts w:ascii="Arial" w:hAnsi="Arial"/>
          <w:bCs/>
        </w:rPr>
        <w:br w:type="page"/>
      </w:r>
      <w:r w:rsidRPr="006A6A9C">
        <w:rPr>
          <w:rFonts w:ascii="Arial" w:hAnsi="Arial"/>
          <w:b/>
        </w:rPr>
        <w:t>APPENDIX 1 CREDIT ARRANGEMENTS</w:t>
      </w:r>
    </w:p>
    <w:p w14:paraId="0EA9061F"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1</w:t>
      </w:r>
      <w:r w:rsidRPr="006A6A9C">
        <w:rPr>
          <w:rFonts w:ascii="Arial" w:hAnsi="Arial"/>
        </w:rPr>
        <w:tab/>
        <w:t xml:space="preserve">Where the </w:t>
      </w:r>
      <w:r w:rsidRPr="006A6A9C">
        <w:rPr>
          <w:rFonts w:ascii="Arial" w:hAnsi="Arial"/>
          <w:b/>
          <w:bCs/>
        </w:rPr>
        <w:t xml:space="preserve">User </w:t>
      </w:r>
      <w:r w:rsidRPr="006A6A9C">
        <w:rPr>
          <w:rFonts w:ascii="Arial" w:hAnsi="Arial"/>
        </w:rPr>
        <w:t xml:space="preserve">meets the </w:t>
      </w:r>
      <w:r w:rsidRPr="006A6A9C">
        <w:rPr>
          <w:rFonts w:ascii="Arial" w:hAnsi="Arial"/>
          <w:b/>
          <w:bCs/>
        </w:rPr>
        <w:t>Approved Credit Rating</w:t>
      </w:r>
      <w:r w:rsidRPr="006A6A9C">
        <w:rPr>
          <w:rFonts w:ascii="Arial" w:hAnsi="Arial"/>
        </w:rPr>
        <w:t xml:space="preserve"> that </w:t>
      </w:r>
      <w:r w:rsidRPr="006A6A9C">
        <w:rPr>
          <w:rFonts w:ascii="Arial" w:hAnsi="Arial"/>
          <w:b/>
          <w:bCs/>
        </w:rPr>
        <w:t>User’s Allowed Credit</w:t>
      </w:r>
      <w:r w:rsidRPr="006A6A9C">
        <w:rPr>
          <w:rFonts w:ascii="Arial" w:hAnsi="Arial"/>
        </w:rPr>
        <w:t xml:space="preserve"> at any given time shall be calculated as a percentage of </w:t>
      </w:r>
      <w:r w:rsidRPr="006A6A9C">
        <w:rPr>
          <w:rFonts w:ascii="Arial" w:hAnsi="Arial"/>
          <w:b/>
          <w:bCs/>
        </w:rPr>
        <w:t>Unsecured Credit Cover</w:t>
      </w:r>
      <w:r w:rsidRPr="006A6A9C">
        <w:rPr>
          <w:rFonts w:ascii="Arial" w:hAnsi="Arial"/>
        </w:rPr>
        <w:t xml:space="preserve"> by reference to the specific investment grade within the </w:t>
      </w:r>
      <w:r w:rsidRPr="006A6A9C">
        <w:rPr>
          <w:rFonts w:ascii="Arial" w:hAnsi="Arial"/>
          <w:b/>
          <w:bCs/>
        </w:rPr>
        <w:t>User’s Approved Credit Rating</w:t>
      </w:r>
      <w:r w:rsidRPr="006A6A9C">
        <w:rPr>
          <w:rFonts w:ascii="Arial" w:hAnsi="Arial"/>
        </w:rPr>
        <w:t xml:space="preserv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8"/>
        <w:gridCol w:w="1323"/>
        <w:gridCol w:w="1248"/>
        <w:gridCol w:w="3386"/>
      </w:tblGrid>
      <w:tr w:rsidR="00B24C90" w:rsidRPr="006A6A9C" w14:paraId="65D190AE" w14:textId="77777777">
        <w:trPr>
          <w:cantSplit/>
        </w:trPr>
        <w:tc>
          <w:tcPr>
            <w:tcW w:w="4961" w:type="dxa"/>
            <w:gridSpan w:val="3"/>
          </w:tcPr>
          <w:p w14:paraId="055C96C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Approved Long Term Credit Rating</w:t>
            </w:r>
          </w:p>
          <w:p w14:paraId="4C10F6A8" w14:textId="77777777" w:rsidR="00B24C90" w:rsidRPr="006A6A9C" w:rsidRDefault="00B24C90">
            <w:pPr>
              <w:pStyle w:val="Heading5"/>
              <w:numPr>
                <w:ilvl w:val="0"/>
                <w:numId w:val="0"/>
              </w:numPr>
              <w:spacing w:after="0"/>
              <w:jc w:val="both"/>
              <w:rPr>
                <w:rFonts w:ascii="Arial" w:hAnsi="Arial"/>
                <w:b/>
                <w:bCs/>
              </w:rPr>
            </w:pPr>
          </w:p>
        </w:tc>
        <w:tc>
          <w:tcPr>
            <w:tcW w:w="3510" w:type="dxa"/>
            <w:vMerge w:val="restart"/>
          </w:tcPr>
          <w:p w14:paraId="41D364DF"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User’s Allowed Credit as % of Unsecured Credit Cover</w:t>
            </w:r>
          </w:p>
        </w:tc>
      </w:tr>
      <w:tr w:rsidR="00B24C90" w:rsidRPr="006A6A9C" w14:paraId="22E844B3" w14:textId="77777777">
        <w:trPr>
          <w:cantSplit/>
        </w:trPr>
        <w:tc>
          <w:tcPr>
            <w:tcW w:w="2354" w:type="dxa"/>
          </w:tcPr>
          <w:p w14:paraId="33A862F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Standard &amp; Poor’s</w:t>
            </w:r>
          </w:p>
        </w:tc>
        <w:tc>
          <w:tcPr>
            <w:tcW w:w="1332" w:type="dxa"/>
          </w:tcPr>
          <w:p w14:paraId="5DE96BF4"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Moody’s</w:t>
            </w:r>
          </w:p>
        </w:tc>
        <w:tc>
          <w:tcPr>
            <w:tcW w:w="1275" w:type="dxa"/>
          </w:tcPr>
          <w:p w14:paraId="5EDF61C1"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Fitch</w:t>
            </w:r>
          </w:p>
          <w:p w14:paraId="3AB61B74" w14:textId="77777777" w:rsidR="00B24C90" w:rsidRPr="006A6A9C" w:rsidRDefault="00B24C90">
            <w:pPr>
              <w:pStyle w:val="Heading5"/>
              <w:numPr>
                <w:ilvl w:val="0"/>
                <w:numId w:val="0"/>
              </w:numPr>
              <w:spacing w:after="0"/>
              <w:jc w:val="both"/>
              <w:rPr>
                <w:rFonts w:ascii="Arial" w:hAnsi="Arial"/>
                <w:b/>
                <w:bCs/>
              </w:rPr>
            </w:pPr>
          </w:p>
        </w:tc>
        <w:tc>
          <w:tcPr>
            <w:tcW w:w="3510" w:type="dxa"/>
            <w:vMerge/>
          </w:tcPr>
          <w:p w14:paraId="77481205" w14:textId="77777777" w:rsidR="00B24C90" w:rsidRPr="006A6A9C" w:rsidRDefault="00B24C90">
            <w:pPr>
              <w:pStyle w:val="Heading5"/>
              <w:numPr>
                <w:ilvl w:val="0"/>
                <w:numId w:val="0"/>
              </w:numPr>
              <w:spacing w:after="0"/>
              <w:jc w:val="both"/>
              <w:rPr>
                <w:rFonts w:ascii="Arial" w:hAnsi="Arial"/>
              </w:rPr>
            </w:pPr>
          </w:p>
        </w:tc>
      </w:tr>
      <w:tr w:rsidR="00B24C90" w:rsidRPr="006A6A9C" w14:paraId="52925E29" w14:textId="77777777">
        <w:tc>
          <w:tcPr>
            <w:tcW w:w="2354" w:type="dxa"/>
          </w:tcPr>
          <w:p w14:paraId="43A05CA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7A0FFD8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527F574D"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7A4504A7"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tc>
        <w:tc>
          <w:tcPr>
            <w:tcW w:w="1332" w:type="dxa"/>
          </w:tcPr>
          <w:p w14:paraId="44D0792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0CC471A9"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Aa1</w:t>
            </w:r>
          </w:p>
          <w:p w14:paraId="6749257A"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Aa2</w:t>
            </w:r>
          </w:p>
          <w:p w14:paraId="7C2FA54A"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Aa3</w:t>
            </w:r>
          </w:p>
        </w:tc>
        <w:tc>
          <w:tcPr>
            <w:tcW w:w="1275" w:type="dxa"/>
          </w:tcPr>
          <w:p w14:paraId="4AE4FE4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AAA</w:t>
            </w:r>
          </w:p>
          <w:p w14:paraId="4DFB769B"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4301F478"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p w14:paraId="3D0C8978"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AA-</w:t>
            </w:r>
          </w:p>
        </w:tc>
        <w:tc>
          <w:tcPr>
            <w:tcW w:w="3510" w:type="dxa"/>
          </w:tcPr>
          <w:p w14:paraId="25028D53" w14:textId="77777777" w:rsidR="00C551A8" w:rsidRPr="006A6A9C" w:rsidRDefault="00C551A8">
            <w:pPr>
              <w:pStyle w:val="Heading5"/>
              <w:numPr>
                <w:ilvl w:val="0"/>
                <w:numId w:val="0"/>
              </w:numPr>
              <w:spacing w:after="0"/>
              <w:jc w:val="both"/>
              <w:rPr>
                <w:rFonts w:ascii="Arial" w:hAnsi="Arial"/>
              </w:rPr>
            </w:pPr>
          </w:p>
          <w:p w14:paraId="6DF45CA0"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100</w:t>
            </w:r>
          </w:p>
        </w:tc>
      </w:tr>
      <w:tr w:rsidR="00B24C90" w:rsidRPr="006A6A9C" w14:paraId="10F73BE4" w14:textId="77777777">
        <w:tc>
          <w:tcPr>
            <w:tcW w:w="2354" w:type="dxa"/>
          </w:tcPr>
          <w:p w14:paraId="5433246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p w14:paraId="4909927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w:t>
            </w:r>
          </w:p>
          <w:p w14:paraId="0F4588ED"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tc>
        <w:tc>
          <w:tcPr>
            <w:tcW w:w="1332" w:type="dxa"/>
          </w:tcPr>
          <w:p w14:paraId="79A29275"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A1</w:t>
            </w:r>
          </w:p>
          <w:p w14:paraId="6CD992B4"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A2</w:t>
            </w:r>
          </w:p>
          <w:p w14:paraId="71DDFB7F"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A3</w:t>
            </w:r>
          </w:p>
        </w:tc>
        <w:tc>
          <w:tcPr>
            <w:tcW w:w="1275" w:type="dxa"/>
          </w:tcPr>
          <w:p w14:paraId="6C063DEE"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p w14:paraId="4682CAF9" w14:textId="77777777" w:rsidR="00B24C90" w:rsidRPr="006A6A9C" w:rsidRDefault="00B24C90">
            <w:pPr>
              <w:pStyle w:val="Heading5"/>
              <w:numPr>
                <w:ilvl w:val="0"/>
                <w:numId w:val="0"/>
              </w:numPr>
              <w:spacing w:after="0"/>
              <w:jc w:val="both"/>
              <w:rPr>
                <w:rFonts w:ascii="Arial" w:hAnsi="Arial"/>
              </w:rPr>
            </w:pPr>
            <w:r w:rsidRPr="006A6A9C">
              <w:rPr>
                <w:rFonts w:ascii="Arial" w:hAnsi="Arial"/>
              </w:rPr>
              <w:t>A</w:t>
            </w:r>
          </w:p>
          <w:p w14:paraId="22B18182" w14:textId="77777777" w:rsidR="00C551A8" w:rsidRPr="006A6A9C" w:rsidRDefault="00C551A8">
            <w:pPr>
              <w:pStyle w:val="Heading5"/>
              <w:numPr>
                <w:ilvl w:val="0"/>
                <w:numId w:val="0"/>
              </w:numPr>
              <w:spacing w:after="0"/>
              <w:jc w:val="both"/>
              <w:rPr>
                <w:rFonts w:ascii="Arial" w:hAnsi="Arial"/>
              </w:rPr>
            </w:pPr>
            <w:r w:rsidRPr="006A6A9C">
              <w:rPr>
                <w:rFonts w:ascii="Arial" w:hAnsi="Arial"/>
              </w:rPr>
              <w:t>A-</w:t>
            </w:r>
          </w:p>
        </w:tc>
        <w:tc>
          <w:tcPr>
            <w:tcW w:w="3510" w:type="dxa"/>
          </w:tcPr>
          <w:p w14:paraId="0EC223E8" w14:textId="77777777" w:rsidR="00C551A8" w:rsidRPr="006A6A9C" w:rsidRDefault="00C551A8">
            <w:pPr>
              <w:pStyle w:val="Heading5"/>
              <w:numPr>
                <w:ilvl w:val="0"/>
                <w:numId w:val="0"/>
              </w:numPr>
              <w:spacing w:after="0"/>
              <w:jc w:val="both"/>
              <w:rPr>
                <w:rFonts w:ascii="Arial" w:hAnsi="Arial"/>
              </w:rPr>
            </w:pPr>
          </w:p>
          <w:p w14:paraId="48E8404A" w14:textId="77777777" w:rsidR="00B24C90" w:rsidRPr="006A6A9C" w:rsidRDefault="00B24C90">
            <w:pPr>
              <w:pStyle w:val="Heading5"/>
              <w:numPr>
                <w:ilvl w:val="0"/>
                <w:numId w:val="0"/>
              </w:numPr>
              <w:spacing w:after="0"/>
              <w:jc w:val="both"/>
              <w:rPr>
                <w:rFonts w:ascii="Arial" w:hAnsi="Arial"/>
              </w:rPr>
            </w:pPr>
            <w:r w:rsidRPr="006A6A9C">
              <w:rPr>
                <w:rFonts w:ascii="Arial" w:hAnsi="Arial"/>
              </w:rPr>
              <w:t>40</w:t>
            </w:r>
          </w:p>
        </w:tc>
      </w:tr>
      <w:tr w:rsidR="00B24C90" w:rsidRPr="006A6A9C" w14:paraId="30CBB11E" w14:textId="77777777">
        <w:tc>
          <w:tcPr>
            <w:tcW w:w="2354" w:type="dxa"/>
          </w:tcPr>
          <w:p w14:paraId="77C1479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4CE504D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Baa1</w:t>
            </w:r>
          </w:p>
        </w:tc>
        <w:tc>
          <w:tcPr>
            <w:tcW w:w="1275" w:type="dxa"/>
          </w:tcPr>
          <w:p w14:paraId="08F76594"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16009E7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20</w:t>
            </w:r>
          </w:p>
        </w:tc>
      </w:tr>
      <w:tr w:rsidR="00B24C90" w:rsidRPr="006A6A9C" w14:paraId="0920097B" w14:textId="77777777">
        <w:tc>
          <w:tcPr>
            <w:tcW w:w="2354" w:type="dxa"/>
          </w:tcPr>
          <w:p w14:paraId="115691B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412197D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Baa2</w:t>
            </w:r>
          </w:p>
        </w:tc>
        <w:tc>
          <w:tcPr>
            <w:tcW w:w="1275" w:type="dxa"/>
          </w:tcPr>
          <w:p w14:paraId="40CBC67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64897A2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19</w:t>
            </w:r>
          </w:p>
        </w:tc>
      </w:tr>
      <w:tr w:rsidR="00B24C90" w:rsidRPr="006A6A9C" w14:paraId="33763707" w14:textId="77777777">
        <w:tc>
          <w:tcPr>
            <w:tcW w:w="2354" w:type="dxa"/>
          </w:tcPr>
          <w:p w14:paraId="2D1868F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1332" w:type="dxa"/>
          </w:tcPr>
          <w:p w14:paraId="1C7F5E7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Baa3</w:t>
            </w:r>
          </w:p>
        </w:tc>
        <w:tc>
          <w:tcPr>
            <w:tcW w:w="1275" w:type="dxa"/>
          </w:tcPr>
          <w:p w14:paraId="5D57BE7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BBB-</w:t>
            </w:r>
          </w:p>
        </w:tc>
        <w:tc>
          <w:tcPr>
            <w:tcW w:w="3510" w:type="dxa"/>
          </w:tcPr>
          <w:p w14:paraId="0A31CC4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18</w:t>
            </w:r>
          </w:p>
        </w:tc>
      </w:tr>
      <w:tr w:rsidR="00B24C90" w:rsidRPr="006A6A9C" w14:paraId="7B67371A" w14:textId="77777777">
        <w:tc>
          <w:tcPr>
            <w:tcW w:w="2354" w:type="dxa"/>
          </w:tcPr>
          <w:p w14:paraId="5929D7B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35456EF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Ba1</w:t>
            </w:r>
          </w:p>
        </w:tc>
        <w:tc>
          <w:tcPr>
            <w:tcW w:w="1275" w:type="dxa"/>
          </w:tcPr>
          <w:p w14:paraId="43BE80E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7E64C85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17</w:t>
            </w:r>
          </w:p>
        </w:tc>
      </w:tr>
      <w:tr w:rsidR="00B24C90" w:rsidRPr="006A6A9C" w14:paraId="1EE58724" w14:textId="77777777">
        <w:tc>
          <w:tcPr>
            <w:tcW w:w="2354" w:type="dxa"/>
          </w:tcPr>
          <w:p w14:paraId="41B9DDF3"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128496B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Ba2</w:t>
            </w:r>
          </w:p>
        </w:tc>
        <w:tc>
          <w:tcPr>
            <w:tcW w:w="1275" w:type="dxa"/>
          </w:tcPr>
          <w:p w14:paraId="0396790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3EAD716F"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16</w:t>
            </w:r>
          </w:p>
        </w:tc>
      </w:tr>
      <w:tr w:rsidR="00B24C90" w:rsidRPr="006A6A9C" w14:paraId="4A59BA6A" w14:textId="77777777">
        <w:trPr>
          <w:trHeight w:val="217"/>
        </w:trPr>
        <w:tc>
          <w:tcPr>
            <w:tcW w:w="2354" w:type="dxa"/>
          </w:tcPr>
          <w:p w14:paraId="667E456B"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BB-</w:t>
            </w:r>
          </w:p>
        </w:tc>
        <w:tc>
          <w:tcPr>
            <w:tcW w:w="1332" w:type="dxa"/>
          </w:tcPr>
          <w:p w14:paraId="153A15C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Ba3</w:t>
            </w:r>
          </w:p>
        </w:tc>
        <w:tc>
          <w:tcPr>
            <w:tcW w:w="1275" w:type="dxa"/>
          </w:tcPr>
          <w:p w14:paraId="706343F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B</w:t>
            </w:r>
            <w:r w:rsidR="00C551A8" w:rsidRPr="006A6A9C">
              <w:rPr>
                <w:rFonts w:ascii="Arial" w:hAnsi="Arial"/>
              </w:rPr>
              <w:t>B-</w:t>
            </w:r>
          </w:p>
        </w:tc>
        <w:tc>
          <w:tcPr>
            <w:tcW w:w="3510" w:type="dxa"/>
          </w:tcPr>
          <w:p w14:paraId="2B32790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15</w:t>
            </w:r>
          </w:p>
        </w:tc>
      </w:tr>
    </w:tbl>
    <w:p w14:paraId="6F51492D" w14:textId="77777777" w:rsidR="00B24C90" w:rsidRPr="006A6A9C" w:rsidRDefault="00B24C90">
      <w:pPr>
        <w:pStyle w:val="Heading5"/>
        <w:numPr>
          <w:ilvl w:val="0"/>
          <w:numId w:val="0"/>
        </w:numPr>
        <w:ind w:left="851" w:hanging="851"/>
        <w:jc w:val="both"/>
        <w:rPr>
          <w:rFonts w:ascii="Arial" w:hAnsi="Arial"/>
        </w:rPr>
      </w:pPr>
    </w:p>
    <w:p w14:paraId="1C7126EE"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2</w:t>
      </w:r>
      <w:r w:rsidRPr="006A6A9C">
        <w:rPr>
          <w:rFonts w:ascii="Arial" w:hAnsi="Arial"/>
        </w:rPr>
        <w:tab/>
        <w:t xml:space="preserve">Where based on the </w:t>
      </w:r>
      <w:r w:rsidRPr="006A6A9C">
        <w:rPr>
          <w:rFonts w:ascii="Arial" w:hAnsi="Arial"/>
          <w:b/>
          <w:bCs/>
        </w:rPr>
        <w:t>Payment Record Sum</w:t>
      </w:r>
      <w:r w:rsidRPr="006A6A9C">
        <w:rPr>
          <w:rFonts w:ascii="Arial" w:hAnsi="Arial"/>
        </w:rPr>
        <w:t xml:space="preserve">, a </w:t>
      </w:r>
      <w:r w:rsidRPr="006A6A9C">
        <w:rPr>
          <w:rFonts w:ascii="Arial" w:hAnsi="Arial"/>
          <w:b/>
          <w:bCs/>
        </w:rPr>
        <w:t>User’s Allowed Credit</w:t>
      </w:r>
      <w:r w:rsidRPr="006A6A9C">
        <w:rPr>
          <w:rFonts w:ascii="Arial" w:hAnsi="Arial"/>
        </w:rPr>
        <w:t xml:space="preserve"> at any time shall be calculated on the basis of 0.4% per 12 month period (escalating on an evenly graduated basis each month) of the </w:t>
      </w:r>
      <w:r w:rsidRPr="006A6A9C">
        <w:rPr>
          <w:rFonts w:ascii="Arial" w:hAnsi="Arial"/>
          <w:b/>
          <w:bCs/>
        </w:rPr>
        <w:t>Unsecured Credit Cover</w:t>
      </w:r>
      <w:r w:rsidRPr="006A6A9C">
        <w:rPr>
          <w:rFonts w:ascii="Arial" w:hAnsi="Arial"/>
        </w:rPr>
        <w:t xml:space="preserve">, subject to a maximum of 2% after 60 months of successive payment by the </w:t>
      </w:r>
      <w:r w:rsidRPr="006A6A9C">
        <w:rPr>
          <w:rFonts w:ascii="Arial" w:hAnsi="Arial"/>
          <w:b/>
          <w:bCs/>
        </w:rPr>
        <w:t>Use of System Payment Date</w:t>
      </w:r>
      <w:r w:rsidRPr="006A6A9C">
        <w:rPr>
          <w:rFonts w:ascii="Arial" w:hAnsi="Arial"/>
        </w:rPr>
        <w:t>.</w:t>
      </w:r>
    </w:p>
    <w:p w14:paraId="3BEF3B5F" w14:textId="77777777" w:rsidR="00B24C90" w:rsidRPr="006A6A9C" w:rsidRDefault="00B24C90">
      <w:pPr>
        <w:pStyle w:val="Heading5"/>
        <w:numPr>
          <w:ilvl w:val="0"/>
          <w:numId w:val="0"/>
        </w:numPr>
        <w:ind w:left="851" w:hanging="851"/>
        <w:jc w:val="both"/>
        <w:rPr>
          <w:rFonts w:ascii="Arial" w:hAnsi="Arial"/>
        </w:rPr>
      </w:pPr>
      <w:r w:rsidRPr="006A6A9C">
        <w:rPr>
          <w:rFonts w:ascii="Arial" w:hAnsi="Arial"/>
        </w:rPr>
        <w:t>3</w:t>
      </w:r>
      <w:r w:rsidRPr="006A6A9C">
        <w:rPr>
          <w:rFonts w:ascii="Arial" w:hAnsi="Arial"/>
        </w:rPr>
        <w:tab/>
        <w:t xml:space="preserve">Where based on the </w:t>
      </w:r>
      <w:r w:rsidRPr="006A6A9C">
        <w:rPr>
          <w:rFonts w:ascii="Arial" w:hAnsi="Arial"/>
          <w:b/>
          <w:bCs/>
        </w:rPr>
        <w:t>Credit Assessment Sum</w:t>
      </w:r>
      <w:r w:rsidRPr="006A6A9C">
        <w:rPr>
          <w:rFonts w:ascii="Arial" w:hAnsi="Arial"/>
        </w:rPr>
        <w:t xml:space="preserve">, a </w:t>
      </w:r>
      <w:r w:rsidRPr="006A6A9C">
        <w:rPr>
          <w:rFonts w:ascii="Arial" w:hAnsi="Arial"/>
          <w:b/>
          <w:bCs/>
        </w:rPr>
        <w:t>User’s Allowed Credit</w:t>
      </w:r>
      <w:r w:rsidRPr="006A6A9C">
        <w:rPr>
          <w:rFonts w:ascii="Arial" w:hAnsi="Arial"/>
        </w:rPr>
        <w:t xml:space="preserve"> at any given time shall be calculated as a percentage of the </w:t>
      </w:r>
      <w:r w:rsidRPr="006A6A9C">
        <w:rPr>
          <w:rFonts w:ascii="Arial" w:hAnsi="Arial"/>
          <w:b/>
          <w:bCs/>
        </w:rPr>
        <w:t>Unsecured Credit Cover</w:t>
      </w:r>
      <w:r w:rsidRPr="006A6A9C">
        <w:rPr>
          <w:rFonts w:ascii="Arial" w:hAnsi="Arial"/>
        </w:rPr>
        <w:t xml:space="preserve"> by reference to the </w:t>
      </w:r>
      <w:r w:rsidRPr="006A6A9C">
        <w:rPr>
          <w:rFonts w:ascii="Arial" w:hAnsi="Arial"/>
          <w:b/>
          <w:bCs/>
        </w:rPr>
        <w:t>Credit Assessment Score</w:t>
      </w:r>
      <w:r w:rsidRPr="006A6A9C">
        <w:rPr>
          <w:rFonts w:ascii="Arial" w:hAnsi="Arial"/>
        </w:rPr>
        <w:t xml:space="preserve"> as follows:</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4"/>
        <w:gridCol w:w="3831"/>
      </w:tblGrid>
      <w:tr w:rsidR="00B24C90" w:rsidRPr="006A6A9C" w14:paraId="7A65210E" w14:textId="77777777">
        <w:tc>
          <w:tcPr>
            <w:tcW w:w="4536" w:type="dxa"/>
          </w:tcPr>
          <w:p w14:paraId="63C58D37" w14:textId="77777777" w:rsidR="00B24C90" w:rsidRPr="006A6A9C" w:rsidRDefault="00B24C90">
            <w:pPr>
              <w:pStyle w:val="Heading5"/>
              <w:numPr>
                <w:ilvl w:val="0"/>
                <w:numId w:val="0"/>
              </w:numPr>
              <w:spacing w:after="0"/>
              <w:jc w:val="both"/>
              <w:rPr>
                <w:rFonts w:ascii="Arial" w:hAnsi="Arial"/>
                <w:b/>
                <w:bCs/>
              </w:rPr>
            </w:pPr>
            <w:r w:rsidRPr="006A6A9C">
              <w:rPr>
                <w:rFonts w:ascii="Arial" w:hAnsi="Arial"/>
                <w:b/>
                <w:bCs/>
              </w:rPr>
              <w:t>Credit Assessment Score</w:t>
            </w:r>
          </w:p>
        </w:tc>
        <w:tc>
          <w:tcPr>
            <w:tcW w:w="3935" w:type="dxa"/>
          </w:tcPr>
          <w:p w14:paraId="2CC771CA" w14:textId="77777777" w:rsidR="00B24C90" w:rsidRPr="006A6A9C" w:rsidRDefault="00B24C90">
            <w:pPr>
              <w:pStyle w:val="Heading5"/>
              <w:numPr>
                <w:ilvl w:val="0"/>
                <w:numId w:val="0"/>
              </w:numPr>
              <w:spacing w:after="0"/>
              <w:rPr>
                <w:rFonts w:ascii="Arial" w:hAnsi="Arial"/>
                <w:b/>
                <w:bCs/>
              </w:rPr>
            </w:pPr>
            <w:r w:rsidRPr="006A6A9C">
              <w:rPr>
                <w:rFonts w:ascii="Arial" w:hAnsi="Arial"/>
                <w:b/>
                <w:bCs/>
              </w:rPr>
              <w:t>User’s Allowed Credit as % of Unsecured Credit Cover</w:t>
            </w:r>
          </w:p>
        </w:tc>
      </w:tr>
      <w:tr w:rsidR="00B24C90" w:rsidRPr="006A6A9C" w14:paraId="7846D25E" w14:textId="77777777">
        <w:tc>
          <w:tcPr>
            <w:tcW w:w="4536" w:type="dxa"/>
          </w:tcPr>
          <w:p w14:paraId="14B20BA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w:t>
            </w:r>
          </w:p>
        </w:tc>
        <w:tc>
          <w:tcPr>
            <w:tcW w:w="3935" w:type="dxa"/>
          </w:tcPr>
          <w:p w14:paraId="0D75B8FF"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20</w:t>
            </w:r>
          </w:p>
        </w:tc>
      </w:tr>
      <w:tr w:rsidR="00B24C90" w:rsidRPr="006A6A9C" w14:paraId="1CCF8A0A" w14:textId="77777777">
        <w:tc>
          <w:tcPr>
            <w:tcW w:w="4536" w:type="dxa"/>
          </w:tcPr>
          <w:p w14:paraId="50016825" w14:textId="77777777" w:rsidR="00B24C90" w:rsidRPr="006A6A9C" w:rsidRDefault="00B24C90">
            <w:pPr>
              <w:pStyle w:val="Heading5"/>
              <w:numPr>
                <w:ilvl w:val="0"/>
                <w:numId w:val="0"/>
              </w:numPr>
              <w:spacing w:after="0"/>
              <w:jc w:val="both"/>
              <w:rPr>
                <w:rFonts w:ascii="Arial" w:hAnsi="Arial"/>
              </w:rPr>
            </w:pPr>
            <w:r w:rsidRPr="006A6A9C">
              <w:rPr>
                <w:rFonts w:ascii="Arial" w:hAnsi="Arial"/>
              </w:rPr>
              <w:t>9</w:t>
            </w:r>
          </w:p>
        </w:tc>
        <w:tc>
          <w:tcPr>
            <w:tcW w:w="3935" w:type="dxa"/>
          </w:tcPr>
          <w:p w14:paraId="610520F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19</w:t>
            </w:r>
          </w:p>
        </w:tc>
      </w:tr>
      <w:tr w:rsidR="00B24C90" w:rsidRPr="006A6A9C" w14:paraId="38BC45F7" w14:textId="77777777">
        <w:tc>
          <w:tcPr>
            <w:tcW w:w="4536" w:type="dxa"/>
          </w:tcPr>
          <w:p w14:paraId="60EF6C5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8</w:t>
            </w:r>
          </w:p>
        </w:tc>
        <w:tc>
          <w:tcPr>
            <w:tcW w:w="3935" w:type="dxa"/>
          </w:tcPr>
          <w:p w14:paraId="5C1BFCC0"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18</w:t>
            </w:r>
          </w:p>
        </w:tc>
      </w:tr>
      <w:tr w:rsidR="00B24C90" w:rsidRPr="006A6A9C" w14:paraId="7E4B54EB" w14:textId="77777777">
        <w:tc>
          <w:tcPr>
            <w:tcW w:w="4536" w:type="dxa"/>
          </w:tcPr>
          <w:p w14:paraId="29D4E402" w14:textId="77777777" w:rsidR="00B24C90" w:rsidRPr="006A6A9C" w:rsidRDefault="00B24C90">
            <w:pPr>
              <w:pStyle w:val="Heading5"/>
              <w:numPr>
                <w:ilvl w:val="0"/>
                <w:numId w:val="0"/>
              </w:numPr>
              <w:spacing w:after="0"/>
              <w:jc w:val="both"/>
              <w:rPr>
                <w:rFonts w:ascii="Arial" w:hAnsi="Arial"/>
              </w:rPr>
            </w:pPr>
            <w:r w:rsidRPr="006A6A9C">
              <w:rPr>
                <w:rFonts w:ascii="Arial" w:hAnsi="Arial"/>
              </w:rPr>
              <w:t>7</w:t>
            </w:r>
          </w:p>
        </w:tc>
        <w:tc>
          <w:tcPr>
            <w:tcW w:w="3935" w:type="dxa"/>
          </w:tcPr>
          <w:p w14:paraId="673BDAF2"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17</w:t>
            </w:r>
          </w:p>
        </w:tc>
      </w:tr>
      <w:tr w:rsidR="00B24C90" w:rsidRPr="006A6A9C" w14:paraId="4F9C103B" w14:textId="77777777">
        <w:tc>
          <w:tcPr>
            <w:tcW w:w="4536" w:type="dxa"/>
          </w:tcPr>
          <w:p w14:paraId="2B05C7D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6</w:t>
            </w:r>
          </w:p>
        </w:tc>
        <w:tc>
          <w:tcPr>
            <w:tcW w:w="3935" w:type="dxa"/>
          </w:tcPr>
          <w:p w14:paraId="17D132F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16</w:t>
            </w:r>
          </w:p>
        </w:tc>
      </w:tr>
      <w:tr w:rsidR="00B24C90" w:rsidRPr="006A6A9C" w14:paraId="2078441F" w14:textId="77777777">
        <w:tc>
          <w:tcPr>
            <w:tcW w:w="4536" w:type="dxa"/>
          </w:tcPr>
          <w:p w14:paraId="3127889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5</w:t>
            </w:r>
          </w:p>
        </w:tc>
        <w:tc>
          <w:tcPr>
            <w:tcW w:w="3935" w:type="dxa"/>
          </w:tcPr>
          <w:p w14:paraId="54B0DF6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15</w:t>
            </w:r>
          </w:p>
        </w:tc>
      </w:tr>
      <w:tr w:rsidR="00B24C90" w:rsidRPr="006A6A9C" w14:paraId="3C97A7A4" w14:textId="77777777">
        <w:tc>
          <w:tcPr>
            <w:tcW w:w="4536" w:type="dxa"/>
          </w:tcPr>
          <w:p w14:paraId="40DA25D7" w14:textId="77777777" w:rsidR="00B24C90" w:rsidRPr="006A6A9C" w:rsidRDefault="00B24C90">
            <w:pPr>
              <w:pStyle w:val="Heading5"/>
              <w:numPr>
                <w:ilvl w:val="0"/>
                <w:numId w:val="0"/>
              </w:numPr>
              <w:spacing w:after="0"/>
              <w:jc w:val="both"/>
              <w:rPr>
                <w:rFonts w:ascii="Arial" w:hAnsi="Arial"/>
              </w:rPr>
            </w:pPr>
            <w:r w:rsidRPr="006A6A9C">
              <w:rPr>
                <w:rFonts w:ascii="Arial" w:hAnsi="Arial"/>
              </w:rPr>
              <w:t>4</w:t>
            </w:r>
          </w:p>
        </w:tc>
        <w:tc>
          <w:tcPr>
            <w:tcW w:w="3935" w:type="dxa"/>
          </w:tcPr>
          <w:p w14:paraId="0BEA7503"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13.33</w:t>
            </w:r>
          </w:p>
        </w:tc>
      </w:tr>
      <w:tr w:rsidR="00B24C90" w:rsidRPr="006A6A9C" w14:paraId="6BDC19A2" w14:textId="77777777">
        <w:tc>
          <w:tcPr>
            <w:tcW w:w="4536" w:type="dxa"/>
          </w:tcPr>
          <w:p w14:paraId="21071738" w14:textId="77777777" w:rsidR="00B24C90" w:rsidRPr="006A6A9C" w:rsidRDefault="00B24C90">
            <w:pPr>
              <w:pStyle w:val="Heading5"/>
              <w:numPr>
                <w:ilvl w:val="0"/>
                <w:numId w:val="0"/>
              </w:numPr>
              <w:spacing w:after="0"/>
              <w:jc w:val="both"/>
              <w:rPr>
                <w:rFonts w:ascii="Arial" w:hAnsi="Arial"/>
              </w:rPr>
            </w:pPr>
            <w:r w:rsidRPr="006A6A9C">
              <w:rPr>
                <w:rFonts w:ascii="Arial" w:hAnsi="Arial"/>
              </w:rPr>
              <w:t>3</w:t>
            </w:r>
          </w:p>
        </w:tc>
        <w:tc>
          <w:tcPr>
            <w:tcW w:w="3935" w:type="dxa"/>
          </w:tcPr>
          <w:p w14:paraId="2812949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10</w:t>
            </w:r>
          </w:p>
        </w:tc>
      </w:tr>
      <w:tr w:rsidR="00B24C90" w:rsidRPr="006A6A9C" w14:paraId="6431F5A2" w14:textId="77777777">
        <w:tc>
          <w:tcPr>
            <w:tcW w:w="4536" w:type="dxa"/>
          </w:tcPr>
          <w:p w14:paraId="75D04A71" w14:textId="77777777" w:rsidR="00B24C90" w:rsidRPr="006A6A9C" w:rsidRDefault="00B24C90">
            <w:pPr>
              <w:pStyle w:val="Heading5"/>
              <w:numPr>
                <w:ilvl w:val="0"/>
                <w:numId w:val="0"/>
              </w:numPr>
              <w:spacing w:after="0"/>
              <w:jc w:val="both"/>
              <w:rPr>
                <w:rFonts w:ascii="Arial" w:hAnsi="Arial"/>
              </w:rPr>
            </w:pPr>
            <w:r w:rsidRPr="006A6A9C">
              <w:rPr>
                <w:rFonts w:ascii="Arial" w:hAnsi="Arial"/>
              </w:rPr>
              <w:t>2</w:t>
            </w:r>
          </w:p>
        </w:tc>
        <w:tc>
          <w:tcPr>
            <w:tcW w:w="3935" w:type="dxa"/>
          </w:tcPr>
          <w:p w14:paraId="52C4D526" w14:textId="77777777" w:rsidR="00B24C90" w:rsidRPr="006A6A9C" w:rsidRDefault="00B24C90">
            <w:pPr>
              <w:pStyle w:val="Heading5"/>
              <w:numPr>
                <w:ilvl w:val="0"/>
                <w:numId w:val="0"/>
              </w:numPr>
              <w:spacing w:after="0"/>
              <w:jc w:val="both"/>
              <w:rPr>
                <w:rFonts w:ascii="Arial" w:hAnsi="Arial"/>
              </w:rPr>
            </w:pPr>
            <w:r w:rsidRPr="006A6A9C">
              <w:rPr>
                <w:rFonts w:ascii="Arial" w:hAnsi="Arial"/>
              </w:rPr>
              <w:t>6.67</w:t>
            </w:r>
          </w:p>
        </w:tc>
      </w:tr>
      <w:tr w:rsidR="00B24C90" w:rsidRPr="006A6A9C" w14:paraId="1FCC5B3B" w14:textId="77777777">
        <w:tc>
          <w:tcPr>
            <w:tcW w:w="4536" w:type="dxa"/>
          </w:tcPr>
          <w:p w14:paraId="6BA93818" w14:textId="77777777" w:rsidR="00B24C90" w:rsidRPr="006A6A9C" w:rsidRDefault="00B24C90">
            <w:pPr>
              <w:pStyle w:val="Heading5"/>
              <w:numPr>
                <w:ilvl w:val="0"/>
                <w:numId w:val="0"/>
              </w:numPr>
              <w:spacing w:after="0"/>
              <w:jc w:val="both"/>
              <w:rPr>
                <w:rFonts w:ascii="Arial" w:hAnsi="Arial"/>
              </w:rPr>
            </w:pPr>
            <w:r w:rsidRPr="006A6A9C">
              <w:rPr>
                <w:rFonts w:ascii="Arial" w:hAnsi="Arial"/>
              </w:rPr>
              <w:t>1</w:t>
            </w:r>
          </w:p>
        </w:tc>
        <w:tc>
          <w:tcPr>
            <w:tcW w:w="3935" w:type="dxa"/>
          </w:tcPr>
          <w:p w14:paraId="55D9CE4E" w14:textId="77777777" w:rsidR="00B24C90" w:rsidRPr="006A6A9C" w:rsidRDefault="00B24C90">
            <w:pPr>
              <w:pStyle w:val="Heading5"/>
              <w:numPr>
                <w:ilvl w:val="0"/>
                <w:numId w:val="0"/>
              </w:numPr>
              <w:spacing w:after="0"/>
              <w:jc w:val="both"/>
              <w:rPr>
                <w:rFonts w:ascii="Arial" w:hAnsi="Arial"/>
              </w:rPr>
            </w:pPr>
            <w:r w:rsidRPr="006A6A9C">
              <w:rPr>
                <w:rFonts w:ascii="Arial" w:hAnsi="Arial"/>
              </w:rPr>
              <w:t>3.33</w:t>
            </w:r>
          </w:p>
        </w:tc>
      </w:tr>
      <w:tr w:rsidR="00B24C90" w:rsidRPr="006A6A9C" w14:paraId="27B8972C" w14:textId="77777777">
        <w:tc>
          <w:tcPr>
            <w:tcW w:w="4536" w:type="dxa"/>
          </w:tcPr>
          <w:p w14:paraId="7DD4B88D" w14:textId="77777777" w:rsidR="00B24C90" w:rsidRPr="006A6A9C" w:rsidRDefault="00B24C90">
            <w:pPr>
              <w:pStyle w:val="Heading5"/>
              <w:numPr>
                <w:ilvl w:val="0"/>
                <w:numId w:val="0"/>
              </w:numPr>
              <w:spacing w:after="0"/>
              <w:jc w:val="both"/>
              <w:rPr>
                <w:rFonts w:ascii="Arial" w:hAnsi="Arial"/>
              </w:rPr>
            </w:pPr>
            <w:r w:rsidRPr="006A6A9C">
              <w:rPr>
                <w:rFonts w:ascii="Arial" w:hAnsi="Arial"/>
              </w:rPr>
              <w:t>0</w:t>
            </w:r>
          </w:p>
        </w:tc>
        <w:tc>
          <w:tcPr>
            <w:tcW w:w="3935" w:type="dxa"/>
          </w:tcPr>
          <w:p w14:paraId="64B8FC6C" w14:textId="77777777" w:rsidR="00B24C90" w:rsidRPr="006A6A9C" w:rsidRDefault="00B24C90">
            <w:pPr>
              <w:pStyle w:val="Heading5"/>
              <w:numPr>
                <w:ilvl w:val="0"/>
                <w:numId w:val="0"/>
              </w:numPr>
              <w:spacing w:after="0"/>
              <w:jc w:val="both"/>
              <w:rPr>
                <w:rFonts w:ascii="Arial" w:hAnsi="Arial"/>
              </w:rPr>
            </w:pPr>
            <w:r w:rsidRPr="006A6A9C">
              <w:rPr>
                <w:rFonts w:ascii="Arial" w:hAnsi="Arial"/>
              </w:rPr>
              <w:t>0</w:t>
            </w:r>
          </w:p>
        </w:tc>
      </w:tr>
    </w:tbl>
    <w:p w14:paraId="7A025376" w14:textId="77777777" w:rsidR="008A6E1B" w:rsidRDefault="008A6E1B" w:rsidP="006563F5">
      <w:pPr>
        <w:pStyle w:val="Heading3"/>
        <w:numPr>
          <w:ilvl w:val="0"/>
          <w:numId w:val="0"/>
        </w:numPr>
        <w:tabs>
          <w:tab w:val="left" w:pos="1701"/>
        </w:tabs>
        <w:jc w:val="center"/>
        <w:rPr>
          <w:rFonts w:ascii="Arial" w:hAnsi="Arial"/>
          <w:b/>
        </w:rPr>
      </w:pPr>
    </w:p>
    <w:p w14:paraId="6F8C47F3" w14:textId="72FD49BA" w:rsidR="007218AB" w:rsidRPr="006A6A9C" w:rsidRDefault="006563F5" w:rsidP="006563F5">
      <w:pPr>
        <w:pStyle w:val="Heading3"/>
        <w:numPr>
          <w:ilvl w:val="0"/>
          <w:numId w:val="0"/>
        </w:numPr>
        <w:tabs>
          <w:tab w:val="left" w:pos="1701"/>
        </w:tabs>
        <w:jc w:val="center"/>
        <w:rPr>
          <w:rFonts w:ascii="Arial" w:hAnsi="Arial"/>
          <w:b/>
        </w:rPr>
      </w:pPr>
      <w:r w:rsidRPr="006A6A9C">
        <w:rPr>
          <w:rFonts w:ascii="Arial" w:hAnsi="Arial"/>
          <w:b/>
        </w:rPr>
        <w:t xml:space="preserve">APPENDIX 2 </w:t>
      </w:r>
    </w:p>
    <w:p w14:paraId="73B134BA" w14:textId="77777777" w:rsidR="006563F5" w:rsidRPr="006A6A9C" w:rsidRDefault="007218AB" w:rsidP="007218AB">
      <w:pPr>
        <w:pStyle w:val="Heading3"/>
        <w:numPr>
          <w:ilvl w:val="0"/>
          <w:numId w:val="0"/>
        </w:numPr>
        <w:tabs>
          <w:tab w:val="left" w:pos="1701"/>
        </w:tabs>
        <w:rPr>
          <w:rFonts w:ascii="Arial" w:hAnsi="Arial" w:cs="Arial"/>
          <w:bCs/>
          <w:szCs w:val="24"/>
        </w:rPr>
      </w:pPr>
      <w:r w:rsidRPr="006A6A9C">
        <w:rPr>
          <w:rFonts w:ascii="Arial" w:hAnsi="Arial"/>
        </w:rPr>
        <w:t>Base Value At Risk</w:t>
      </w:r>
    </w:p>
    <w:p w14:paraId="7040C2B9" w14:textId="77777777" w:rsidR="006563F5" w:rsidRPr="006A6A9C" w:rsidRDefault="006563F5" w:rsidP="006563F5">
      <w:pPr>
        <w:pStyle w:val="Heading3"/>
        <w:numPr>
          <w:ilvl w:val="0"/>
          <w:numId w:val="0"/>
        </w:numPr>
        <w:tabs>
          <w:tab w:val="left" w:pos="990"/>
        </w:tabs>
        <w:ind w:left="990" w:hanging="990"/>
        <w:jc w:val="both"/>
        <w:rPr>
          <w:rFonts w:ascii="Arial" w:hAnsi="Arial" w:cs="Arial"/>
          <w:bCs/>
          <w:szCs w:val="24"/>
        </w:rPr>
      </w:pPr>
      <w:r w:rsidRPr="006A6A9C">
        <w:rPr>
          <w:rFonts w:ascii="Arial" w:hAnsi="Arial" w:cs="Arial"/>
          <w:bCs/>
          <w:szCs w:val="24"/>
        </w:rPr>
        <w:t>1.</w:t>
      </w:r>
      <w:r w:rsidRPr="006A6A9C">
        <w:rPr>
          <w:rFonts w:ascii="Arial" w:hAnsi="Arial" w:cs="Arial"/>
          <w:bCs/>
          <w:szCs w:val="24"/>
        </w:rPr>
        <w:tab/>
        <w:t xml:space="preserve">For each </w:t>
      </w:r>
      <w:r w:rsidRPr="006A6A9C">
        <w:rPr>
          <w:rFonts w:ascii="Arial" w:hAnsi="Arial" w:cs="Arial"/>
          <w:b/>
          <w:bCs/>
          <w:szCs w:val="24"/>
        </w:rPr>
        <w:t>Security Period</w:t>
      </w:r>
      <w:r w:rsidRPr="006A6A9C">
        <w:rPr>
          <w:rFonts w:ascii="Arial" w:hAnsi="Arial" w:cs="Arial"/>
          <w:bCs/>
          <w:szCs w:val="24"/>
        </w:rPr>
        <w:t xml:space="preserve">, the </w:t>
      </w:r>
      <w:r w:rsidRPr="006A6A9C">
        <w:rPr>
          <w:rFonts w:ascii="Arial" w:hAnsi="Arial" w:cs="Arial"/>
          <w:b/>
          <w:bCs/>
          <w:szCs w:val="24"/>
        </w:rPr>
        <w:t>HH Base Percentage</w:t>
      </w:r>
      <w:r w:rsidRPr="006A6A9C">
        <w:rPr>
          <w:rFonts w:ascii="Arial" w:hAnsi="Arial" w:cs="Arial"/>
          <w:bCs/>
          <w:szCs w:val="24"/>
        </w:rPr>
        <w:t xml:space="preserve"> used in determining the </w:t>
      </w:r>
      <w:r w:rsidRPr="006A6A9C">
        <w:rPr>
          <w:rFonts w:ascii="Arial" w:hAnsi="Arial" w:cs="Arial"/>
          <w:b/>
          <w:bCs/>
          <w:szCs w:val="24"/>
        </w:rPr>
        <w:t>User’s HH Base Value at Risk</w:t>
      </w:r>
      <w:r w:rsidRPr="006A6A9C">
        <w:rPr>
          <w:rFonts w:ascii="Arial" w:hAnsi="Arial" w:cs="Arial"/>
          <w:bCs/>
          <w:szCs w:val="24"/>
        </w:rPr>
        <w:t xml:space="preserve"> shall be determined by reference to the following:</w:t>
      </w:r>
    </w:p>
    <w:tbl>
      <w:tblPr>
        <w:tblpPr w:leftFromText="180" w:rightFromText="180" w:vertAnchor="text" w:tblpX="1080" w:tblpY="62"/>
        <w:tblW w:w="7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18"/>
        <w:gridCol w:w="2694"/>
        <w:gridCol w:w="2166"/>
      </w:tblGrid>
      <w:tr w:rsidR="006563F5" w:rsidRPr="006A6A9C" w14:paraId="5482A025" w14:textId="77777777" w:rsidTr="008E5014">
        <w:tc>
          <w:tcPr>
            <w:tcW w:w="2718" w:type="dxa"/>
            <w:vAlign w:val="center"/>
          </w:tcPr>
          <w:p w14:paraId="7F7B167C" w14:textId="77777777" w:rsidR="006563F5" w:rsidRPr="006A6A9C" w:rsidRDefault="006563F5" w:rsidP="008E5014">
            <w:pPr>
              <w:pStyle w:val="Heading5"/>
              <w:numPr>
                <w:ilvl w:val="0"/>
                <w:numId w:val="0"/>
              </w:numPr>
              <w:spacing w:after="0"/>
              <w:rPr>
                <w:rFonts w:ascii="Arial" w:hAnsi="Arial" w:cs="Arial"/>
                <w:b/>
                <w:szCs w:val="24"/>
              </w:rPr>
            </w:pPr>
            <w:r w:rsidRPr="006A6A9C">
              <w:rPr>
                <w:rFonts w:ascii="Arial" w:hAnsi="Arial" w:cs="Arial"/>
                <w:b/>
                <w:szCs w:val="24"/>
              </w:rPr>
              <w:t>Security Period Start Date (inclusive)</w:t>
            </w:r>
          </w:p>
        </w:tc>
        <w:tc>
          <w:tcPr>
            <w:tcW w:w="2694" w:type="dxa"/>
            <w:vAlign w:val="center"/>
          </w:tcPr>
          <w:p w14:paraId="301A86D0" w14:textId="77777777" w:rsidR="006563F5" w:rsidRPr="006A6A9C" w:rsidRDefault="006563F5" w:rsidP="008E5014">
            <w:pPr>
              <w:pStyle w:val="Heading5"/>
              <w:numPr>
                <w:ilvl w:val="0"/>
                <w:numId w:val="0"/>
              </w:numPr>
              <w:spacing w:after="0"/>
              <w:ind w:hanging="18"/>
              <w:rPr>
                <w:rFonts w:ascii="Arial" w:hAnsi="Arial" w:cs="Arial"/>
                <w:b/>
                <w:szCs w:val="24"/>
              </w:rPr>
            </w:pPr>
            <w:r w:rsidRPr="006A6A9C">
              <w:rPr>
                <w:rFonts w:ascii="Arial" w:hAnsi="Arial" w:cs="Arial"/>
                <w:b/>
                <w:szCs w:val="24"/>
              </w:rPr>
              <w:t>Security Period End Date (inclusive)</w:t>
            </w:r>
          </w:p>
        </w:tc>
        <w:tc>
          <w:tcPr>
            <w:tcW w:w="2166" w:type="dxa"/>
            <w:vAlign w:val="center"/>
          </w:tcPr>
          <w:p w14:paraId="04B2A578" w14:textId="77777777" w:rsidR="006563F5" w:rsidRPr="006A6A9C" w:rsidRDefault="006563F5" w:rsidP="008E5014">
            <w:pPr>
              <w:pStyle w:val="Heading5"/>
              <w:numPr>
                <w:ilvl w:val="0"/>
                <w:numId w:val="0"/>
              </w:numPr>
              <w:spacing w:after="0"/>
              <w:ind w:left="-12" w:firstLine="12"/>
              <w:rPr>
                <w:rFonts w:ascii="Arial" w:hAnsi="Arial" w:cs="Arial"/>
                <w:b/>
                <w:szCs w:val="24"/>
              </w:rPr>
            </w:pPr>
            <w:r w:rsidRPr="006A6A9C">
              <w:rPr>
                <w:rFonts w:ascii="Arial" w:hAnsi="Arial" w:cs="Arial"/>
                <w:b/>
                <w:szCs w:val="24"/>
              </w:rPr>
              <w:t>HH Base Percentage</w:t>
            </w:r>
          </w:p>
        </w:tc>
      </w:tr>
      <w:tr w:rsidR="006563F5" w:rsidRPr="006A6A9C" w14:paraId="6F4112C2" w14:textId="77777777" w:rsidTr="008E5014">
        <w:tc>
          <w:tcPr>
            <w:tcW w:w="2718" w:type="dxa"/>
            <w:vAlign w:val="center"/>
          </w:tcPr>
          <w:p w14:paraId="3246841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694" w:type="dxa"/>
            <w:vAlign w:val="center"/>
          </w:tcPr>
          <w:p w14:paraId="5645EEE5"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6" w:type="dxa"/>
            <w:vAlign w:val="center"/>
          </w:tcPr>
          <w:p w14:paraId="53EABC27"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-8.4%</w:t>
            </w:r>
          </w:p>
        </w:tc>
      </w:tr>
      <w:tr w:rsidR="006563F5" w:rsidRPr="006A6A9C" w14:paraId="2625EF6F" w14:textId="77777777" w:rsidTr="008E5014">
        <w:tc>
          <w:tcPr>
            <w:tcW w:w="2718" w:type="dxa"/>
            <w:vAlign w:val="center"/>
          </w:tcPr>
          <w:p w14:paraId="2E79A094"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694" w:type="dxa"/>
            <w:vAlign w:val="center"/>
          </w:tcPr>
          <w:p w14:paraId="0B120A3C"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6" w:type="dxa"/>
            <w:vAlign w:val="center"/>
          </w:tcPr>
          <w:p w14:paraId="4E1F69AD"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-33.4%</w:t>
            </w:r>
          </w:p>
        </w:tc>
      </w:tr>
      <w:tr w:rsidR="006563F5" w:rsidRPr="006A6A9C" w14:paraId="208799D6" w14:textId="77777777" w:rsidTr="008E5014">
        <w:tc>
          <w:tcPr>
            <w:tcW w:w="2718" w:type="dxa"/>
            <w:vAlign w:val="center"/>
          </w:tcPr>
          <w:p w14:paraId="185F4A2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694" w:type="dxa"/>
            <w:vAlign w:val="center"/>
          </w:tcPr>
          <w:p w14:paraId="1AAC3899"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6" w:type="dxa"/>
            <w:vAlign w:val="center"/>
          </w:tcPr>
          <w:p w14:paraId="5C04002D"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-49.1%</w:t>
            </w:r>
          </w:p>
        </w:tc>
      </w:tr>
      <w:tr w:rsidR="006563F5" w:rsidRPr="006A6A9C" w14:paraId="6D156027" w14:textId="77777777" w:rsidTr="008E5014">
        <w:tc>
          <w:tcPr>
            <w:tcW w:w="2718" w:type="dxa"/>
            <w:vAlign w:val="center"/>
          </w:tcPr>
          <w:p w14:paraId="0D257845" w14:textId="77777777" w:rsidR="006563F5" w:rsidRPr="006A6A9C" w:rsidRDefault="006563F5" w:rsidP="008E5014">
            <w:pPr>
              <w:pStyle w:val="Heading5"/>
              <w:numPr>
                <w:ilvl w:val="0"/>
                <w:numId w:val="0"/>
              </w:numPr>
              <w:spacing w:after="0"/>
              <w:ind w:left="9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694" w:type="dxa"/>
            <w:vAlign w:val="center"/>
          </w:tcPr>
          <w:p w14:paraId="71839427" w14:textId="77777777" w:rsidR="006563F5" w:rsidRPr="006A6A9C" w:rsidRDefault="006563F5" w:rsidP="008E5014">
            <w:pPr>
              <w:pStyle w:val="Heading5"/>
              <w:numPr>
                <w:ilvl w:val="0"/>
                <w:numId w:val="0"/>
              </w:numPr>
              <w:spacing w:after="0"/>
              <w:ind w:hanging="18"/>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6" w:type="dxa"/>
            <w:vAlign w:val="center"/>
          </w:tcPr>
          <w:p w14:paraId="5FD798FF" w14:textId="77777777" w:rsidR="006563F5" w:rsidRPr="006A6A9C" w:rsidRDefault="006563F5" w:rsidP="008E5014">
            <w:pPr>
              <w:pStyle w:val="Heading5"/>
              <w:numPr>
                <w:ilvl w:val="0"/>
                <w:numId w:val="0"/>
              </w:numPr>
              <w:spacing w:after="0"/>
              <w:ind w:left="-12" w:firstLine="12"/>
              <w:jc w:val="both"/>
              <w:rPr>
                <w:rFonts w:ascii="Arial" w:hAnsi="Arial" w:cs="Arial"/>
                <w:szCs w:val="24"/>
              </w:rPr>
            </w:pPr>
            <w:r w:rsidRPr="006A6A9C">
              <w:rPr>
                <w:rFonts w:ascii="Arial" w:hAnsi="Arial" w:cs="Arial"/>
                <w:szCs w:val="24"/>
              </w:rPr>
              <w:t>7.0%</w:t>
            </w:r>
          </w:p>
        </w:tc>
      </w:tr>
    </w:tbl>
    <w:p w14:paraId="45FD3C43" w14:textId="78206B6B" w:rsidR="006563F5" w:rsidRPr="006A6A9C" w:rsidRDefault="006563F5" w:rsidP="00CF76D2">
      <w:pPr>
        <w:pStyle w:val="Heading5"/>
        <w:numPr>
          <w:ilvl w:val="0"/>
          <w:numId w:val="0"/>
        </w:numPr>
        <w:ind w:left="1620"/>
        <w:rPr>
          <w:rFonts w:ascii="Arial" w:hAnsi="Arial" w:cs="Arial"/>
          <w:szCs w:val="24"/>
        </w:rPr>
      </w:pPr>
      <w:r w:rsidRPr="006A6A9C">
        <w:t xml:space="preserve"> </w:t>
      </w:r>
    </w:p>
    <w:p w14:paraId="1EFDB5CD" w14:textId="77777777" w:rsidR="006563F5" w:rsidRPr="006A6A9C" w:rsidRDefault="006563F5" w:rsidP="00880C4D">
      <w:pPr>
        <w:pStyle w:val="Heading5"/>
        <w:numPr>
          <w:ilvl w:val="0"/>
          <w:numId w:val="0"/>
        </w:numPr>
        <w:ind w:left="990" w:hanging="990"/>
        <w:jc w:val="both"/>
        <w:rPr>
          <w:rFonts w:ascii="Arial" w:hAnsi="Arial" w:cs="Arial"/>
          <w:szCs w:val="24"/>
        </w:rPr>
      </w:pPr>
      <w:r w:rsidRPr="006A6A9C">
        <w:rPr>
          <w:rFonts w:ascii="Arial" w:hAnsi="Arial" w:cs="Arial"/>
        </w:rPr>
        <w:t>2.</w:t>
      </w:r>
      <w:r w:rsidRPr="006A6A9C">
        <w:rPr>
          <w:rFonts w:ascii="Arial" w:hAnsi="Arial" w:cs="Arial"/>
        </w:rPr>
        <w:tab/>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NHH Base Percentage</w:t>
      </w:r>
      <w:r w:rsidRPr="006A6A9C">
        <w:rPr>
          <w:rFonts w:ascii="Arial" w:hAnsi="Arial" w:cs="Arial"/>
        </w:rPr>
        <w:t xml:space="preserve"> used in determining the </w:t>
      </w:r>
      <w:r w:rsidRPr="006A6A9C">
        <w:rPr>
          <w:rFonts w:ascii="Arial" w:hAnsi="Arial" w:cs="Arial"/>
          <w:b/>
        </w:rPr>
        <w:t>User’s NHH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6563F5" w:rsidRPr="006A6A9C" w14:paraId="5D32BEED" w14:textId="77777777" w:rsidTr="008E5014">
        <w:tc>
          <w:tcPr>
            <w:tcW w:w="2700" w:type="dxa"/>
            <w:vAlign w:val="center"/>
          </w:tcPr>
          <w:p w14:paraId="06343CB0" w14:textId="77777777" w:rsidR="006563F5" w:rsidRPr="006A6A9C" w:rsidRDefault="006563F5" w:rsidP="008E5014">
            <w:pPr>
              <w:pStyle w:val="Heading5"/>
              <w:numPr>
                <w:ilvl w:val="0"/>
                <w:numId w:val="0"/>
              </w:numPr>
              <w:spacing w:after="0"/>
              <w:jc w:val="both"/>
              <w:rPr>
                <w:rFonts w:ascii="Arial" w:hAnsi="Arial" w:cs="Arial"/>
                <w:b/>
                <w:szCs w:val="24"/>
              </w:rPr>
            </w:pPr>
            <w:r w:rsidRPr="006A6A9C">
              <w:rPr>
                <w:rFonts w:ascii="Arial" w:hAnsi="Arial" w:cs="Arial"/>
                <w:b/>
                <w:szCs w:val="24"/>
              </w:rPr>
              <w:t>Security Period Start Date (inclusive)</w:t>
            </w:r>
          </w:p>
        </w:tc>
        <w:tc>
          <w:tcPr>
            <w:tcW w:w="2700" w:type="dxa"/>
            <w:vAlign w:val="center"/>
          </w:tcPr>
          <w:p w14:paraId="1D08DCCB" w14:textId="77777777" w:rsidR="006563F5" w:rsidRPr="006A6A9C" w:rsidRDefault="006563F5" w:rsidP="008E5014">
            <w:pPr>
              <w:pStyle w:val="Heading5"/>
              <w:numPr>
                <w:ilvl w:val="0"/>
                <w:numId w:val="0"/>
              </w:numPr>
              <w:spacing w:after="0"/>
              <w:ind w:left="46"/>
              <w:jc w:val="both"/>
              <w:rPr>
                <w:rFonts w:ascii="Arial" w:hAnsi="Arial" w:cs="Arial"/>
                <w:b/>
                <w:szCs w:val="24"/>
              </w:rPr>
            </w:pPr>
            <w:r w:rsidRPr="006A6A9C">
              <w:rPr>
                <w:rFonts w:ascii="Arial" w:hAnsi="Arial" w:cs="Arial"/>
                <w:b/>
                <w:szCs w:val="24"/>
              </w:rPr>
              <w:t>Security Period End Date (inclusive)</w:t>
            </w:r>
          </w:p>
        </w:tc>
        <w:tc>
          <w:tcPr>
            <w:tcW w:w="2160" w:type="dxa"/>
            <w:vAlign w:val="center"/>
          </w:tcPr>
          <w:p w14:paraId="780B1BB4" w14:textId="77777777" w:rsidR="006563F5" w:rsidRPr="006A6A9C" w:rsidRDefault="006563F5" w:rsidP="008E5014">
            <w:pPr>
              <w:pStyle w:val="Heading5"/>
              <w:spacing w:after="0"/>
              <w:ind w:left="110"/>
              <w:jc w:val="both"/>
              <w:rPr>
                <w:rFonts w:ascii="Arial" w:hAnsi="Arial" w:cs="Arial"/>
                <w:b/>
                <w:szCs w:val="24"/>
              </w:rPr>
            </w:pPr>
            <w:r w:rsidRPr="006A6A9C">
              <w:rPr>
                <w:rFonts w:ascii="Arial" w:hAnsi="Arial" w:cs="Arial"/>
                <w:b/>
                <w:szCs w:val="24"/>
              </w:rPr>
              <w:t>NHH Base Percentage</w:t>
            </w:r>
          </w:p>
        </w:tc>
      </w:tr>
      <w:tr w:rsidR="006563F5" w:rsidRPr="006A6A9C" w14:paraId="74111456" w14:textId="77777777" w:rsidTr="008E5014">
        <w:tc>
          <w:tcPr>
            <w:tcW w:w="2700" w:type="dxa"/>
            <w:vAlign w:val="center"/>
          </w:tcPr>
          <w:p w14:paraId="7ED371B8"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10BEA811"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vAlign w:val="center"/>
          </w:tcPr>
          <w:p w14:paraId="7D425057"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4.3%</w:t>
            </w:r>
          </w:p>
        </w:tc>
      </w:tr>
      <w:tr w:rsidR="006563F5" w:rsidRPr="006A6A9C" w14:paraId="5E0E4A34" w14:textId="77777777" w:rsidTr="008E5014">
        <w:tc>
          <w:tcPr>
            <w:tcW w:w="2700" w:type="dxa"/>
            <w:vAlign w:val="center"/>
          </w:tcPr>
          <w:p w14:paraId="4E461576"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71B23132"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vAlign w:val="center"/>
          </w:tcPr>
          <w:p w14:paraId="5C16497E"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-1.5%</w:t>
            </w:r>
          </w:p>
        </w:tc>
      </w:tr>
      <w:tr w:rsidR="006563F5" w:rsidRPr="006A6A9C" w14:paraId="1081E91C" w14:textId="77777777" w:rsidTr="008E5014">
        <w:tc>
          <w:tcPr>
            <w:tcW w:w="2700" w:type="dxa"/>
            <w:vAlign w:val="center"/>
          </w:tcPr>
          <w:p w14:paraId="65418827"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1E112327"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vAlign w:val="center"/>
          </w:tcPr>
          <w:p w14:paraId="127E40A0"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-2.8%</w:t>
            </w:r>
          </w:p>
        </w:tc>
      </w:tr>
      <w:tr w:rsidR="006563F5" w:rsidRPr="006A6A9C" w14:paraId="438DC549" w14:textId="77777777" w:rsidTr="008E5014">
        <w:tc>
          <w:tcPr>
            <w:tcW w:w="2700" w:type="dxa"/>
            <w:vAlign w:val="center"/>
          </w:tcPr>
          <w:p w14:paraId="62D88660" w14:textId="77777777" w:rsidR="006563F5" w:rsidRPr="006A6A9C" w:rsidRDefault="006563F5" w:rsidP="008E5014">
            <w:pPr>
              <w:pStyle w:val="Heading5"/>
              <w:numPr>
                <w:ilvl w:val="0"/>
                <w:numId w:val="0"/>
              </w:numPr>
              <w:spacing w:after="0"/>
              <w:jc w:val="both"/>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27A7FB5A" w14:textId="77777777" w:rsidR="006563F5" w:rsidRPr="006A6A9C" w:rsidRDefault="006563F5" w:rsidP="008E5014">
            <w:pPr>
              <w:pStyle w:val="Heading5"/>
              <w:numPr>
                <w:ilvl w:val="0"/>
                <w:numId w:val="0"/>
              </w:numPr>
              <w:spacing w:after="0"/>
              <w:ind w:left="46"/>
              <w:jc w:val="both"/>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72626370" w14:textId="77777777" w:rsidR="006563F5" w:rsidRPr="006A6A9C" w:rsidRDefault="006563F5" w:rsidP="008E5014">
            <w:pPr>
              <w:pStyle w:val="Heading5"/>
              <w:spacing w:after="0"/>
              <w:ind w:left="20"/>
              <w:jc w:val="both"/>
              <w:rPr>
                <w:rFonts w:ascii="Arial" w:hAnsi="Arial" w:cs="Arial"/>
                <w:szCs w:val="24"/>
              </w:rPr>
            </w:pPr>
            <w:r w:rsidRPr="006A6A9C">
              <w:rPr>
                <w:rFonts w:ascii="Arial" w:hAnsi="Arial" w:cs="Arial"/>
                <w:szCs w:val="24"/>
              </w:rPr>
              <w:t>3.7%</w:t>
            </w:r>
          </w:p>
        </w:tc>
      </w:tr>
    </w:tbl>
    <w:p w14:paraId="30D65644" w14:textId="77777777" w:rsidR="006563F5" w:rsidRPr="006A6A9C" w:rsidRDefault="006563F5" w:rsidP="007218AB">
      <w:pPr>
        <w:pStyle w:val="Heading5"/>
        <w:numPr>
          <w:ilvl w:val="0"/>
          <w:numId w:val="0"/>
        </w:numPr>
        <w:ind w:left="1701"/>
        <w:rPr>
          <w:rFonts w:ascii="Arial" w:hAnsi="Arial" w:cs="Arial"/>
          <w:szCs w:val="24"/>
        </w:rPr>
      </w:pPr>
    </w:p>
    <w:p w14:paraId="2EA66CB6" w14:textId="3B222A71" w:rsidR="00C86A35" w:rsidRPr="006A6A9C" w:rsidRDefault="00C86A35" w:rsidP="00C86A35">
      <w:pPr>
        <w:spacing w:after="240"/>
        <w:ind w:left="990" w:hanging="990"/>
        <w:jc w:val="both"/>
        <w:outlineLvl w:val="4"/>
        <w:rPr>
          <w:rFonts w:ascii="Arial" w:hAnsi="Arial" w:cs="Arial"/>
          <w:szCs w:val="24"/>
        </w:rPr>
      </w:pPr>
      <w:r w:rsidRPr="006A6A9C">
        <w:rPr>
          <w:rFonts w:ascii="Arial" w:hAnsi="Arial" w:cs="Arial"/>
        </w:rPr>
        <w:t xml:space="preserve">2A     </w:t>
      </w:r>
      <w:r w:rsidR="00E745F1" w:rsidRPr="006A6A9C">
        <w:rPr>
          <w:rFonts w:ascii="Arial" w:hAnsi="Arial" w:cs="Arial"/>
        </w:rPr>
        <w:tab/>
      </w:r>
      <w:r w:rsidRPr="006A6A9C">
        <w:rPr>
          <w:rFonts w:ascii="Arial" w:hAnsi="Arial" w:cs="Arial"/>
        </w:rPr>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FDSC Base Percentage</w:t>
      </w:r>
      <w:r w:rsidRPr="006A6A9C">
        <w:rPr>
          <w:rFonts w:ascii="Arial" w:hAnsi="Arial" w:cs="Arial"/>
        </w:rPr>
        <w:t xml:space="preserve"> used in determining the </w:t>
      </w:r>
      <w:r w:rsidRPr="006A6A9C">
        <w:rPr>
          <w:rFonts w:ascii="Arial" w:hAnsi="Arial" w:cs="Arial"/>
          <w:b/>
        </w:rPr>
        <w:t>User’s FDSC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C86A35" w:rsidRPr="006A6A9C" w14:paraId="62004D5B" w14:textId="77777777">
        <w:tc>
          <w:tcPr>
            <w:tcW w:w="2700" w:type="dxa"/>
            <w:vAlign w:val="center"/>
          </w:tcPr>
          <w:p w14:paraId="41A54388" w14:textId="77777777" w:rsidR="00C86A35" w:rsidRPr="006A6A9C" w:rsidRDefault="00C86A35">
            <w:pPr>
              <w:jc w:val="both"/>
              <w:outlineLvl w:val="4"/>
              <w:rPr>
                <w:rFonts w:ascii="Arial" w:hAnsi="Arial" w:cs="Arial"/>
                <w:b/>
                <w:szCs w:val="24"/>
              </w:rPr>
            </w:pPr>
            <w:r w:rsidRPr="006A6A9C">
              <w:rPr>
                <w:rFonts w:ascii="Arial" w:hAnsi="Arial" w:cs="Arial"/>
                <w:b/>
                <w:szCs w:val="24"/>
              </w:rPr>
              <w:t>Security Period Start Date (inclusive)</w:t>
            </w:r>
          </w:p>
        </w:tc>
        <w:tc>
          <w:tcPr>
            <w:tcW w:w="2700" w:type="dxa"/>
            <w:vAlign w:val="center"/>
          </w:tcPr>
          <w:p w14:paraId="7C1C81D5" w14:textId="77777777" w:rsidR="00C86A35" w:rsidRPr="006A6A9C" w:rsidRDefault="00C86A35">
            <w:pPr>
              <w:ind w:left="46"/>
              <w:jc w:val="both"/>
              <w:outlineLvl w:val="4"/>
              <w:rPr>
                <w:rFonts w:ascii="Arial" w:hAnsi="Arial" w:cs="Arial"/>
                <w:b/>
                <w:szCs w:val="24"/>
              </w:rPr>
            </w:pPr>
            <w:r w:rsidRPr="006A6A9C">
              <w:rPr>
                <w:rFonts w:ascii="Arial" w:hAnsi="Arial" w:cs="Arial"/>
                <w:b/>
                <w:szCs w:val="24"/>
              </w:rPr>
              <w:t>Security Period End Date (inclusive)</w:t>
            </w:r>
          </w:p>
        </w:tc>
        <w:tc>
          <w:tcPr>
            <w:tcW w:w="2160" w:type="dxa"/>
            <w:vAlign w:val="center"/>
          </w:tcPr>
          <w:p w14:paraId="6CADC8E1" w14:textId="77777777" w:rsidR="00C86A35" w:rsidRPr="006A6A9C" w:rsidRDefault="00C86A35">
            <w:pPr>
              <w:numPr>
                <w:ilvl w:val="4"/>
                <w:numId w:val="0"/>
              </w:numPr>
              <w:tabs>
                <w:tab w:val="num" w:pos="0"/>
              </w:tabs>
              <w:ind w:left="110"/>
              <w:jc w:val="both"/>
              <w:outlineLvl w:val="4"/>
              <w:rPr>
                <w:rFonts w:ascii="Arial" w:hAnsi="Arial" w:cs="Arial"/>
                <w:b/>
                <w:szCs w:val="24"/>
              </w:rPr>
            </w:pPr>
            <w:r w:rsidRPr="006A6A9C">
              <w:rPr>
                <w:rFonts w:ascii="Arial" w:hAnsi="Arial" w:cs="Arial"/>
                <w:b/>
                <w:szCs w:val="24"/>
              </w:rPr>
              <w:t>FDSC Base Percentage</w:t>
            </w:r>
          </w:p>
        </w:tc>
      </w:tr>
      <w:tr w:rsidR="00C86A35" w:rsidRPr="006A6A9C" w14:paraId="6F584624" w14:textId="77777777">
        <w:tc>
          <w:tcPr>
            <w:tcW w:w="2700" w:type="dxa"/>
            <w:vAlign w:val="center"/>
          </w:tcPr>
          <w:p w14:paraId="40A4925F"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04901916"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tcPr>
          <w:p w14:paraId="271F1AEA"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0A5AEC19" w14:textId="77777777">
        <w:tc>
          <w:tcPr>
            <w:tcW w:w="2700" w:type="dxa"/>
            <w:vAlign w:val="center"/>
          </w:tcPr>
          <w:p w14:paraId="2887C9B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7C515374"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tcPr>
          <w:p w14:paraId="56FB8645"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43C7B30C" w14:textId="77777777">
        <w:tc>
          <w:tcPr>
            <w:tcW w:w="2700" w:type="dxa"/>
            <w:vAlign w:val="center"/>
          </w:tcPr>
          <w:p w14:paraId="5D20253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353FA5CA"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tcPr>
          <w:p w14:paraId="65C7F9D1"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r w:rsidR="00C86A35" w:rsidRPr="006A6A9C" w14:paraId="73CAB0BF" w14:textId="77777777">
        <w:tc>
          <w:tcPr>
            <w:tcW w:w="2700" w:type="dxa"/>
            <w:vAlign w:val="center"/>
          </w:tcPr>
          <w:p w14:paraId="5F2CB151"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509B6816"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74F4F0E6"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5.0%</w:t>
            </w:r>
          </w:p>
        </w:tc>
      </w:tr>
    </w:tbl>
    <w:p w14:paraId="41EB7FB4" w14:textId="77777777" w:rsidR="00C86A35" w:rsidRPr="006A6A9C" w:rsidRDefault="00C86A35" w:rsidP="00C86A35">
      <w:pPr>
        <w:spacing w:after="240"/>
        <w:ind w:left="1701"/>
        <w:outlineLvl w:val="4"/>
        <w:rPr>
          <w:rFonts w:ascii="Arial" w:hAnsi="Arial" w:cs="Arial"/>
          <w:szCs w:val="24"/>
        </w:rPr>
      </w:pPr>
    </w:p>
    <w:p w14:paraId="028F0106" w14:textId="77777777" w:rsidR="00C86A35" w:rsidRPr="006A6A9C" w:rsidRDefault="00C86A35" w:rsidP="00C86A35">
      <w:pPr>
        <w:spacing w:after="240"/>
        <w:ind w:left="990" w:hanging="990"/>
        <w:jc w:val="both"/>
        <w:outlineLvl w:val="4"/>
        <w:rPr>
          <w:rFonts w:ascii="Arial" w:hAnsi="Arial" w:cs="Arial"/>
          <w:szCs w:val="24"/>
        </w:rPr>
      </w:pPr>
      <w:r w:rsidRPr="006A6A9C">
        <w:rPr>
          <w:rFonts w:ascii="Arial" w:hAnsi="Arial" w:cs="Arial"/>
        </w:rPr>
        <w:t>2B.</w:t>
      </w:r>
      <w:r w:rsidRPr="006A6A9C">
        <w:rPr>
          <w:rFonts w:ascii="Arial" w:hAnsi="Arial" w:cs="Arial"/>
        </w:rPr>
        <w:tab/>
        <w:t xml:space="preserve">For each </w:t>
      </w:r>
      <w:r w:rsidRPr="006A6A9C">
        <w:rPr>
          <w:rFonts w:ascii="Arial" w:hAnsi="Arial" w:cs="Arial"/>
          <w:b/>
        </w:rPr>
        <w:t>Security Period</w:t>
      </w:r>
      <w:r w:rsidRPr="006A6A9C">
        <w:rPr>
          <w:rFonts w:ascii="Arial" w:hAnsi="Arial" w:cs="Arial"/>
        </w:rPr>
        <w:t xml:space="preserve">, the </w:t>
      </w:r>
      <w:r w:rsidRPr="006A6A9C">
        <w:rPr>
          <w:rFonts w:ascii="Arial" w:hAnsi="Arial" w:cs="Arial"/>
          <w:b/>
        </w:rPr>
        <w:t>UMS Base Percentage</w:t>
      </w:r>
      <w:r w:rsidRPr="006A6A9C">
        <w:rPr>
          <w:rFonts w:ascii="Arial" w:hAnsi="Arial" w:cs="Arial"/>
        </w:rPr>
        <w:t xml:space="preserve"> used in determining the </w:t>
      </w:r>
      <w:r w:rsidRPr="006A6A9C">
        <w:rPr>
          <w:rFonts w:ascii="Arial" w:hAnsi="Arial" w:cs="Arial"/>
          <w:b/>
        </w:rPr>
        <w:t>User’s UMS Base Value at Risk</w:t>
      </w:r>
      <w:r w:rsidRPr="006A6A9C">
        <w:rPr>
          <w:rFonts w:ascii="Arial" w:hAnsi="Arial" w:cs="Arial"/>
        </w:rPr>
        <w:t xml:space="preserve"> shall be determined by reference to the following:</w:t>
      </w:r>
    </w:p>
    <w:tbl>
      <w:tblPr>
        <w:tblW w:w="756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2700"/>
        <w:gridCol w:w="2160"/>
      </w:tblGrid>
      <w:tr w:rsidR="00C86A35" w:rsidRPr="006A6A9C" w14:paraId="66E8AF4C" w14:textId="77777777">
        <w:tc>
          <w:tcPr>
            <w:tcW w:w="2700" w:type="dxa"/>
            <w:vAlign w:val="center"/>
          </w:tcPr>
          <w:p w14:paraId="4326F47C" w14:textId="77777777" w:rsidR="00C86A35" w:rsidRPr="006A6A9C" w:rsidRDefault="00C86A35">
            <w:pPr>
              <w:jc w:val="both"/>
              <w:outlineLvl w:val="4"/>
              <w:rPr>
                <w:rFonts w:ascii="Arial" w:hAnsi="Arial" w:cs="Arial"/>
                <w:b/>
                <w:szCs w:val="24"/>
              </w:rPr>
            </w:pPr>
            <w:r w:rsidRPr="006A6A9C">
              <w:rPr>
                <w:rFonts w:ascii="Arial" w:hAnsi="Arial" w:cs="Arial"/>
                <w:b/>
                <w:szCs w:val="24"/>
              </w:rPr>
              <w:t>Security Period Start Date (inclusive)</w:t>
            </w:r>
          </w:p>
        </w:tc>
        <w:tc>
          <w:tcPr>
            <w:tcW w:w="2700" w:type="dxa"/>
            <w:vAlign w:val="center"/>
          </w:tcPr>
          <w:p w14:paraId="487E0075" w14:textId="77777777" w:rsidR="00C86A35" w:rsidRPr="006A6A9C" w:rsidRDefault="00C86A35">
            <w:pPr>
              <w:ind w:left="46"/>
              <w:jc w:val="both"/>
              <w:outlineLvl w:val="4"/>
              <w:rPr>
                <w:rFonts w:ascii="Arial" w:hAnsi="Arial" w:cs="Arial"/>
                <w:b/>
                <w:szCs w:val="24"/>
              </w:rPr>
            </w:pPr>
            <w:r w:rsidRPr="006A6A9C">
              <w:rPr>
                <w:rFonts w:ascii="Arial" w:hAnsi="Arial" w:cs="Arial"/>
                <w:b/>
                <w:szCs w:val="24"/>
              </w:rPr>
              <w:t>Security Period End Date (inclusive)</w:t>
            </w:r>
          </w:p>
        </w:tc>
        <w:tc>
          <w:tcPr>
            <w:tcW w:w="2160" w:type="dxa"/>
            <w:vAlign w:val="center"/>
          </w:tcPr>
          <w:p w14:paraId="24E456F5" w14:textId="77777777" w:rsidR="00C86A35" w:rsidRPr="006A6A9C" w:rsidRDefault="00C86A35">
            <w:pPr>
              <w:numPr>
                <w:ilvl w:val="4"/>
                <w:numId w:val="0"/>
              </w:numPr>
              <w:tabs>
                <w:tab w:val="num" w:pos="0"/>
              </w:tabs>
              <w:ind w:left="110"/>
              <w:jc w:val="both"/>
              <w:outlineLvl w:val="4"/>
              <w:rPr>
                <w:rFonts w:ascii="Arial" w:hAnsi="Arial" w:cs="Arial"/>
                <w:b/>
                <w:szCs w:val="24"/>
              </w:rPr>
            </w:pPr>
            <w:r w:rsidRPr="006A6A9C">
              <w:rPr>
                <w:rFonts w:ascii="Arial" w:hAnsi="Arial" w:cs="Arial"/>
                <w:b/>
                <w:szCs w:val="24"/>
              </w:rPr>
              <w:t>UMS Base Percentage</w:t>
            </w:r>
          </w:p>
        </w:tc>
      </w:tr>
      <w:tr w:rsidR="00C86A35" w:rsidRPr="006A6A9C" w14:paraId="701BE6B1" w14:textId="77777777">
        <w:tc>
          <w:tcPr>
            <w:tcW w:w="2700" w:type="dxa"/>
            <w:vAlign w:val="center"/>
          </w:tcPr>
          <w:p w14:paraId="0799DC97"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April</w:t>
            </w:r>
          </w:p>
        </w:tc>
        <w:tc>
          <w:tcPr>
            <w:tcW w:w="2700" w:type="dxa"/>
            <w:vAlign w:val="center"/>
          </w:tcPr>
          <w:p w14:paraId="34B04880"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June</w:t>
            </w:r>
          </w:p>
        </w:tc>
        <w:tc>
          <w:tcPr>
            <w:tcW w:w="2160" w:type="dxa"/>
            <w:vAlign w:val="center"/>
          </w:tcPr>
          <w:p w14:paraId="69DA2074"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4.3%</w:t>
            </w:r>
          </w:p>
        </w:tc>
      </w:tr>
      <w:tr w:rsidR="00C86A35" w:rsidRPr="006A6A9C" w14:paraId="03967B26" w14:textId="77777777">
        <w:tc>
          <w:tcPr>
            <w:tcW w:w="2700" w:type="dxa"/>
            <w:vAlign w:val="center"/>
          </w:tcPr>
          <w:p w14:paraId="796E0B5C"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July</w:t>
            </w:r>
          </w:p>
        </w:tc>
        <w:tc>
          <w:tcPr>
            <w:tcW w:w="2700" w:type="dxa"/>
            <w:vAlign w:val="center"/>
          </w:tcPr>
          <w:p w14:paraId="0DB6BA64" w14:textId="77777777" w:rsidR="00C86A35" w:rsidRPr="006A6A9C" w:rsidRDefault="00C86A35">
            <w:pPr>
              <w:ind w:left="46"/>
              <w:jc w:val="both"/>
              <w:outlineLvl w:val="4"/>
              <w:rPr>
                <w:rFonts w:ascii="Arial" w:hAnsi="Arial" w:cs="Arial"/>
                <w:szCs w:val="24"/>
              </w:rPr>
            </w:pPr>
            <w:r w:rsidRPr="006A6A9C">
              <w:rPr>
                <w:rFonts w:ascii="Arial" w:hAnsi="Arial" w:cs="Arial"/>
                <w:szCs w:val="24"/>
              </w:rPr>
              <w:t>30</w:t>
            </w:r>
            <w:r w:rsidRPr="006A6A9C">
              <w:rPr>
                <w:rFonts w:ascii="Arial" w:hAnsi="Arial" w:cs="Arial"/>
                <w:szCs w:val="24"/>
                <w:vertAlign w:val="superscript"/>
              </w:rPr>
              <w:t>th</w:t>
            </w:r>
            <w:r w:rsidRPr="006A6A9C">
              <w:rPr>
                <w:rFonts w:ascii="Arial" w:hAnsi="Arial" w:cs="Arial"/>
                <w:szCs w:val="24"/>
              </w:rPr>
              <w:t xml:space="preserve"> September</w:t>
            </w:r>
          </w:p>
        </w:tc>
        <w:tc>
          <w:tcPr>
            <w:tcW w:w="2160" w:type="dxa"/>
            <w:vAlign w:val="center"/>
          </w:tcPr>
          <w:p w14:paraId="36194C72"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-1.5%</w:t>
            </w:r>
          </w:p>
        </w:tc>
      </w:tr>
      <w:tr w:rsidR="00C86A35" w:rsidRPr="006A6A9C" w14:paraId="2FCE456E" w14:textId="77777777">
        <w:tc>
          <w:tcPr>
            <w:tcW w:w="2700" w:type="dxa"/>
            <w:vAlign w:val="center"/>
          </w:tcPr>
          <w:p w14:paraId="3EFF0A17"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October</w:t>
            </w:r>
          </w:p>
        </w:tc>
        <w:tc>
          <w:tcPr>
            <w:tcW w:w="2700" w:type="dxa"/>
            <w:vAlign w:val="center"/>
          </w:tcPr>
          <w:p w14:paraId="5932F16A"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December</w:t>
            </w:r>
          </w:p>
        </w:tc>
        <w:tc>
          <w:tcPr>
            <w:tcW w:w="2160" w:type="dxa"/>
            <w:vAlign w:val="center"/>
          </w:tcPr>
          <w:p w14:paraId="12646047"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-2.8%</w:t>
            </w:r>
          </w:p>
        </w:tc>
      </w:tr>
      <w:tr w:rsidR="00C86A35" w:rsidRPr="006A6A9C" w14:paraId="07CB31C6" w14:textId="77777777">
        <w:tc>
          <w:tcPr>
            <w:tcW w:w="2700" w:type="dxa"/>
            <w:vAlign w:val="center"/>
          </w:tcPr>
          <w:p w14:paraId="174A6B4C" w14:textId="77777777" w:rsidR="00C86A35" w:rsidRPr="006A6A9C" w:rsidRDefault="00C86A35">
            <w:pPr>
              <w:jc w:val="both"/>
              <w:outlineLvl w:val="4"/>
              <w:rPr>
                <w:rFonts w:ascii="Arial" w:hAnsi="Arial" w:cs="Arial"/>
                <w:szCs w:val="24"/>
              </w:rPr>
            </w:pPr>
            <w:r w:rsidRPr="006A6A9C">
              <w:rPr>
                <w:rFonts w:ascii="Arial" w:hAnsi="Arial" w:cs="Arial"/>
                <w:szCs w:val="24"/>
              </w:rPr>
              <w:t>1</w:t>
            </w:r>
            <w:r w:rsidRPr="006A6A9C">
              <w:rPr>
                <w:rFonts w:ascii="Arial" w:hAnsi="Arial" w:cs="Arial"/>
                <w:szCs w:val="24"/>
                <w:vertAlign w:val="superscript"/>
              </w:rPr>
              <w:t>st</w:t>
            </w:r>
            <w:r w:rsidRPr="006A6A9C">
              <w:rPr>
                <w:rFonts w:ascii="Arial" w:hAnsi="Arial" w:cs="Arial"/>
                <w:szCs w:val="24"/>
              </w:rPr>
              <w:t xml:space="preserve"> January</w:t>
            </w:r>
          </w:p>
        </w:tc>
        <w:tc>
          <w:tcPr>
            <w:tcW w:w="2700" w:type="dxa"/>
            <w:vAlign w:val="center"/>
          </w:tcPr>
          <w:p w14:paraId="1D031063" w14:textId="77777777" w:rsidR="00C86A35" w:rsidRPr="006A6A9C" w:rsidRDefault="00C86A35">
            <w:pPr>
              <w:ind w:left="46"/>
              <w:jc w:val="both"/>
              <w:outlineLvl w:val="4"/>
              <w:rPr>
                <w:rFonts w:ascii="Arial" w:hAnsi="Arial" w:cs="Arial"/>
                <w:szCs w:val="24"/>
              </w:rPr>
            </w:pPr>
            <w:r w:rsidRPr="006A6A9C">
              <w:rPr>
                <w:rFonts w:ascii="Arial" w:hAnsi="Arial" w:cs="Arial"/>
                <w:szCs w:val="24"/>
              </w:rPr>
              <w:t>31</w:t>
            </w:r>
            <w:r w:rsidRPr="006A6A9C">
              <w:rPr>
                <w:rFonts w:ascii="Arial" w:hAnsi="Arial" w:cs="Arial"/>
                <w:szCs w:val="24"/>
                <w:vertAlign w:val="superscript"/>
              </w:rPr>
              <w:t>st</w:t>
            </w:r>
            <w:r w:rsidRPr="006A6A9C">
              <w:rPr>
                <w:rFonts w:ascii="Arial" w:hAnsi="Arial" w:cs="Arial"/>
                <w:szCs w:val="24"/>
              </w:rPr>
              <w:t xml:space="preserve"> March</w:t>
            </w:r>
          </w:p>
        </w:tc>
        <w:tc>
          <w:tcPr>
            <w:tcW w:w="2160" w:type="dxa"/>
            <w:vAlign w:val="center"/>
          </w:tcPr>
          <w:p w14:paraId="19986E46" w14:textId="77777777" w:rsidR="00C86A35" w:rsidRPr="006A6A9C" w:rsidRDefault="00C86A35">
            <w:pPr>
              <w:numPr>
                <w:ilvl w:val="4"/>
                <w:numId w:val="0"/>
              </w:numPr>
              <w:tabs>
                <w:tab w:val="num" w:pos="0"/>
              </w:tabs>
              <w:ind w:left="20"/>
              <w:jc w:val="both"/>
              <w:outlineLvl w:val="4"/>
              <w:rPr>
                <w:rFonts w:ascii="Arial" w:hAnsi="Arial" w:cs="Arial"/>
                <w:szCs w:val="24"/>
              </w:rPr>
            </w:pPr>
            <w:r w:rsidRPr="006A6A9C">
              <w:rPr>
                <w:rFonts w:ascii="Arial" w:hAnsi="Arial" w:cs="Arial"/>
                <w:szCs w:val="24"/>
              </w:rPr>
              <w:t>3.7%</w:t>
            </w:r>
          </w:p>
        </w:tc>
      </w:tr>
    </w:tbl>
    <w:p w14:paraId="722FD1DF" w14:textId="77777777" w:rsidR="005E364D" w:rsidRPr="006A6A9C" w:rsidRDefault="005E364D" w:rsidP="007218AB">
      <w:pPr>
        <w:pStyle w:val="Heading5"/>
        <w:numPr>
          <w:ilvl w:val="0"/>
          <w:numId w:val="0"/>
        </w:numPr>
        <w:rPr>
          <w:rFonts w:ascii="Arial" w:hAnsi="Arial" w:cs="Arial"/>
          <w:bCs/>
          <w:szCs w:val="24"/>
        </w:rPr>
      </w:pPr>
    </w:p>
    <w:p w14:paraId="29B832E4" w14:textId="730717FA" w:rsidR="006563F5" w:rsidRPr="006A6A9C" w:rsidRDefault="006563F5" w:rsidP="007218AB">
      <w:pPr>
        <w:pStyle w:val="Heading5"/>
        <w:numPr>
          <w:ilvl w:val="0"/>
          <w:numId w:val="0"/>
        </w:numPr>
        <w:rPr>
          <w:rFonts w:ascii="Arial" w:hAnsi="Arial" w:cs="Arial"/>
          <w:bCs/>
          <w:szCs w:val="24"/>
        </w:rPr>
      </w:pPr>
      <w:r w:rsidRPr="006A6A9C">
        <w:rPr>
          <w:rFonts w:ascii="Arial" w:hAnsi="Arial" w:cs="Arial"/>
          <w:bCs/>
          <w:szCs w:val="24"/>
        </w:rPr>
        <w:t>Deemed HH Forecasting Performance and Revision</w:t>
      </w:r>
    </w:p>
    <w:p w14:paraId="1A85138C" w14:textId="77777777" w:rsidR="006563F5" w:rsidRPr="006A6A9C" w:rsidRDefault="006563F5" w:rsidP="007218AB">
      <w:pPr>
        <w:pStyle w:val="Heading5"/>
        <w:numPr>
          <w:ilvl w:val="0"/>
          <w:numId w:val="0"/>
        </w:numPr>
        <w:ind w:left="990" w:hanging="990"/>
        <w:rPr>
          <w:rFonts w:ascii="Arial" w:hAnsi="Arial" w:cs="Arial"/>
          <w:szCs w:val="24"/>
        </w:rPr>
      </w:pPr>
      <w:r w:rsidRPr="006A6A9C">
        <w:rPr>
          <w:rFonts w:ascii="Arial" w:hAnsi="Arial" w:cs="Arial"/>
          <w:bCs/>
          <w:szCs w:val="24"/>
        </w:rPr>
        <w:t>3.</w:t>
      </w:r>
      <w:r w:rsidRPr="006A6A9C">
        <w:rPr>
          <w:rFonts w:ascii="Arial" w:hAnsi="Arial" w:cs="Arial"/>
          <w:bCs/>
          <w:szCs w:val="24"/>
        </w:rPr>
        <w:tab/>
      </w:r>
      <w:r w:rsidRPr="006A6A9C">
        <w:rPr>
          <w:rFonts w:ascii="Arial" w:hAnsi="Arial" w:cs="Arial"/>
          <w:b/>
          <w:szCs w:val="24"/>
        </w:rPr>
        <w:t>Deemed HH Forecasting Performance</w:t>
      </w:r>
      <w:r w:rsidRPr="006A6A9C">
        <w:rPr>
          <w:rFonts w:ascii="Arial" w:hAnsi="Arial" w:cs="Arial"/>
          <w:szCs w:val="24"/>
        </w:rPr>
        <w:t xml:space="preserve">, </w:t>
      </w:r>
      <w:r w:rsidRPr="006A6A9C">
        <w:rPr>
          <w:rFonts w:ascii="Arial" w:hAnsi="Arial" w:cs="Arial"/>
          <w:i/>
          <w:szCs w:val="24"/>
        </w:rPr>
        <w:t>FPP</w:t>
      </w:r>
      <w:r w:rsidRPr="006A6A9C">
        <w:rPr>
          <w:rFonts w:ascii="Arial" w:hAnsi="Arial" w:cs="Arial"/>
          <w:i/>
          <w:szCs w:val="24"/>
          <w:vertAlign w:val="subscript"/>
        </w:rPr>
        <w:t>HH</w:t>
      </w:r>
      <w:r w:rsidRPr="006A6A9C">
        <w:rPr>
          <w:rFonts w:ascii="Arial" w:hAnsi="Arial" w:cs="Arial"/>
          <w:i/>
          <w:szCs w:val="24"/>
        </w:rPr>
        <w:t>,</w:t>
      </w:r>
      <w:r w:rsidRPr="006A6A9C">
        <w:rPr>
          <w:rFonts w:ascii="Arial" w:hAnsi="Arial" w:cs="Arial"/>
          <w:b/>
          <w:szCs w:val="24"/>
        </w:rPr>
        <w:t xml:space="preserve"> </w:t>
      </w:r>
      <w:r w:rsidRPr="006A6A9C">
        <w:rPr>
          <w:rFonts w:ascii="Arial" w:hAnsi="Arial" w:cs="Arial"/>
          <w:szCs w:val="24"/>
        </w:rPr>
        <w:t xml:space="preserve">shall be calculated as set out in the following formula: </w:t>
      </w:r>
    </w:p>
    <w:p w14:paraId="7E4B969B" w14:textId="77777777" w:rsidR="006563F5" w:rsidRPr="006A6A9C" w:rsidRDefault="006563F5" w:rsidP="007218AB">
      <w:pPr>
        <w:pStyle w:val="Heading5"/>
        <w:numPr>
          <w:ilvl w:val="0"/>
          <w:numId w:val="0"/>
        </w:numPr>
        <w:ind w:left="1800"/>
        <w:rPr>
          <w:rFonts w:ascii="Arial" w:hAnsi="Arial" w:cs="Arial"/>
          <w:szCs w:val="24"/>
        </w:rPr>
      </w:pPr>
      <w:r w:rsidRPr="006A6A9C">
        <w:rPr>
          <w:rFonts w:ascii="Arial" w:hAnsi="Arial" w:cs="Arial"/>
          <w:position w:val="-34"/>
          <w:szCs w:val="24"/>
        </w:rPr>
        <w:object w:dxaOrig="5899" w:dyaOrig="800" w14:anchorId="3B658F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35pt;height:40pt" o:ole="">
            <v:imagedata r:id="rId16" o:title=""/>
          </v:shape>
          <o:OLEObject Type="Embed" ProgID="Equation.3" ShapeID="_x0000_i1025" DrawAspect="Content" ObjectID="_1792327532" r:id="rId17"/>
        </w:object>
      </w:r>
    </w:p>
    <w:p w14:paraId="34DDB3B7" w14:textId="77777777" w:rsidR="006563F5" w:rsidRPr="006A6A9C" w:rsidRDefault="006563F5" w:rsidP="007218AB">
      <w:pPr>
        <w:pStyle w:val="Heading5"/>
        <w:numPr>
          <w:ilvl w:val="0"/>
          <w:numId w:val="0"/>
        </w:numPr>
        <w:ind w:left="990"/>
        <w:rPr>
          <w:rFonts w:ascii="Arial" w:hAnsi="Arial" w:cs="Arial"/>
          <w:szCs w:val="24"/>
        </w:rPr>
      </w:pPr>
      <w:r w:rsidRPr="006A6A9C">
        <w:rPr>
          <w:rFonts w:ascii="Arial" w:hAnsi="Arial" w:cs="Arial"/>
          <w:szCs w:val="24"/>
        </w:rPr>
        <w:t>Where:</w:t>
      </w:r>
    </w:p>
    <w:p w14:paraId="3844539D" w14:textId="77777777" w:rsidR="006563F5" w:rsidRPr="006A6A9C" w:rsidRDefault="006563F5" w:rsidP="002A3EAE">
      <w:pPr>
        <w:pStyle w:val="Heading5"/>
        <w:numPr>
          <w:ilvl w:val="0"/>
          <w:numId w:val="0"/>
        </w:numPr>
        <w:ind w:left="2700" w:hanging="810"/>
        <w:jc w:val="both"/>
        <w:rPr>
          <w:rFonts w:ascii="Arial" w:hAnsi="Arial" w:cs="Arial"/>
          <w:b/>
          <w:bCs/>
          <w:szCs w:val="24"/>
        </w:rPr>
      </w:pPr>
      <w:r w:rsidRPr="006A6A9C">
        <w:rPr>
          <w:rFonts w:ascii="Arial" w:hAnsi="Arial" w:cs="Arial"/>
          <w:i/>
          <w:szCs w:val="24"/>
        </w:rPr>
        <w:t>AA</w:t>
      </w:r>
      <w:r w:rsidRPr="006A6A9C">
        <w:rPr>
          <w:rFonts w:ascii="Arial" w:hAnsi="Arial" w:cs="Arial"/>
          <w:i/>
          <w:szCs w:val="24"/>
          <w:vertAlign w:val="subscript"/>
        </w:rPr>
        <w:t>HH</w:t>
      </w:r>
      <w:r w:rsidRPr="006A6A9C">
        <w:rPr>
          <w:rFonts w:ascii="Arial" w:hAnsi="Arial" w:cs="Arial"/>
          <w:i/>
          <w:szCs w:val="24"/>
        </w:rPr>
        <w:tab/>
      </w:r>
      <w:r w:rsidRPr="006A6A9C">
        <w:rPr>
          <w:rFonts w:ascii="Arial" w:hAnsi="Arial" w:cs="Arial"/>
          <w:szCs w:val="24"/>
        </w:rPr>
        <w:t xml:space="preserve">is the </w:t>
      </w:r>
      <w:r w:rsidRPr="006A6A9C">
        <w:rPr>
          <w:rFonts w:ascii="Arial" w:hAnsi="Arial" w:cs="Arial"/>
          <w:b/>
          <w:szCs w:val="24"/>
        </w:rPr>
        <w:t xml:space="preserve">Actual Amount </w:t>
      </w:r>
      <w:r w:rsidRPr="006A6A9C">
        <w:rPr>
          <w:rFonts w:ascii="Arial" w:hAnsi="Arial" w:cs="Arial"/>
          <w:szCs w:val="24"/>
        </w:rPr>
        <w:t>of</w:t>
      </w:r>
      <w:r w:rsidRPr="006A6A9C">
        <w:rPr>
          <w:rFonts w:ascii="Arial" w:hAnsi="Arial" w:cs="Arial"/>
          <w:b/>
          <w:szCs w:val="24"/>
        </w:rPr>
        <w:t xml:space="preserve"> </w:t>
      </w:r>
      <w:r w:rsidRPr="006A6A9C">
        <w:rPr>
          <w:rFonts w:ascii="Arial" w:hAnsi="Arial" w:cs="Arial"/>
          <w:b/>
          <w:bCs/>
          <w:szCs w:val="24"/>
        </w:rPr>
        <w:t xml:space="preserve">User’s </w:t>
      </w:r>
      <w:r w:rsidRPr="006A6A9C">
        <w:rPr>
          <w:rFonts w:ascii="Arial" w:hAnsi="Arial" w:cs="Arial"/>
          <w:b/>
          <w:szCs w:val="24"/>
        </w:rPr>
        <w:t>HH Charges</w:t>
      </w:r>
      <w:r w:rsidRPr="006A6A9C">
        <w:rPr>
          <w:rFonts w:ascii="Arial" w:hAnsi="Arial" w:cs="Arial"/>
          <w:szCs w:val="24"/>
        </w:rPr>
        <w:t xml:space="preserve"> for the previous </w:t>
      </w:r>
      <w:r w:rsidRPr="006A6A9C">
        <w:rPr>
          <w:rFonts w:ascii="Arial" w:hAnsi="Arial" w:cs="Arial"/>
          <w:b/>
          <w:bCs/>
          <w:szCs w:val="24"/>
        </w:rPr>
        <w:t>Financial Year</w:t>
      </w:r>
    </w:p>
    <w:p w14:paraId="30488999" w14:textId="77777777" w:rsidR="006563F5" w:rsidRPr="006A6A9C" w:rsidRDefault="006563F5" w:rsidP="002A3EAE">
      <w:pPr>
        <w:pStyle w:val="Heading5"/>
        <w:numPr>
          <w:ilvl w:val="0"/>
          <w:numId w:val="0"/>
        </w:numPr>
        <w:ind w:left="1890"/>
        <w:jc w:val="both"/>
        <w:rPr>
          <w:rFonts w:ascii="Arial" w:hAnsi="Arial" w:cs="Arial"/>
          <w:i/>
          <w:szCs w:val="24"/>
        </w:rPr>
      </w:pPr>
    </w:p>
    <w:p w14:paraId="69D38B12" w14:textId="77777777" w:rsidR="006563F5" w:rsidRPr="006A6A9C" w:rsidRDefault="006563F5" w:rsidP="002A3EAE">
      <w:pPr>
        <w:pStyle w:val="Heading5"/>
        <w:numPr>
          <w:ilvl w:val="0"/>
          <w:numId w:val="0"/>
        </w:numPr>
        <w:ind w:left="2700" w:hanging="81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HH,m</w:t>
      </w:r>
      <w:r w:rsidRPr="006A6A9C">
        <w:rPr>
          <w:rFonts w:ascii="Arial" w:hAnsi="Arial" w:cs="Arial"/>
          <w:szCs w:val="24"/>
        </w:rPr>
        <w:tab/>
        <w:t xml:space="preserve">is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738B1F3B" w14:textId="77777777" w:rsidR="006563F5" w:rsidRPr="006A6A9C" w:rsidRDefault="006563F5" w:rsidP="006563F5">
      <w:pPr>
        <w:rPr>
          <w:rFonts w:ascii="Arial" w:hAnsi="Arial" w:cs="Arial"/>
          <w:szCs w:val="24"/>
        </w:rPr>
      </w:pPr>
    </w:p>
    <w:p w14:paraId="3B3A17A4" w14:textId="77777777" w:rsidR="002A3EAE" w:rsidRPr="006A6A9C" w:rsidRDefault="002A3EAE" w:rsidP="007218AB">
      <w:pPr>
        <w:pStyle w:val="Heading5"/>
        <w:numPr>
          <w:ilvl w:val="0"/>
          <w:numId w:val="0"/>
        </w:numPr>
        <w:ind w:left="1590"/>
        <w:rPr>
          <w:rFonts w:ascii="Arial" w:hAnsi="Arial" w:cs="Arial"/>
          <w:i/>
          <w:szCs w:val="24"/>
        </w:rPr>
      </w:pPr>
    </w:p>
    <w:p w14:paraId="3EA9B623" w14:textId="77777777" w:rsidR="006563F5" w:rsidRPr="006A6A9C" w:rsidRDefault="006563F5" w:rsidP="002A3EAE">
      <w:pPr>
        <w:pStyle w:val="Heading5"/>
        <w:numPr>
          <w:ilvl w:val="0"/>
          <w:numId w:val="0"/>
        </w:numPr>
        <w:ind w:left="2700" w:hanging="810"/>
        <w:rPr>
          <w:rFonts w:ascii="Arial" w:hAnsi="Arial" w:cs="Arial"/>
          <w:szCs w:val="24"/>
        </w:rPr>
      </w:pPr>
      <w:r w:rsidRPr="006A6A9C">
        <w:rPr>
          <w:rFonts w:ascii="Arial" w:hAnsi="Arial" w:cs="Arial"/>
          <w:i/>
          <w:szCs w:val="24"/>
        </w:rPr>
        <w:t>W</w:t>
      </w:r>
      <w:r w:rsidRPr="006A6A9C">
        <w:rPr>
          <w:rFonts w:ascii="Arial" w:hAnsi="Arial" w:cs="Arial"/>
          <w:i/>
          <w:szCs w:val="24"/>
          <w:vertAlign w:val="subscript"/>
        </w:rPr>
        <w:t>HH,m,</w:t>
      </w:r>
      <w:r w:rsidRPr="006A6A9C">
        <w:rPr>
          <w:rFonts w:ascii="Arial" w:hAnsi="Arial" w:cs="Arial"/>
          <w:i/>
          <w:szCs w:val="24"/>
        </w:rPr>
        <w:tab/>
      </w:r>
      <w:r w:rsidRPr="006A6A9C">
        <w:rPr>
          <w:rFonts w:ascii="Arial" w:hAnsi="Arial" w:cs="Arial"/>
          <w:szCs w:val="24"/>
        </w:rPr>
        <w:t xml:space="preserve">The forecast weighting to be applied for each month, </w:t>
      </w:r>
      <w:r w:rsidRPr="006A6A9C">
        <w:rPr>
          <w:rFonts w:ascii="Arial" w:hAnsi="Arial" w:cs="Arial"/>
          <w:i/>
          <w:szCs w:val="24"/>
        </w:rPr>
        <w:t>m</w:t>
      </w:r>
      <w:r w:rsidRPr="006A6A9C">
        <w:rPr>
          <w:rFonts w:ascii="Arial" w:hAnsi="Arial" w:cs="Arial"/>
          <w:szCs w:val="24"/>
        </w:rPr>
        <w:t xml:space="preserve"> by reference to the following:</w:t>
      </w:r>
    </w:p>
    <w:tbl>
      <w:tblPr>
        <w:tblW w:w="8380" w:type="dxa"/>
        <w:tblInd w:w="1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2686"/>
        <w:gridCol w:w="4074"/>
      </w:tblGrid>
      <w:tr w:rsidR="006563F5" w:rsidRPr="006A6A9C" w14:paraId="71FB4EE4" w14:textId="77777777" w:rsidTr="008E5014">
        <w:tc>
          <w:tcPr>
            <w:tcW w:w="1620" w:type="dxa"/>
          </w:tcPr>
          <w:p w14:paraId="0FBD221A" w14:textId="77777777" w:rsidR="006563F5" w:rsidRPr="006A6A9C" w:rsidRDefault="006563F5" w:rsidP="008E5014">
            <w:pPr>
              <w:pStyle w:val="Heading5"/>
              <w:numPr>
                <w:ilvl w:val="0"/>
                <w:numId w:val="0"/>
              </w:numPr>
              <w:spacing w:after="0"/>
              <w:jc w:val="center"/>
              <w:rPr>
                <w:rFonts w:ascii="Arial" w:hAnsi="Arial" w:cs="Arial"/>
                <w:b/>
                <w:i/>
                <w:szCs w:val="24"/>
              </w:rPr>
            </w:pPr>
            <w:r w:rsidRPr="006A6A9C">
              <w:rPr>
                <w:rFonts w:ascii="Arial" w:hAnsi="Arial" w:cs="Arial"/>
                <w:b/>
                <w:i/>
                <w:szCs w:val="24"/>
              </w:rPr>
              <w:t>m</w:t>
            </w:r>
          </w:p>
        </w:tc>
        <w:tc>
          <w:tcPr>
            <w:tcW w:w="2686" w:type="dxa"/>
          </w:tcPr>
          <w:p w14:paraId="65D1FA90" w14:textId="77777777" w:rsidR="006563F5" w:rsidRPr="006A6A9C" w:rsidRDefault="006563F5" w:rsidP="008E5014">
            <w:pPr>
              <w:pStyle w:val="Heading5"/>
              <w:numPr>
                <w:ilvl w:val="4"/>
                <w:numId w:val="0"/>
              </w:numPr>
              <w:spacing w:after="0"/>
              <w:ind w:hanging="100"/>
              <w:jc w:val="center"/>
              <w:rPr>
                <w:rFonts w:ascii="Arial" w:hAnsi="Arial" w:cs="Arial"/>
                <w:b/>
                <w:szCs w:val="24"/>
              </w:rPr>
            </w:pPr>
            <w:r w:rsidRPr="006A6A9C">
              <w:rPr>
                <w:rFonts w:ascii="Arial" w:hAnsi="Arial" w:cs="Arial"/>
                <w:b/>
                <w:szCs w:val="24"/>
              </w:rPr>
              <w:t>Invoice Month</w:t>
            </w:r>
          </w:p>
        </w:tc>
        <w:tc>
          <w:tcPr>
            <w:tcW w:w="4074" w:type="dxa"/>
          </w:tcPr>
          <w:p w14:paraId="43864C37" w14:textId="77777777" w:rsidR="002A3EAE" w:rsidRPr="006A6A9C" w:rsidRDefault="006563F5" w:rsidP="008E5014">
            <w:pPr>
              <w:pStyle w:val="Heading5"/>
              <w:numPr>
                <w:ilvl w:val="0"/>
                <w:numId w:val="0"/>
              </w:numPr>
              <w:spacing w:after="0"/>
              <w:ind w:hanging="4"/>
              <w:jc w:val="center"/>
              <w:rPr>
                <w:rFonts w:ascii="Arial" w:hAnsi="Arial" w:cs="Arial"/>
                <w:b/>
                <w:szCs w:val="24"/>
              </w:rPr>
            </w:pPr>
            <w:r w:rsidRPr="006A6A9C">
              <w:rPr>
                <w:rFonts w:ascii="Arial" w:hAnsi="Arial" w:cs="Arial"/>
                <w:b/>
                <w:szCs w:val="24"/>
              </w:rPr>
              <w:t xml:space="preserve">Forecast weighting, </w:t>
            </w:r>
          </w:p>
          <w:p w14:paraId="1226B505" w14:textId="77777777" w:rsidR="006563F5" w:rsidRPr="006A6A9C" w:rsidRDefault="006563F5" w:rsidP="008E5014">
            <w:pPr>
              <w:pStyle w:val="Heading5"/>
              <w:numPr>
                <w:ilvl w:val="0"/>
                <w:numId w:val="0"/>
              </w:numPr>
              <w:spacing w:after="0"/>
              <w:ind w:hanging="4"/>
              <w:jc w:val="center"/>
              <w:rPr>
                <w:rFonts w:ascii="Arial" w:hAnsi="Arial" w:cs="Arial"/>
                <w:b/>
                <w:i/>
                <w:szCs w:val="24"/>
              </w:rPr>
            </w:pPr>
            <w:r w:rsidRPr="006A6A9C">
              <w:rPr>
                <w:rFonts w:ascii="Arial" w:hAnsi="Arial" w:cs="Arial"/>
                <w:b/>
                <w:i/>
                <w:szCs w:val="24"/>
              </w:rPr>
              <w:t>W</w:t>
            </w:r>
            <w:r w:rsidRPr="006A6A9C">
              <w:rPr>
                <w:rFonts w:ascii="Arial" w:hAnsi="Arial" w:cs="Arial"/>
                <w:b/>
                <w:i/>
                <w:szCs w:val="24"/>
                <w:vertAlign w:val="subscript"/>
              </w:rPr>
              <w:t>HH,m</w:t>
            </w:r>
          </w:p>
        </w:tc>
      </w:tr>
      <w:tr w:rsidR="006563F5" w:rsidRPr="006A6A9C" w14:paraId="5C678A6D" w14:textId="77777777" w:rsidTr="008E5014">
        <w:tc>
          <w:tcPr>
            <w:tcW w:w="1620" w:type="dxa"/>
          </w:tcPr>
          <w:p w14:paraId="510E6502"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8</w:t>
            </w:r>
          </w:p>
          <w:p w14:paraId="3045D206"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0196F0EC"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November</w:t>
            </w:r>
          </w:p>
        </w:tc>
        <w:tc>
          <w:tcPr>
            <w:tcW w:w="4074" w:type="dxa"/>
          </w:tcPr>
          <w:p w14:paraId="16A53ED1"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687F8CD1" w14:textId="77777777" w:rsidTr="008E5014">
        <w:tc>
          <w:tcPr>
            <w:tcW w:w="1620" w:type="dxa"/>
          </w:tcPr>
          <w:p w14:paraId="0B366D47"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9</w:t>
            </w:r>
          </w:p>
          <w:p w14:paraId="420AE75A"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375A4821"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December</w:t>
            </w:r>
          </w:p>
        </w:tc>
        <w:tc>
          <w:tcPr>
            <w:tcW w:w="4074" w:type="dxa"/>
          </w:tcPr>
          <w:p w14:paraId="1D8DEB10"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439C2D0C" w14:textId="77777777" w:rsidTr="008E5014">
        <w:tc>
          <w:tcPr>
            <w:tcW w:w="1620" w:type="dxa"/>
          </w:tcPr>
          <w:p w14:paraId="004A1D20"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10</w:t>
            </w:r>
          </w:p>
          <w:p w14:paraId="364BF705"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1B503C9C"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January</w:t>
            </w:r>
          </w:p>
        </w:tc>
        <w:tc>
          <w:tcPr>
            <w:tcW w:w="4074" w:type="dxa"/>
          </w:tcPr>
          <w:p w14:paraId="7031DA9A"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33.3</w:t>
            </w:r>
          </w:p>
        </w:tc>
      </w:tr>
      <w:tr w:rsidR="006563F5" w:rsidRPr="006A6A9C" w14:paraId="68AB4E49" w14:textId="77777777" w:rsidTr="008E5014">
        <w:tc>
          <w:tcPr>
            <w:tcW w:w="1620" w:type="dxa"/>
          </w:tcPr>
          <w:p w14:paraId="5978FCCD"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11</w:t>
            </w:r>
          </w:p>
          <w:p w14:paraId="11871D57" w14:textId="77777777" w:rsidR="002A3EAE" w:rsidRPr="006A6A9C" w:rsidRDefault="002A3EAE" w:rsidP="008E5014">
            <w:pPr>
              <w:pStyle w:val="Heading5"/>
              <w:numPr>
                <w:ilvl w:val="0"/>
                <w:numId w:val="0"/>
              </w:numPr>
              <w:spacing w:after="0"/>
              <w:jc w:val="center"/>
              <w:rPr>
                <w:rFonts w:ascii="Arial" w:hAnsi="Arial" w:cs="Arial"/>
                <w:szCs w:val="24"/>
              </w:rPr>
            </w:pPr>
          </w:p>
          <w:p w14:paraId="077D566B" w14:textId="77777777" w:rsidR="002A3EAE" w:rsidRPr="006A6A9C" w:rsidRDefault="002A3EAE" w:rsidP="008E5014">
            <w:pPr>
              <w:pStyle w:val="Heading5"/>
              <w:numPr>
                <w:ilvl w:val="0"/>
                <w:numId w:val="0"/>
              </w:numPr>
              <w:spacing w:after="0"/>
              <w:jc w:val="center"/>
              <w:rPr>
                <w:rFonts w:ascii="Arial" w:hAnsi="Arial" w:cs="Arial"/>
                <w:szCs w:val="24"/>
              </w:rPr>
            </w:pPr>
          </w:p>
        </w:tc>
        <w:tc>
          <w:tcPr>
            <w:tcW w:w="2686" w:type="dxa"/>
          </w:tcPr>
          <w:p w14:paraId="6E69091B"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February</w:t>
            </w:r>
          </w:p>
        </w:tc>
        <w:tc>
          <w:tcPr>
            <w:tcW w:w="4074" w:type="dxa"/>
          </w:tcPr>
          <w:p w14:paraId="4E8F4087"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66.7</w:t>
            </w:r>
          </w:p>
        </w:tc>
      </w:tr>
      <w:tr w:rsidR="006563F5" w:rsidRPr="006A6A9C" w14:paraId="795180BB" w14:textId="77777777" w:rsidTr="008E5014">
        <w:tc>
          <w:tcPr>
            <w:tcW w:w="1620" w:type="dxa"/>
          </w:tcPr>
          <w:p w14:paraId="0EE73F28" w14:textId="77777777" w:rsidR="006563F5" w:rsidRPr="006A6A9C" w:rsidRDefault="006563F5" w:rsidP="008E5014">
            <w:pPr>
              <w:pStyle w:val="Heading5"/>
              <w:numPr>
                <w:ilvl w:val="0"/>
                <w:numId w:val="0"/>
              </w:numPr>
              <w:spacing w:after="0"/>
              <w:jc w:val="center"/>
              <w:rPr>
                <w:rFonts w:ascii="Arial" w:hAnsi="Arial" w:cs="Arial"/>
                <w:szCs w:val="24"/>
              </w:rPr>
            </w:pPr>
            <w:r w:rsidRPr="006A6A9C">
              <w:rPr>
                <w:rFonts w:ascii="Arial" w:hAnsi="Arial" w:cs="Arial"/>
                <w:szCs w:val="24"/>
              </w:rPr>
              <w:t>12</w:t>
            </w:r>
          </w:p>
        </w:tc>
        <w:tc>
          <w:tcPr>
            <w:tcW w:w="2686" w:type="dxa"/>
          </w:tcPr>
          <w:p w14:paraId="586EA5F1" w14:textId="77777777" w:rsidR="006563F5" w:rsidRPr="006A6A9C" w:rsidRDefault="006563F5" w:rsidP="008E5014">
            <w:pPr>
              <w:pStyle w:val="Heading5"/>
              <w:numPr>
                <w:ilvl w:val="4"/>
                <w:numId w:val="0"/>
              </w:numPr>
              <w:spacing w:after="0"/>
              <w:ind w:hanging="851"/>
              <w:jc w:val="center"/>
              <w:rPr>
                <w:rFonts w:ascii="Arial" w:hAnsi="Arial" w:cs="Arial"/>
                <w:szCs w:val="24"/>
              </w:rPr>
            </w:pPr>
            <w:r w:rsidRPr="006A6A9C">
              <w:rPr>
                <w:rFonts w:ascii="Arial" w:hAnsi="Arial" w:cs="Arial"/>
                <w:szCs w:val="24"/>
              </w:rPr>
              <w:t>March</w:t>
            </w:r>
          </w:p>
        </w:tc>
        <w:tc>
          <w:tcPr>
            <w:tcW w:w="4074" w:type="dxa"/>
          </w:tcPr>
          <w:p w14:paraId="27E0E22C" w14:textId="77777777" w:rsidR="006563F5" w:rsidRPr="006A6A9C" w:rsidRDefault="006563F5" w:rsidP="008E5014">
            <w:pPr>
              <w:pStyle w:val="Heading5"/>
              <w:numPr>
                <w:ilvl w:val="0"/>
                <w:numId w:val="0"/>
              </w:numPr>
              <w:spacing w:after="0"/>
              <w:ind w:hanging="4"/>
              <w:jc w:val="center"/>
              <w:rPr>
                <w:rFonts w:ascii="Arial" w:hAnsi="Arial" w:cs="Arial"/>
                <w:szCs w:val="24"/>
              </w:rPr>
            </w:pPr>
            <w:r w:rsidRPr="006A6A9C">
              <w:rPr>
                <w:rFonts w:ascii="Arial" w:hAnsi="Arial" w:cs="Arial"/>
                <w:szCs w:val="24"/>
              </w:rPr>
              <w:t>100</w:t>
            </w:r>
          </w:p>
        </w:tc>
      </w:tr>
    </w:tbl>
    <w:p w14:paraId="46C48277" w14:textId="77777777" w:rsidR="006563F5" w:rsidRPr="006A6A9C" w:rsidRDefault="006563F5" w:rsidP="002A3EAE">
      <w:pPr>
        <w:pStyle w:val="Heading5"/>
        <w:numPr>
          <w:ilvl w:val="0"/>
          <w:numId w:val="0"/>
        </w:numPr>
        <w:ind w:left="2552"/>
        <w:rPr>
          <w:rFonts w:ascii="Arial" w:hAnsi="Arial" w:cs="Arial"/>
          <w:i/>
          <w:szCs w:val="24"/>
        </w:rPr>
      </w:pPr>
    </w:p>
    <w:p w14:paraId="7BCDE4DF" w14:textId="77777777" w:rsidR="006563F5" w:rsidRPr="006A6A9C" w:rsidRDefault="006563F5" w:rsidP="002A3EAE">
      <w:pPr>
        <w:pStyle w:val="Heading5"/>
        <w:numPr>
          <w:ilvl w:val="0"/>
          <w:numId w:val="0"/>
        </w:numPr>
        <w:tabs>
          <w:tab w:val="left" w:pos="2700"/>
        </w:tabs>
        <w:ind w:left="2700" w:hanging="810"/>
        <w:rPr>
          <w:rFonts w:ascii="Arial" w:hAnsi="Arial" w:cs="Arial"/>
          <w:szCs w:val="24"/>
        </w:rPr>
      </w:pPr>
      <w:r w:rsidRPr="006A6A9C">
        <w:rPr>
          <w:rFonts w:ascii="Arial" w:hAnsi="Arial" w:cs="Arial"/>
          <w:i/>
          <w:szCs w:val="24"/>
        </w:rPr>
        <w:t>CA</w:t>
      </w:r>
      <w:r w:rsidRPr="006A6A9C">
        <w:rPr>
          <w:rFonts w:ascii="Arial" w:hAnsi="Arial" w:cs="Arial"/>
          <w:i/>
          <w:szCs w:val="24"/>
          <w:vertAlign w:val="subscript"/>
        </w:rPr>
        <w:t>HH,</w:t>
      </w:r>
      <w:r w:rsidRPr="006A6A9C">
        <w:rPr>
          <w:rFonts w:ascii="Arial" w:hAnsi="Arial" w:cs="Arial"/>
          <w:i/>
          <w:szCs w:val="24"/>
        </w:rPr>
        <w:tab/>
      </w:r>
      <w:r w:rsidRPr="006A6A9C">
        <w:rPr>
          <w:rFonts w:ascii="Arial" w:hAnsi="Arial" w:cs="Arial"/>
          <w:szCs w:val="24"/>
        </w:rPr>
        <w:t>is an allowance for extreme conditions equal to 0.06.</w:t>
      </w:r>
    </w:p>
    <w:p w14:paraId="24D23075" w14:textId="77777777" w:rsidR="006563F5" w:rsidRPr="006A6A9C" w:rsidRDefault="006563F5" w:rsidP="002A3EAE">
      <w:pPr>
        <w:pStyle w:val="Heading2"/>
        <w:numPr>
          <w:ilvl w:val="0"/>
          <w:numId w:val="0"/>
        </w:numPr>
        <w:ind w:left="990" w:hanging="990"/>
        <w:jc w:val="both"/>
        <w:rPr>
          <w:rFonts w:ascii="Arial" w:hAnsi="Arial" w:cs="Arial"/>
          <w:szCs w:val="24"/>
        </w:rPr>
      </w:pPr>
      <w:r w:rsidRPr="006A6A9C">
        <w:rPr>
          <w:rFonts w:ascii="Arial" w:hAnsi="Arial" w:cs="Arial"/>
          <w:b w:val="0"/>
          <w:szCs w:val="24"/>
        </w:rPr>
        <w:t>4.</w:t>
      </w:r>
      <w:r w:rsidRPr="006A6A9C">
        <w:rPr>
          <w:rFonts w:ascii="Arial" w:hAnsi="Arial" w:cs="Arial"/>
          <w:b w:val="0"/>
          <w:szCs w:val="24"/>
        </w:rPr>
        <w:tab/>
        <w:t>The revised</w:t>
      </w:r>
      <w:r w:rsidRPr="006A6A9C">
        <w:rPr>
          <w:rFonts w:ascii="Arial" w:hAnsi="Arial" w:cs="Arial"/>
          <w:szCs w:val="24"/>
        </w:rPr>
        <w:t xml:space="preserve"> Deemed HH Forecasting Performance, </w:t>
      </w:r>
      <w:r w:rsidRPr="006A6A9C">
        <w:rPr>
          <w:rFonts w:ascii="Arial" w:hAnsi="Arial" w:cs="Arial"/>
          <w:b w:val="0"/>
          <w:szCs w:val="24"/>
        </w:rPr>
        <w:t>shall be calculated on the basis of Paragraph 3 above, substituting the</w:t>
      </w:r>
      <w:r w:rsidRPr="006A6A9C">
        <w:rPr>
          <w:rFonts w:ascii="Arial" w:hAnsi="Arial" w:cs="Arial"/>
          <w:szCs w:val="24"/>
        </w:rPr>
        <w:t xml:space="preserve"> Indicative Annual HH TNUoS Charge </w:t>
      </w:r>
      <w:r w:rsidRPr="006A6A9C">
        <w:rPr>
          <w:rFonts w:ascii="Arial" w:hAnsi="Arial" w:cs="Arial"/>
          <w:b w:val="0"/>
          <w:szCs w:val="24"/>
        </w:rPr>
        <w:t xml:space="preserve">for each month, </w:t>
      </w:r>
      <w:r w:rsidRPr="006A6A9C">
        <w:rPr>
          <w:rFonts w:ascii="Arial" w:hAnsi="Arial" w:cs="Arial"/>
          <w:b w:val="0"/>
          <w:i/>
          <w:szCs w:val="24"/>
        </w:rPr>
        <w:t>m</w:t>
      </w:r>
      <w:r w:rsidRPr="006A6A9C">
        <w:rPr>
          <w:rFonts w:ascii="Arial" w:hAnsi="Arial" w:cs="Arial"/>
          <w:b w:val="0"/>
          <w:szCs w:val="24"/>
        </w:rPr>
        <w:t xml:space="preserve"> prior to the end of the </w:t>
      </w:r>
      <w:r w:rsidRPr="006A6A9C">
        <w:rPr>
          <w:rFonts w:ascii="Arial" w:hAnsi="Arial" w:cs="Arial"/>
          <w:szCs w:val="24"/>
        </w:rPr>
        <w:t xml:space="preserve">Reported Period of Increase </w:t>
      </w:r>
      <w:r w:rsidRPr="006A6A9C">
        <w:rPr>
          <w:rFonts w:ascii="Arial" w:hAnsi="Arial" w:cs="Arial"/>
          <w:b w:val="0"/>
          <w:szCs w:val="24"/>
        </w:rPr>
        <w:t>with the</w:t>
      </w:r>
      <w:r w:rsidRPr="006A6A9C">
        <w:rPr>
          <w:rFonts w:ascii="Arial" w:hAnsi="Arial" w:cs="Arial"/>
          <w:szCs w:val="24"/>
        </w:rPr>
        <w:t xml:space="preserve"> Revised Indicative Annual HH TNUoS charge</w:t>
      </w:r>
      <w:r w:rsidRPr="006A6A9C">
        <w:rPr>
          <w:rFonts w:ascii="Arial" w:hAnsi="Arial" w:cs="Arial"/>
          <w:b w:val="0"/>
          <w:szCs w:val="24"/>
        </w:rPr>
        <w:t xml:space="preserve">, </w:t>
      </w:r>
      <w:r w:rsidRPr="006A6A9C">
        <w:rPr>
          <w:rFonts w:ascii="Arial" w:hAnsi="Arial" w:cs="Arial"/>
          <w:b w:val="0"/>
          <w:i/>
          <w:szCs w:val="24"/>
        </w:rPr>
        <w:t>RIA</w:t>
      </w:r>
      <w:r w:rsidRPr="006A6A9C">
        <w:rPr>
          <w:rFonts w:ascii="Arial" w:hAnsi="Arial" w:cs="Arial"/>
          <w:b w:val="0"/>
          <w:i/>
          <w:szCs w:val="24"/>
          <w:vertAlign w:val="subscript"/>
        </w:rPr>
        <w:t>HH,</w:t>
      </w:r>
      <w:r w:rsidRPr="006A6A9C">
        <w:rPr>
          <w:rFonts w:ascii="Arial" w:hAnsi="Arial" w:cs="Arial"/>
          <w:i/>
          <w:szCs w:val="24"/>
          <w:vertAlign w:val="subscript"/>
        </w:rPr>
        <w:t>m</w:t>
      </w:r>
      <w:r w:rsidRPr="006A6A9C">
        <w:rPr>
          <w:rFonts w:ascii="Arial" w:hAnsi="Arial" w:cs="Arial"/>
          <w:szCs w:val="24"/>
        </w:rPr>
        <w:t xml:space="preserve"> </w:t>
      </w:r>
    </w:p>
    <w:p w14:paraId="2E99AC48" w14:textId="77777777" w:rsidR="006563F5" w:rsidRPr="006A6A9C" w:rsidRDefault="006563F5" w:rsidP="006563F5">
      <w:pPr>
        <w:rPr>
          <w:rFonts w:ascii="Arial" w:hAnsi="Arial" w:cs="Arial"/>
          <w:szCs w:val="24"/>
        </w:rPr>
      </w:pPr>
    </w:p>
    <w:p w14:paraId="58730D56" w14:textId="77777777" w:rsidR="006563F5" w:rsidRPr="006A6A9C" w:rsidRDefault="006563F5" w:rsidP="002A3EAE">
      <w:pPr>
        <w:pStyle w:val="Heading5"/>
        <w:numPr>
          <w:ilvl w:val="0"/>
          <w:numId w:val="0"/>
        </w:numPr>
        <w:ind w:left="990" w:hanging="990"/>
        <w:rPr>
          <w:rFonts w:ascii="Arial" w:hAnsi="Arial" w:cs="Arial"/>
          <w:bCs/>
          <w:szCs w:val="24"/>
        </w:rPr>
      </w:pPr>
      <w:r w:rsidRPr="006A6A9C">
        <w:rPr>
          <w:rFonts w:ascii="Arial" w:hAnsi="Arial" w:cs="Arial"/>
          <w:szCs w:val="24"/>
        </w:rPr>
        <w:t>5.</w:t>
      </w:r>
      <w:r w:rsidRPr="006A6A9C">
        <w:rPr>
          <w:rFonts w:ascii="Arial" w:hAnsi="Arial" w:cs="Arial"/>
          <w:szCs w:val="24"/>
        </w:rPr>
        <w:tab/>
        <w:t xml:space="preserve">The </w:t>
      </w:r>
      <w:r w:rsidRPr="006A6A9C">
        <w:rPr>
          <w:rFonts w:ascii="Arial" w:hAnsi="Arial" w:cs="Arial"/>
          <w:b/>
          <w:szCs w:val="24"/>
        </w:rPr>
        <w:t>Revised</w:t>
      </w:r>
      <w:r w:rsidRPr="006A6A9C">
        <w:rPr>
          <w:rFonts w:ascii="Arial" w:hAnsi="Arial" w:cs="Arial"/>
          <w:szCs w:val="24"/>
        </w:rPr>
        <w:t xml:space="preserve"> </w:t>
      </w:r>
      <w:r w:rsidRPr="006A6A9C">
        <w:rPr>
          <w:rFonts w:ascii="Arial" w:hAnsi="Arial" w:cs="Arial"/>
          <w:b/>
          <w:szCs w:val="24"/>
        </w:rPr>
        <w:t xml:space="preserve">Indicative Annual HH TNUoS charge, </w:t>
      </w:r>
      <w:r w:rsidRPr="006A6A9C">
        <w:rPr>
          <w:rFonts w:ascii="Arial" w:hAnsi="Arial" w:cs="Arial"/>
          <w:i/>
          <w:szCs w:val="24"/>
        </w:rPr>
        <w:t>RIA</w:t>
      </w:r>
      <w:r w:rsidRPr="006A6A9C">
        <w:rPr>
          <w:rFonts w:ascii="Arial" w:hAnsi="Arial" w:cs="Arial"/>
          <w:i/>
          <w:szCs w:val="24"/>
          <w:vertAlign w:val="subscript"/>
        </w:rPr>
        <w:t>HH,m</w:t>
      </w:r>
      <w:r w:rsidRPr="006A6A9C">
        <w:rPr>
          <w:rFonts w:ascii="Arial" w:hAnsi="Arial" w:cs="Arial"/>
          <w:b/>
          <w:szCs w:val="24"/>
        </w:rPr>
        <w:t xml:space="preserve"> </w:t>
      </w:r>
      <w:r w:rsidRPr="006A6A9C">
        <w:rPr>
          <w:rFonts w:ascii="Arial" w:hAnsi="Arial" w:cs="Arial"/>
          <w:szCs w:val="24"/>
        </w:rPr>
        <w:t>shall be</w:t>
      </w:r>
      <w:r w:rsidRPr="006A6A9C">
        <w:rPr>
          <w:rFonts w:ascii="Arial" w:hAnsi="Arial" w:cs="Arial"/>
          <w:b/>
          <w:szCs w:val="24"/>
        </w:rPr>
        <w:t xml:space="preserve"> </w:t>
      </w:r>
      <w:r w:rsidRPr="006A6A9C">
        <w:rPr>
          <w:rFonts w:ascii="Arial" w:hAnsi="Arial" w:cs="Arial"/>
          <w:szCs w:val="24"/>
        </w:rPr>
        <w:t xml:space="preserve">derived as follows: </w:t>
      </w:r>
    </w:p>
    <w:p w14:paraId="50D38B83" w14:textId="77777777" w:rsidR="006563F5" w:rsidRPr="006A6A9C" w:rsidRDefault="006563F5" w:rsidP="002A3EAE">
      <w:pPr>
        <w:pStyle w:val="Heading5"/>
        <w:numPr>
          <w:ilvl w:val="0"/>
          <w:numId w:val="0"/>
        </w:numPr>
        <w:spacing w:after="0"/>
        <w:ind w:left="1886"/>
        <w:rPr>
          <w:rFonts w:ascii="Arial" w:hAnsi="Arial" w:cs="Arial"/>
          <w:szCs w:val="24"/>
        </w:rPr>
      </w:pPr>
    </w:p>
    <w:p w14:paraId="5E9BF050" w14:textId="43C80758" w:rsidR="000B0D52" w:rsidRPr="006A6A9C" w:rsidRDefault="00000000" w:rsidP="000B0D52">
      <w:pPr>
        <w:ind w:left="1888"/>
        <w:outlineLvl w:val="4"/>
        <w:rPr>
          <w:rFonts w:cs="Arial"/>
        </w:rPr>
      </w:pPr>
      <m:oMathPara>
        <m:oMath>
          <m:sSub>
            <m:sSubPr>
              <m:ctrlPr>
                <w:rPr>
                  <w:rFonts w:ascii="Cambria Math" w:hAnsi="Cambria Math" w:cs="Arial"/>
                  <w:i/>
                </w:rPr>
              </m:ctrlPr>
            </m:sSubPr>
            <m:e>
              <m:r>
                <w:rPr>
                  <w:rFonts w:ascii="Cambria Math" w:hAnsi="Cambria Math" w:cs="Arial"/>
                </w:rPr>
                <m:t>RIA</m:t>
              </m:r>
            </m:e>
            <m:sub>
              <m:r>
                <w:rPr>
                  <w:rFonts w:ascii="Cambria Math" w:hAnsi="Cambria Math" w:cs="Arial"/>
                </w:rPr>
                <m:t>HH, m</m:t>
              </m:r>
            </m:sub>
          </m:sSub>
          <m:r>
            <w:rPr>
              <w:rFonts w:ascii="Cambria Math" w:hAnsi="Cambria Math" w:cs="Arial"/>
            </w:rPr>
            <m:t>= min</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r>
                        <w:rPr>
                          <w:rFonts w:ascii="Cambria Math" w:hAnsi="Cambria Math" w:cs="Arial"/>
                        </w:rPr>
                        <m:t>max</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DUB</m:t>
                                  </m:r>
                                </m:e>
                                <m:sub>
                                  <m:r>
                                    <w:rPr>
                                      <w:rFonts w:ascii="Cambria Math" w:hAnsi="Cambria Math" w:cs="Arial"/>
                                    </w:rPr>
                                    <m:t>HH,p</m:t>
                                  </m:r>
                                </m:sub>
                              </m:sSub>
                            </m:num>
                            <m:den>
                              <m:sSub>
                                <m:sSubPr>
                                  <m:ctrlPr>
                                    <w:rPr>
                                      <w:rFonts w:ascii="Cambria Math" w:hAnsi="Cambria Math" w:cs="Arial"/>
                                      <w:i/>
                                    </w:rPr>
                                  </m:ctrlPr>
                                </m:sSubPr>
                                <m:e>
                                  <m:r>
                                    <w:rPr>
                                      <w:rFonts w:ascii="Cambria Math" w:hAnsi="Cambria Math" w:cs="Arial"/>
                                    </w:rPr>
                                    <m:t>DUA</m:t>
                                  </m:r>
                                </m:e>
                                <m:sub>
                                  <m:r>
                                    <w:rPr>
                                      <w:rFonts w:ascii="Cambria Math" w:hAnsi="Cambria Math" w:cs="Arial"/>
                                    </w:rPr>
                                    <m:t>HH,p</m:t>
                                  </m:r>
                                </m:sub>
                              </m:sSub>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DSB</m:t>
                                  </m:r>
                                </m:e>
                                <m:sub>
                                  <m:r>
                                    <w:rPr>
                                      <w:rFonts w:ascii="Cambria Math" w:hAnsi="Cambria Math" w:cs="Arial"/>
                                    </w:rPr>
                                    <m:t>HH,p</m:t>
                                  </m:r>
                                </m:sub>
                              </m:sSub>
                            </m:num>
                            <m:den>
                              <m:sSub>
                                <m:sSubPr>
                                  <m:ctrlPr>
                                    <w:rPr>
                                      <w:rFonts w:ascii="Cambria Math" w:hAnsi="Cambria Math" w:cs="Arial"/>
                                      <w:i/>
                                    </w:rPr>
                                  </m:ctrlPr>
                                </m:sSubPr>
                                <m:e>
                                  <m:r>
                                    <w:rPr>
                                      <w:rFonts w:ascii="Cambria Math" w:hAnsi="Cambria Math" w:cs="Arial"/>
                                    </w:rPr>
                                    <m:t>DSA</m:t>
                                  </m:r>
                                </m:e>
                                <m:sub>
                                  <m:r>
                                    <w:rPr>
                                      <w:rFonts w:ascii="Cambria Math" w:hAnsi="Cambria Math" w:cs="Arial"/>
                                    </w:rPr>
                                    <m:t>HH,p</m:t>
                                  </m:r>
                                </m:sub>
                              </m:sSub>
                            </m:den>
                          </m:f>
                          <m:r>
                            <w:rPr>
                              <w:rFonts w:ascii="Cambria Math" w:hAnsi="Cambria Math" w:cs="Arial"/>
                            </w:rPr>
                            <m:t>, 0</m:t>
                          </m:r>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RD</m:t>
                          </m:r>
                        </m:e>
                        <m:sub>
                          <m:r>
                            <w:rPr>
                              <w:rFonts w:ascii="Cambria Math" w:hAnsi="Cambria Math" w:cs="Arial"/>
                            </w:rPr>
                            <m:t>HH,p</m:t>
                          </m:r>
                        </m:sub>
                      </m:sSub>
                    </m:e>
                  </m:d>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HH,m</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HH,p</m:t>
                  </m:r>
                </m:sub>
              </m:sSub>
            </m:e>
          </m:d>
        </m:oMath>
      </m:oMathPara>
    </w:p>
    <w:p w14:paraId="1F5F1118" w14:textId="77777777" w:rsidR="000B0D52" w:rsidRPr="006A6A9C" w:rsidRDefault="000B0D52" w:rsidP="002A3EAE">
      <w:pPr>
        <w:pStyle w:val="Heading5"/>
        <w:numPr>
          <w:ilvl w:val="0"/>
          <w:numId w:val="0"/>
        </w:numPr>
        <w:spacing w:after="0"/>
        <w:ind w:left="1886"/>
        <w:rPr>
          <w:rFonts w:ascii="Arial" w:hAnsi="Arial" w:cs="Arial"/>
          <w:szCs w:val="24"/>
        </w:rPr>
      </w:pPr>
    </w:p>
    <w:p w14:paraId="1D1F8C01" w14:textId="77777777" w:rsidR="009D7B7D" w:rsidRPr="006A6A9C" w:rsidRDefault="009D7B7D" w:rsidP="002A3EAE">
      <w:pPr>
        <w:pStyle w:val="Heading5"/>
        <w:numPr>
          <w:ilvl w:val="0"/>
          <w:numId w:val="0"/>
        </w:numPr>
        <w:spacing w:after="0"/>
        <w:ind w:left="1886"/>
        <w:rPr>
          <w:rFonts w:ascii="Arial" w:hAnsi="Arial" w:cs="Arial"/>
          <w:szCs w:val="24"/>
        </w:rPr>
      </w:pPr>
    </w:p>
    <w:p w14:paraId="5E4AC460" w14:textId="77777777" w:rsidR="006563F5" w:rsidRPr="006A6A9C" w:rsidRDefault="006563F5" w:rsidP="002A3EAE">
      <w:pPr>
        <w:pStyle w:val="Heading5"/>
        <w:numPr>
          <w:ilvl w:val="0"/>
          <w:numId w:val="0"/>
        </w:numPr>
        <w:spacing w:after="0"/>
        <w:ind w:left="850"/>
        <w:rPr>
          <w:rFonts w:ascii="Arial" w:hAnsi="Arial" w:cs="Arial"/>
          <w:szCs w:val="24"/>
        </w:rPr>
      </w:pPr>
      <w:r w:rsidRPr="006A6A9C">
        <w:rPr>
          <w:rFonts w:ascii="Arial" w:hAnsi="Arial" w:cs="Arial"/>
          <w:szCs w:val="24"/>
        </w:rPr>
        <w:t>Where:</w:t>
      </w:r>
    </w:p>
    <w:p w14:paraId="755C71AF" w14:textId="77777777" w:rsidR="006563F5" w:rsidRPr="006A6A9C" w:rsidRDefault="006563F5" w:rsidP="002A3EAE">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DUA</w:t>
      </w:r>
      <w:r w:rsidRPr="006A6A9C">
        <w:rPr>
          <w:rFonts w:ascii="Arial" w:hAnsi="Arial" w:cs="Arial"/>
          <w:i/>
          <w:szCs w:val="24"/>
          <w:vertAlign w:val="subscript"/>
        </w:rPr>
        <w:t>HH,p</w:t>
      </w:r>
      <w:r w:rsidRPr="006A6A9C">
        <w:rPr>
          <w:rFonts w:ascii="Arial" w:hAnsi="Arial" w:cs="Arial"/>
          <w:i/>
          <w:szCs w:val="24"/>
          <w:vertAlign w:val="subscript"/>
        </w:rPr>
        <w:tab/>
      </w:r>
      <w:r w:rsidRPr="006A6A9C">
        <w:rPr>
          <w:rFonts w:ascii="Arial" w:hAnsi="Arial" w:cs="Arial"/>
          <w:szCs w:val="24"/>
        </w:rPr>
        <w:t xml:space="preserve">is the average 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6824C78"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DUB</w:t>
      </w:r>
      <w:r w:rsidRPr="006A6A9C">
        <w:rPr>
          <w:rFonts w:ascii="Arial" w:hAnsi="Arial" w:cs="Arial"/>
          <w:i/>
          <w:szCs w:val="24"/>
          <w:vertAlign w:val="subscript"/>
        </w:rPr>
        <w:t>HH,p</w:t>
      </w:r>
      <w:r w:rsidRPr="006A6A9C">
        <w:rPr>
          <w:rFonts w:ascii="Arial" w:hAnsi="Arial" w:cs="Arial"/>
          <w:szCs w:val="24"/>
        </w:rPr>
        <w:tab/>
        <w:t xml:space="preserve">is the average 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FBC8835" w14:textId="77777777" w:rsidR="002A3EAE" w:rsidRPr="006A6A9C" w:rsidRDefault="002A3EAE" w:rsidP="0043542D">
      <w:pPr>
        <w:pStyle w:val="Heading5"/>
        <w:numPr>
          <w:ilvl w:val="0"/>
          <w:numId w:val="0"/>
        </w:numPr>
        <w:ind w:left="1890"/>
        <w:jc w:val="both"/>
        <w:rPr>
          <w:rFonts w:ascii="Arial" w:hAnsi="Arial" w:cs="Arial"/>
          <w:i/>
          <w:szCs w:val="24"/>
        </w:rPr>
      </w:pPr>
    </w:p>
    <w:p w14:paraId="7EC259C1" w14:textId="6CC2B63D"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DSA</w:t>
      </w:r>
      <w:r w:rsidRPr="006A6A9C">
        <w:rPr>
          <w:rFonts w:ascii="Arial" w:hAnsi="Arial" w:cs="Arial"/>
          <w:i/>
          <w:szCs w:val="24"/>
          <w:vertAlign w:val="subscript"/>
        </w:rPr>
        <w:t>HH,p</w:t>
      </w:r>
      <w:r w:rsidRPr="006A6A9C">
        <w:rPr>
          <w:rFonts w:ascii="Arial" w:hAnsi="Arial" w:cs="Arial"/>
          <w:szCs w:val="24"/>
        </w:rPr>
        <w:tab/>
        <w:t xml:space="preserve">is the average demand taken by </w:t>
      </w:r>
      <w:r w:rsidRPr="006A6A9C">
        <w:rPr>
          <w:rFonts w:ascii="Arial" w:hAnsi="Arial" w:cs="Arial"/>
          <w:b/>
          <w:szCs w:val="24"/>
        </w:rPr>
        <w:t>Total SystemChargeable HH Demand</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00FA2EBD"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DSB</w:t>
      </w:r>
      <w:r w:rsidRPr="006A6A9C">
        <w:rPr>
          <w:rFonts w:ascii="Arial" w:hAnsi="Arial" w:cs="Arial"/>
          <w:i/>
          <w:szCs w:val="24"/>
          <w:vertAlign w:val="subscript"/>
        </w:rPr>
        <w:t>HH,p</w:t>
      </w:r>
      <w:r w:rsidRPr="006A6A9C">
        <w:rPr>
          <w:rFonts w:ascii="Arial" w:hAnsi="Arial" w:cs="Arial"/>
          <w:szCs w:val="24"/>
        </w:rPr>
        <w:tab/>
        <w:t xml:space="preserve">is the average demand taken by </w:t>
      </w:r>
      <w:r w:rsidRPr="006A6A9C">
        <w:rPr>
          <w:rFonts w:ascii="Arial" w:hAnsi="Arial" w:cs="Arial"/>
          <w:b/>
          <w:szCs w:val="24"/>
        </w:rPr>
        <w:t>Total System Chargeable HH Demand</w:t>
      </w:r>
      <w:r w:rsidRPr="006A6A9C">
        <w:rPr>
          <w:rFonts w:ascii="Arial" w:hAnsi="Arial" w:cs="Arial"/>
          <w:szCs w:val="24"/>
        </w:rPr>
        <w:t xml:space="preserve"> during the period 17:00 to 17:30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18DFB240"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RD</w:t>
      </w:r>
      <w:r w:rsidRPr="006A6A9C">
        <w:rPr>
          <w:rFonts w:ascii="Arial" w:hAnsi="Arial" w:cs="Arial"/>
          <w:i/>
          <w:szCs w:val="24"/>
          <w:vertAlign w:val="subscript"/>
        </w:rPr>
        <w:t>HH,p</w:t>
      </w:r>
      <w:r w:rsidRPr="006A6A9C">
        <w:rPr>
          <w:rFonts w:ascii="Arial" w:hAnsi="Arial" w:cs="Arial"/>
          <w:szCs w:val="24"/>
        </w:rPr>
        <w:tab/>
        <w:t xml:space="preserve">is the forecast proportion of </w:t>
      </w:r>
      <w:r w:rsidRPr="006A6A9C">
        <w:rPr>
          <w:rFonts w:ascii="Arial" w:hAnsi="Arial" w:cs="Arial"/>
          <w:b/>
          <w:szCs w:val="24"/>
        </w:rPr>
        <w:t>HH Charges</w:t>
      </w:r>
      <w:r w:rsidRPr="006A6A9C">
        <w:rPr>
          <w:rFonts w:ascii="Arial" w:hAnsi="Arial" w:cs="Arial"/>
          <w:szCs w:val="24"/>
        </w:rPr>
        <w:t xml:space="preserve"> remaining for the previous </w:t>
      </w:r>
      <w:r w:rsidRPr="006A6A9C">
        <w:rPr>
          <w:rFonts w:ascii="Arial" w:hAnsi="Arial" w:cs="Arial"/>
          <w:b/>
          <w:szCs w:val="24"/>
        </w:rPr>
        <w:t>Financial Year</w:t>
      </w:r>
      <w:r w:rsidRPr="006A6A9C">
        <w:rPr>
          <w:rFonts w:ascii="Arial" w:hAnsi="Arial" w:cs="Arial"/>
          <w:szCs w:val="24"/>
        </w:rPr>
        <w:t xml:space="preserve"> from the first day of the month in which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p</w:t>
      </w:r>
      <w:r w:rsidRPr="006A6A9C">
        <w:rPr>
          <w:rFonts w:ascii="Arial" w:hAnsi="Arial" w:cs="Arial"/>
          <w:szCs w:val="24"/>
        </w:rPr>
        <w:t xml:space="preserve"> commences by reference to the following:</w:t>
      </w: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2715"/>
      </w:tblGrid>
      <w:tr w:rsidR="006563F5" w:rsidRPr="006A6A9C" w14:paraId="20C021B5" w14:textId="77777777" w:rsidTr="008E5014">
        <w:tc>
          <w:tcPr>
            <w:tcW w:w="2700" w:type="dxa"/>
          </w:tcPr>
          <w:p w14:paraId="58C5ED75"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 xml:space="preserve">Month in which </w:t>
            </w:r>
            <w:r w:rsidRPr="006A6A9C">
              <w:rPr>
                <w:rFonts w:ascii="Arial" w:hAnsi="Arial" w:cs="Arial"/>
                <w:b/>
                <w:szCs w:val="24"/>
              </w:rPr>
              <w:t>Reported Period of Increase commences</w:t>
            </w:r>
          </w:p>
        </w:tc>
        <w:tc>
          <w:tcPr>
            <w:tcW w:w="2834" w:type="dxa"/>
          </w:tcPr>
          <w:p w14:paraId="3C338D4A"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 xml:space="preserve">Remaining proportion of </w:t>
            </w:r>
            <w:r w:rsidRPr="006A6A9C">
              <w:rPr>
                <w:rFonts w:ascii="Arial" w:hAnsi="Arial" w:cs="Arial"/>
                <w:b/>
                <w:szCs w:val="24"/>
              </w:rPr>
              <w:t>HH Charges</w:t>
            </w:r>
          </w:p>
        </w:tc>
      </w:tr>
      <w:tr w:rsidR="006563F5" w:rsidRPr="006A6A9C" w14:paraId="491C0E84" w14:textId="77777777" w:rsidTr="008E5014">
        <w:tc>
          <w:tcPr>
            <w:tcW w:w="2700" w:type="dxa"/>
          </w:tcPr>
          <w:p w14:paraId="05D9DDB8"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October</w:t>
            </w:r>
          </w:p>
        </w:tc>
        <w:tc>
          <w:tcPr>
            <w:tcW w:w="2834" w:type="dxa"/>
          </w:tcPr>
          <w:p w14:paraId="121BA1D4"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27EE1AC9" w14:textId="77777777" w:rsidTr="008E5014">
        <w:tc>
          <w:tcPr>
            <w:tcW w:w="2700" w:type="dxa"/>
          </w:tcPr>
          <w:p w14:paraId="5465C940"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November</w:t>
            </w:r>
          </w:p>
        </w:tc>
        <w:tc>
          <w:tcPr>
            <w:tcW w:w="2834" w:type="dxa"/>
          </w:tcPr>
          <w:p w14:paraId="5FE67A49"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0E8D1524" w14:textId="77777777" w:rsidTr="008E5014">
        <w:tc>
          <w:tcPr>
            <w:tcW w:w="2700" w:type="dxa"/>
          </w:tcPr>
          <w:p w14:paraId="748669CF"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December</w:t>
            </w:r>
          </w:p>
        </w:tc>
        <w:tc>
          <w:tcPr>
            <w:tcW w:w="2834" w:type="dxa"/>
          </w:tcPr>
          <w:p w14:paraId="63960D67"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100%</w:t>
            </w:r>
          </w:p>
        </w:tc>
      </w:tr>
      <w:tr w:rsidR="006563F5" w:rsidRPr="006A6A9C" w14:paraId="7C36C9FC" w14:textId="77777777" w:rsidTr="008E5014">
        <w:tc>
          <w:tcPr>
            <w:tcW w:w="2700" w:type="dxa"/>
          </w:tcPr>
          <w:p w14:paraId="5570CF0F"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January</w:t>
            </w:r>
          </w:p>
        </w:tc>
        <w:tc>
          <w:tcPr>
            <w:tcW w:w="2834" w:type="dxa"/>
          </w:tcPr>
          <w:p w14:paraId="63C44924"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66.7%</w:t>
            </w:r>
          </w:p>
        </w:tc>
      </w:tr>
      <w:tr w:rsidR="006563F5" w:rsidRPr="006A6A9C" w14:paraId="1627E77D" w14:textId="77777777" w:rsidTr="008E5014">
        <w:tc>
          <w:tcPr>
            <w:tcW w:w="2700" w:type="dxa"/>
          </w:tcPr>
          <w:p w14:paraId="5CEFB591"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February</w:t>
            </w:r>
          </w:p>
        </w:tc>
        <w:tc>
          <w:tcPr>
            <w:tcW w:w="2834" w:type="dxa"/>
          </w:tcPr>
          <w:p w14:paraId="7315609A" w14:textId="77777777" w:rsidR="006563F5" w:rsidRPr="006A6A9C" w:rsidRDefault="006563F5" w:rsidP="008E5014">
            <w:pPr>
              <w:pStyle w:val="Heading5"/>
              <w:numPr>
                <w:ilvl w:val="0"/>
                <w:numId w:val="0"/>
              </w:numPr>
              <w:jc w:val="center"/>
              <w:rPr>
                <w:rFonts w:ascii="Arial" w:hAnsi="Arial" w:cs="Arial"/>
                <w:szCs w:val="24"/>
              </w:rPr>
            </w:pPr>
            <w:r w:rsidRPr="006A6A9C">
              <w:rPr>
                <w:rFonts w:ascii="Arial" w:hAnsi="Arial" w:cs="Arial"/>
                <w:szCs w:val="24"/>
              </w:rPr>
              <w:t>33.3%</w:t>
            </w:r>
          </w:p>
        </w:tc>
      </w:tr>
    </w:tbl>
    <w:p w14:paraId="13E85D7C" w14:textId="77777777" w:rsidR="006563F5" w:rsidRPr="006A6A9C" w:rsidRDefault="006563F5" w:rsidP="0043542D">
      <w:pPr>
        <w:pStyle w:val="Heading5"/>
        <w:numPr>
          <w:ilvl w:val="0"/>
          <w:numId w:val="0"/>
        </w:numPr>
        <w:ind w:left="1890"/>
        <w:rPr>
          <w:rFonts w:ascii="Arial" w:hAnsi="Arial" w:cs="Arial"/>
          <w:szCs w:val="24"/>
        </w:rPr>
      </w:pPr>
    </w:p>
    <w:p w14:paraId="545724EE" w14:textId="77777777" w:rsidR="006563F5" w:rsidRPr="006A6A9C" w:rsidRDefault="006563F5" w:rsidP="0043542D">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HH,m</w:t>
      </w:r>
      <w:r w:rsidRPr="006A6A9C">
        <w:rPr>
          <w:rFonts w:ascii="Arial" w:hAnsi="Arial" w:cs="Arial"/>
          <w:szCs w:val="24"/>
        </w:rPr>
        <w:tab/>
        <w:t xml:space="preserve">is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2E3091DC" w14:textId="77777777" w:rsidR="006563F5" w:rsidRPr="006A6A9C" w:rsidRDefault="006563F5" w:rsidP="0043542D">
      <w:pPr>
        <w:pStyle w:val="Heading5"/>
        <w:numPr>
          <w:ilvl w:val="0"/>
          <w:numId w:val="0"/>
        </w:numPr>
        <w:ind w:left="3060" w:hanging="117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HH,p</w:t>
      </w:r>
      <w:r w:rsidRPr="006A6A9C">
        <w:rPr>
          <w:rFonts w:ascii="Arial" w:hAnsi="Arial" w:cs="Arial"/>
          <w:szCs w:val="24"/>
        </w:rPr>
        <w:tab/>
        <w:t xml:space="preserve">in the case that the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 xml:space="preserve">p </w:t>
      </w:r>
      <w:r w:rsidRPr="006A6A9C">
        <w:rPr>
          <w:rFonts w:ascii="Arial" w:hAnsi="Arial" w:cs="Arial"/>
          <w:szCs w:val="24"/>
        </w:rPr>
        <w:t>ends prior to the 10</w:t>
      </w:r>
      <w:r w:rsidRPr="006A6A9C">
        <w:rPr>
          <w:rFonts w:ascii="Arial" w:hAnsi="Arial" w:cs="Arial"/>
          <w:szCs w:val="24"/>
          <w:vertAlign w:val="superscript"/>
        </w:rPr>
        <w:t>th</w:t>
      </w:r>
      <w:r w:rsidRPr="006A6A9C">
        <w:rPr>
          <w:rFonts w:ascii="Arial" w:hAnsi="Arial" w:cs="Arial"/>
          <w:szCs w:val="24"/>
        </w:rPr>
        <w:t xml:space="preserve"> February of the previous </w:t>
      </w:r>
      <w:r w:rsidRPr="006A6A9C">
        <w:rPr>
          <w:rFonts w:ascii="Arial" w:hAnsi="Arial" w:cs="Arial"/>
          <w:b/>
          <w:szCs w:val="24"/>
        </w:rPr>
        <w:t>Financial Year</w:t>
      </w:r>
      <w:r w:rsidRPr="006A6A9C">
        <w:rPr>
          <w:rFonts w:ascii="Arial" w:hAnsi="Arial" w:cs="Arial"/>
          <w:szCs w:val="24"/>
        </w:rPr>
        <w:t xml:space="preserve">, is set equal to the </w:t>
      </w:r>
      <w:r w:rsidRPr="006A6A9C">
        <w:rPr>
          <w:rFonts w:ascii="Arial" w:hAnsi="Arial" w:cs="Arial"/>
          <w:b/>
          <w:szCs w:val="24"/>
        </w:rPr>
        <w:t>Indicative Annual 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the month immediately following  </w:t>
      </w:r>
      <w:r w:rsidRPr="006A6A9C">
        <w:rPr>
          <w:rFonts w:ascii="Arial" w:hAnsi="Arial" w:cs="Arial"/>
          <w:b/>
          <w:szCs w:val="24"/>
        </w:rPr>
        <w:t>Reported Period of Increase</w:t>
      </w:r>
      <w:r w:rsidRPr="006A6A9C">
        <w:rPr>
          <w:rFonts w:ascii="Arial" w:hAnsi="Arial" w:cs="Arial"/>
          <w:szCs w:val="24"/>
        </w:rPr>
        <w:t xml:space="preserve"> of the previous </w:t>
      </w:r>
      <w:r w:rsidRPr="006A6A9C">
        <w:rPr>
          <w:rFonts w:ascii="Arial" w:hAnsi="Arial" w:cs="Arial"/>
          <w:b/>
          <w:szCs w:val="24"/>
        </w:rPr>
        <w:t xml:space="preserve">Financial Year, </w:t>
      </w:r>
      <w:r w:rsidRPr="006A6A9C">
        <w:rPr>
          <w:rFonts w:ascii="Arial" w:hAnsi="Arial" w:cs="Arial"/>
          <w:szCs w:val="24"/>
        </w:rPr>
        <w:t>otherwise is set to infinity.</w:t>
      </w:r>
    </w:p>
    <w:p w14:paraId="18585EC5" w14:textId="77777777" w:rsidR="006563F5" w:rsidRPr="006A6A9C" w:rsidRDefault="006563F5" w:rsidP="0043542D">
      <w:pPr>
        <w:pStyle w:val="Heading5"/>
        <w:numPr>
          <w:ilvl w:val="0"/>
          <w:numId w:val="0"/>
        </w:numPr>
        <w:rPr>
          <w:rFonts w:ascii="Arial" w:hAnsi="Arial" w:cs="Arial"/>
          <w:szCs w:val="24"/>
        </w:rPr>
      </w:pPr>
      <w:r w:rsidRPr="006A6A9C">
        <w:rPr>
          <w:rFonts w:ascii="Arial" w:hAnsi="Arial" w:cs="Arial"/>
          <w:szCs w:val="24"/>
        </w:rPr>
        <w:t>Deemed NHH Forecasting Performance and Revision</w:t>
      </w:r>
    </w:p>
    <w:p w14:paraId="113867BD" w14:textId="77777777" w:rsidR="006563F5" w:rsidRPr="006A6A9C" w:rsidRDefault="006563F5" w:rsidP="0043542D">
      <w:pPr>
        <w:pStyle w:val="Heading5"/>
        <w:numPr>
          <w:ilvl w:val="0"/>
          <w:numId w:val="0"/>
        </w:numPr>
        <w:ind w:left="990" w:hanging="990"/>
        <w:jc w:val="both"/>
        <w:rPr>
          <w:rFonts w:ascii="Arial" w:hAnsi="Arial" w:cs="Arial"/>
          <w:szCs w:val="24"/>
        </w:rPr>
      </w:pPr>
      <w:r w:rsidRPr="006A6A9C">
        <w:rPr>
          <w:rFonts w:ascii="Arial" w:hAnsi="Arial" w:cs="Arial"/>
          <w:bCs/>
          <w:szCs w:val="24"/>
        </w:rPr>
        <w:t>6.</w:t>
      </w:r>
      <w:r w:rsidRPr="006A6A9C">
        <w:rPr>
          <w:rFonts w:ascii="Arial" w:hAnsi="Arial" w:cs="Arial"/>
          <w:bCs/>
          <w:szCs w:val="24"/>
        </w:rPr>
        <w:tab/>
      </w:r>
      <w:r w:rsidRPr="006A6A9C">
        <w:rPr>
          <w:rFonts w:ascii="Arial" w:hAnsi="Arial" w:cs="Arial"/>
          <w:b/>
          <w:szCs w:val="24"/>
        </w:rPr>
        <w:t>Deemed NHH Forecasting Performance</w:t>
      </w:r>
      <w:r w:rsidRPr="006A6A9C">
        <w:rPr>
          <w:rFonts w:ascii="Arial" w:hAnsi="Arial" w:cs="Arial"/>
          <w:szCs w:val="24"/>
        </w:rPr>
        <w:t xml:space="preserve">, </w:t>
      </w:r>
      <w:r w:rsidRPr="006A6A9C">
        <w:rPr>
          <w:rFonts w:ascii="Arial" w:hAnsi="Arial" w:cs="Arial"/>
          <w:i/>
          <w:szCs w:val="24"/>
        </w:rPr>
        <w:t>FPP</w:t>
      </w:r>
      <w:r w:rsidRPr="006A6A9C">
        <w:rPr>
          <w:rFonts w:ascii="Arial" w:hAnsi="Arial" w:cs="Arial"/>
          <w:i/>
          <w:szCs w:val="24"/>
          <w:vertAlign w:val="subscript"/>
        </w:rPr>
        <w:t>NHH</w:t>
      </w:r>
      <w:r w:rsidRPr="006A6A9C">
        <w:rPr>
          <w:rFonts w:ascii="Arial" w:hAnsi="Arial" w:cs="Arial"/>
          <w:i/>
          <w:szCs w:val="24"/>
        </w:rPr>
        <w:t>,</w:t>
      </w:r>
      <w:r w:rsidRPr="006A6A9C">
        <w:rPr>
          <w:rFonts w:ascii="Arial" w:hAnsi="Arial" w:cs="Arial"/>
          <w:b/>
          <w:szCs w:val="24"/>
        </w:rPr>
        <w:t xml:space="preserve"> </w:t>
      </w:r>
      <w:r w:rsidRPr="006A6A9C">
        <w:rPr>
          <w:rFonts w:ascii="Arial" w:hAnsi="Arial" w:cs="Arial"/>
          <w:szCs w:val="24"/>
        </w:rPr>
        <w:t>shall be calculated as set out in the following formula:</w:t>
      </w:r>
    </w:p>
    <w:p w14:paraId="3BF06BAB" w14:textId="77777777" w:rsidR="006563F5" w:rsidRPr="006A6A9C" w:rsidRDefault="006563F5" w:rsidP="0043542D">
      <w:pPr>
        <w:pStyle w:val="Heading5"/>
        <w:numPr>
          <w:ilvl w:val="0"/>
          <w:numId w:val="0"/>
        </w:numPr>
        <w:ind w:left="1890"/>
        <w:rPr>
          <w:rFonts w:ascii="Arial" w:hAnsi="Arial" w:cs="Arial"/>
          <w:szCs w:val="24"/>
        </w:rPr>
      </w:pPr>
      <w:r w:rsidRPr="006A6A9C">
        <w:rPr>
          <w:rFonts w:ascii="Arial" w:hAnsi="Arial" w:cs="Arial"/>
          <w:position w:val="-34"/>
          <w:szCs w:val="24"/>
        </w:rPr>
        <w:object w:dxaOrig="6300" w:dyaOrig="800" w14:anchorId="62ED0A2E">
          <v:shape id="_x0000_i1026" type="#_x0000_t75" style="width:315pt;height:40pt" o:ole="">
            <v:imagedata r:id="rId18" o:title=""/>
          </v:shape>
          <o:OLEObject Type="Embed" ProgID="Equation.3" ShapeID="_x0000_i1026" DrawAspect="Content" ObjectID="_1792327533" r:id="rId19"/>
        </w:object>
      </w:r>
    </w:p>
    <w:p w14:paraId="115F46D5" w14:textId="77777777" w:rsidR="006563F5" w:rsidRPr="006A6A9C" w:rsidRDefault="006563F5" w:rsidP="0043542D">
      <w:pPr>
        <w:pStyle w:val="Heading5"/>
        <w:numPr>
          <w:ilvl w:val="0"/>
          <w:numId w:val="0"/>
        </w:numPr>
        <w:ind w:left="990"/>
        <w:rPr>
          <w:rFonts w:ascii="Arial" w:hAnsi="Arial" w:cs="Arial"/>
          <w:szCs w:val="24"/>
        </w:rPr>
      </w:pPr>
      <w:r w:rsidRPr="006A6A9C">
        <w:rPr>
          <w:rFonts w:ascii="Arial" w:hAnsi="Arial" w:cs="Arial"/>
          <w:szCs w:val="24"/>
        </w:rPr>
        <w:t>Where:</w:t>
      </w:r>
    </w:p>
    <w:p w14:paraId="0F2D0657" w14:textId="77777777" w:rsidR="006563F5" w:rsidRPr="006A6A9C" w:rsidRDefault="006563F5" w:rsidP="0043542D">
      <w:pPr>
        <w:pStyle w:val="Heading5"/>
        <w:numPr>
          <w:ilvl w:val="0"/>
          <w:numId w:val="0"/>
        </w:numPr>
        <w:tabs>
          <w:tab w:val="left" w:pos="3060"/>
        </w:tabs>
        <w:ind w:left="3060" w:hanging="1170"/>
        <w:rPr>
          <w:rFonts w:ascii="Arial" w:hAnsi="Arial" w:cs="Arial"/>
          <w:bCs/>
          <w:szCs w:val="24"/>
        </w:rPr>
      </w:pPr>
      <w:r w:rsidRPr="006A6A9C">
        <w:rPr>
          <w:rFonts w:ascii="Arial" w:hAnsi="Arial" w:cs="Arial"/>
          <w:i/>
          <w:szCs w:val="24"/>
        </w:rPr>
        <w:t>AA</w:t>
      </w:r>
      <w:r w:rsidRPr="006A6A9C">
        <w:rPr>
          <w:rFonts w:ascii="Arial" w:hAnsi="Arial" w:cs="Arial"/>
          <w:i/>
          <w:szCs w:val="24"/>
          <w:vertAlign w:val="subscript"/>
        </w:rPr>
        <w:t>NHH</w:t>
      </w:r>
      <w:r w:rsidRPr="006A6A9C">
        <w:rPr>
          <w:rFonts w:ascii="Arial" w:hAnsi="Arial" w:cs="Arial"/>
          <w:i/>
          <w:szCs w:val="24"/>
        </w:rPr>
        <w:tab/>
      </w:r>
      <w:r w:rsidRPr="006A6A9C">
        <w:rPr>
          <w:rFonts w:ascii="Arial" w:hAnsi="Arial" w:cs="Arial"/>
          <w:szCs w:val="24"/>
        </w:rPr>
        <w:t xml:space="preserve">is the </w:t>
      </w:r>
      <w:r w:rsidRPr="006A6A9C">
        <w:rPr>
          <w:rFonts w:ascii="Arial" w:hAnsi="Arial" w:cs="Arial"/>
          <w:b/>
          <w:szCs w:val="24"/>
        </w:rPr>
        <w:t xml:space="preserve">Actual Amount </w:t>
      </w:r>
      <w:r w:rsidRPr="006A6A9C">
        <w:rPr>
          <w:rFonts w:ascii="Arial" w:hAnsi="Arial" w:cs="Arial"/>
          <w:szCs w:val="24"/>
        </w:rPr>
        <w:t>of</w:t>
      </w:r>
      <w:r w:rsidRPr="006A6A9C">
        <w:rPr>
          <w:rFonts w:ascii="Arial" w:hAnsi="Arial" w:cs="Arial"/>
          <w:b/>
          <w:szCs w:val="24"/>
        </w:rPr>
        <w:t xml:space="preserve"> </w:t>
      </w:r>
      <w:r w:rsidRPr="006A6A9C">
        <w:rPr>
          <w:rFonts w:ascii="Arial" w:hAnsi="Arial" w:cs="Arial"/>
          <w:b/>
          <w:bCs/>
          <w:szCs w:val="24"/>
        </w:rPr>
        <w:t xml:space="preserve">User’s </w:t>
      </w:r>
      <w:r w:rsidRPr="006A6A9C">
        <w:rPr>
          <w:rFonts w:ascii="Arial" w:hAnsi="Arial" w:cs="Arial"/>
          <w:szCs w:val="24"/>
        </w:rPr>
        <w:t xml:space="preserve"> </w:t>
      </w:r>
      <w:r w:rsidRPr="006A6A9C">
        <w:rPr>
          <w:rFonts w:ascii="Arial" w:hAnsi="Arial" w:cs="Arial"/>
          <w:b/>
          <w:szCs w:val="24"/>
        </w:rPr>
        <w:t>NHH Charges</w:t>
      </w:r>
      <w:r w:rsidRPr="006A6A9C">
        <w:rPr>
          <w:rFonts w:ascii="Arial" w:hAnsi="Arial" w:cs="Arial"/>
          <w:szCs w:val="24"/>
        </w:rPr>
        <w:t xml:space="preserve"> for the previous </w:t>
      </w:r>
      <w:r w:rsidRPr="006A6A9C">
        <w:rPr>
          <w:rFonts w:ascii="Arial" w:hAnsi="Arial" w:cs="Arial"/>
          <w:b/>
          <w:bCs/>
          <w:szCs w:val="24"/>
        </w:rPr>
        <w:t>Financial Year</w:t>
      </w:r>
      <w:r w:rsidRPr="006A6A9C">
        <w:rPr>
          <w:rFonts w:ascii="Arial" w:hAnsi="Arial" w:cs="Arial"/>
          <w:bCs/>
          <w:szCs w:val="24"/>
        </w:rPr>
        <w:t>.</w:t>
      </w:r>
    </w:p>
    <w:p w14:paraId="4D58EA7B" w14:textId="77777777" w:rsidR="006563F5" w:rsidRPr="006A6A9C" w:rsidRDefault="006563F5" w:rsidP="0043542D">
      <w:pPr>
        <w:pStyle w:val="Heading5"/>
        <w:numPr>
          <w:ilvl w:val="0"/>
          <w:numId w:val="0"/>
        </w:numPr>
        <w:ind w:left="3060" w:hanging="1170"/>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NHH,m</w:t>
      </w:r>
      <w:r w:rsidRPr="006A6A9C">
        <w:rPr>
          <w:rFonts w:ascii="Arial" w:hAnsi="Arial" w:cs="Arial"/>
          <w:szCs w:val="24"/>
        </w:rPr>
        <w:tab/>
        <w:t xml:space="preserve">is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67285755" w14:textId="77777777" w:rsidR="006563F5" w:rsidRPr="006A6A9C" w:rsidRDefault="006563F5" w:rsidP="0043542D">
      <w:pPr>
        <w:pStyle w:val="Heading5"/>
        <w:numPr>
          <w:ilvl w:val="0"/>
          <w:numId w:val="0"/>
        </w:numPr>
        <w:ind w:left="3060" w:hanging="1170"/>
        <w:rPr>
          <w:rFonts w:ascii="Arial" w:hAnsi="Arial" w:cs="Arial"/>
          <w:szCs w:val="24"/>
        </w:rPr>
      </w:pPr>
      <w:r w:rsidRPr="006A6A9C">
        <w:rPr>
          <w:rFonts w:ascii="Arial" w:hAnsi="Arial" w:cs="Arial"/>
          <w:i/>
          <w:szCs w:val="24"/>
        </w:rPr>
        <w:t>W</w:t>
      </w:r>
      <w:r w:rsidRPr="006A6A9C">
        <w:rPr>
          <w:rFonts w:ascii="Arial" w:hAnsi="Arial" w:cs="Arial"/>
          <w:i/>
          <w:szCs w:val="24"/>
          <w:vertAlign w:val="subscript"/>
        </w:rPr>
        <w:t>NHH,m,</w:t>
      </w:r>
      <w:r w:rsidRPr="006A6A9C">
        <w:rPr>
          <w:rFonts w:ascii="Arial" w:hAnsi="Arial" w:cs="Arial"/>
          <w:i/>
          <w:szCs w:val="24"/>
        </w:rPr>
        <w:tab/>
      </w:r>
      <w:r w:rsidRPr="006A6A9C">
        <w:rPr>
          <w:rFonts w:ascii="Arial" w:hAnsi="Arial" w:cs="Arial"/>
          <w:szCs w:val="24"/>
        </w:rPr>
        <w:t xml:space="preserve">The forecast weighting to be applied for each month, </w:t>
      </w:r>
      <w:r w:rsidRPr="006A6A9C">
        <w:rPr>
          <w:rFonts w:ascii="Arial" w:hAnsi="Arial" w:cs="Arial"/>
          <w:i/>
          <w:szCs w:val="24"/>
        </w:rPr>
        <w:t>m</w:t>
      </w:r>
      <w:r w:rsidRPr="006A6A9C">
        <w:rPr>
          <w:rFonts w:ascii="Arial" w:hAnsi="Arial" w:cs="Arial"/>
          <w:szCs w:val="24"/>
        </w:rPr>
        <w:t xml:space="preserve"> by reference to the following:</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2745"/>
        <w:gridCol w:w="2700"/>
      </w:tblGrid>
      <w:tr w:rsidR="006563F5" w:rsidRPr="006A6A9C" w14:paraId="1F64EC46" w14:textId="77777777" w:rsidTr="008E5014">
        <w:tc>
          <w:tcPr>
            <w:tcW w:w="992" w:type="dxa"/>
          </w:tcPr>
          <w:p w14:paraId="11AB523D" w14:textId="77777777" w:rsidR="006563F5" w:rsidRPr="006A6A9C" w:rsidRDefault="006563F5" w:rsidP="008E5014">
            <w:pPr>
              <w:pStyle w:val="Heading5"/>
              <w:numPr>
                <w:ilvl w:val="0"/>
                <w:numId w:val="0"/>
              </w:numPr>
              <w:ind w:left="29"/>
              <w:jc w:val="center"/>
              <w:rPr>
                <w:rFonts w:ascii="Arial" w:hAnsi="Arial" w:cs="Arial"/>
                <w:b/>
                <w:i/>
                <w:szCs w:val="24"/>
              </w:rPr>
            </w:pPr>
            <w:r w:rsidRPr="006A6A9C">
              <w:rPr>
                <w:rFonts w:ascii="Arial" w:hAnsi="Arial" w:cs="Arial"/>
                <w:b/>
                <w:i/>
                <w:szCs w:val="24"/>
              </w:rPr>
              <w:t>m</w:t>
            </w:r>
          </w:p>
        </w:tc>
        <w:tc>
          <w:tcPr>
            <w:tcW w:w="2745" w:type="dxa"/>
          </w:tcPr>
          <w:p w14:paraId="747EB963" w14:textId="77777777" w:rsidR="006563F5" w:rsidRPr="006A6A9C" w:rsidRDefault="006563F5" w:rsidP="008E5014">
            <w:pPr>
              <w:pStyle w:val="Heading5"/>
              <w:numPr>
                <w:ilvl w:val="4"/>
                <w:numId w:val="0"/>
              </w:numPr>
              <w:ind w:left="29"/>
              <w:jc w:val="center"/>
              <w:rPr>
                <w:rFonts w:ascii="Arial" w:hAnsi="Arial" w:cs="Arial"/>
                <w:b/>
                <w:szCs w:val="24"/>
              </w:rPr>
            </w:pPr>
            <w:r w:rsidRPr="006A6A9C">
              <w:rPr>
                <w:rFonts w:ascii="Arial" w:hAnsi="Arial" w:cs="Arial"/>
                <w:b/>
                <w:szCs w:val="24"/>
              </w:rPr>
              <w:t>Invoice Month</w:t>
            </w:r>
          </w:p>
        </w:tc>
        <w:tc>
          <w:tcPr>
            <w:tcW w:w="2700" w:type="dxa"/>
          </w:tcPr>
          <w:p w14:paraId="3C9AF2E4" w14:textId="77777777" w:rsidR="006563F5" w:rsidRPr="006A6A9C" w:rsidRDefault="006563F5" w:rsidP="008E5014">
            <w:pPr>
              <w:pStyle w:val="Heading5"/>
              <w:numPr>
                <w:ilvl w:val="0"/>
                <w:numId w:val="0"/>
              </w:numPr>
              <w:ind w:left="29"/>
              <w:jc w:val="center"/>
              <w:rPr>
                <w:rFonts w:ascii="Arial" w:hAnsi="Arial" w:cs="Arial"/>
                <w:b/>
                <w:i/>
                <w:szCs w:val="24"/>
              </w:rPr>
            </w:pPr>
            <w:r w:rsidRPr="006A6A9C">
              <w:rPr>
                <w:rFonts w:ascii="Arial" w:hAnsi="Arial" w:cs="Arial"/>
                <w:b/>
                <w:szCs w:val="24"/>
              </w:rPr>
              <w:t xml:space="preserve">Forecast weighting, </w:t>
            </w:r>
            <w:r w:rsidRPr="006A6A9C">
              <w:rPr>
                <w:rFonts w:ascii="Arial" w:hAnsi="Arial" w:cs="Arial"/>
                <w:b/>
                <w:i/>
                <w:szCs w:val="24"/>
              </w:rPr>
              <w:t>W</w:t>
            </w:r>
            <w:r w:rsidRPr="006A6A9C">
              <w:rPr>
                <w:rFonts w:ascii="Arial" w:hAnsi="Arial" w:cs="Arial"/>
                <w:b/>
                <w:i/>
                <w:szCs w:val="24"/>
                <w:vertAlign w:val="subscript"/>
              </w:rPr>
              <w:t>NHH,m</w:t>
            </w:r>
          </w:p>
        </w:tc>
      </w:tr>
      <w:tr w:rsidR="006563F5" w:rsidRPr="006A6A9C" w14:paraId="3C89E95E" w14:textId="77777777" w:rsidTr="008E5014">
        <w:tc>
          <w:tcPr>
            <w:tcW w:w="992" w:type="dxa"/>
          </w:tcPr>
          <w:p w14:paraId="7DC8EBEE"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8</w:t>
            </w:r>
          </w:p>
        </w:tc>
        <w:tc>
          <w:tcPr>
            <w:tcW w:w="2745" w:type="dxa"/>
          </w:tcPr>
          <w:p w14:paraId="200FF3A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November</w:t>
            </w:r>
          </w:p>
        </w:tc>
        <w:tc>
          <w:tcPr>
            <w:tcW w:w="2700" w:type="dxa"/>
          </w:tcPr>
          <w:p w14:paraId="1F027687"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41</w:t>
            </w:r>
          </w:p>
        </w:tc>
      </w:tr>
      <w:tr w:rsidR="006563F5" w:rsidRPr="006A6A9C" w14:paraId="4121AF58" w14:textId="77777777" w:rsidTr="008E5014">
        <w:tc>
          <w:tcPr>
            <w:tcW w:w="992" w:type="dxa"/>
          </w:tcPr>
          <w:p w14:paraId="11CA8A33"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9</w:t>
            </w:r>
          </w:p>
        </w:tc>
        <w:tc>
          <w:tcPr>
            <w:tcW w:w="2745" w:type="dxa"/>
          </w:tcPr>
          <w:p w14:paraId="22249235"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December</w:t>
            </w:r>
          </w:p>
        </w:tc>
        <w:tc>
          <w:tcPr>
            <w:tcW w:w="2700" w:type="dxa"/>
          </w:tcPr>
          <w:p w14:paraId="7009C043"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49</w:t>
            </w:r>
          </w:p>
        </w:tc>
      </w:tr>
      <w:tr w:rsidR="006563F5" w:rsidRPr="006A6A9C" w14:paraId="1E37343C" w14:textId="77777777" w:rsidTr="008E5014">
        <w:tc>
          <w:tcPr>
            <w:tcW w:w="992" w:type="dxa"/>
          </w:tcPr>
          <w:p w14:paraId="4450971D"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10</w:t>
            </w:r>
          </w:p>
        </w:tc>
        <w:tc>
          <w:tcPr>
            <w:tcW w:w="2745" w:type="dxa"/>
          </w:tcPr>
          <w:p w14:paraId="62C20CB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January</w:t>
            </w:r>
          </w:p>
        </w:tc>
        <w:tc>
          <w:tcPr>
            <w:tcW w:w="2700" w:type="dxa"/>
          </w:tcPr>
          <w:p w14:paraId="496E0EB6"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59</w:t>
            </w:r>
          </w:p>
        </w:tc>
      </w:tr>
      <w:tr w:rsidR="006563F5" w:rsidRPr="006A6A9C" w14:paraId="1AC9954F" w14:textId="77777777" w:rsidTr="008E5014">
        <w:tc>
          <w:tcPr>
            <w:tcW w:w="992" w:type="dxa"/>
          </w:tcPr>
          <w:p w14:paraId="46DBACA6"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11</w:t>
            </w:r>
          </w:p>
        </w:tc>
        <w:tc>
          <w:tcPr>
            <w:tcW w:w="2745" w:type="dxa"/>
          </w:tcPr>
          <w:p w14:paraId="747B47C0"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February</w:t>
            </w:r>
          </w:p>
        </w:tc>
        <w:tc>
          <w:tcPr>
            <w:tcW w:w="2700" w:type="dxa"/>
          </w:tcPr>
          <w:p w14:paraId="387C7CB9"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70</w:t>
            </w:r>
          </w:p>
        </w:tc>
      </w:tr>
      <w:tr w:rsidR="006563F5" w:rsidRPr="006A6A9C" w14:paraId="47BF9D86" w14:textId="77777777" w:rsidTr="008E5014">
        <w:tc>
          <w:tcPr>
            <w:tcW w:w="992" w:type="dxa"/>
          </w:tcPr>
          <w:p w14:paraId="4271B1D8"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12</w:t>
            </w:r>
          </w:p>
        </w:tc>
        <w:tc>
          <w:tcPr>
            <w:tcW w:w="2745" w:type="dxa"/>
          </w:tcPr>
          <w:p w14:paraId="1EC08383" w14:textId="77777777" w:rsidR="006563F5" w:rsidRPr="006A6A9C" w:rsidRDefault="006563F5" w:rsidP="008E5014">
            <w:pPr>
              <w:pStyle w:val="Heading5"/>
              <w:numPr>
                <w:ilvl w:val="4"/>
                <w:numId w:val="0"/>
              </w:numPr>
              <w:ind w:left="29"/>
              <w:jc w:val="center"/>
              <w:rPr>
                <w:rFonts w:ascii="Arial" w:hAnsi="Arial" w:cs="Arial"/>
                <w:szCs w:val="24"/>
              </w:rPr>
            </w:pPr>
            <w:r w:rsidRPr="006A6A9C">
              <w:rPr>
                <w:rFonts w:ascii="Arial" w:hAnsi="Arial" w:cs="Arial"/>
                <w:szCs w:val="24"/>
              </w:rPr>
              <w:t>March</w:t>
            </w:r>
          </w:p>
        </w:tc>
        <w:tc>
          <w:tcPr>
            <w:tcW w:w="2700" w:type="dxa"/>
          </w:tcPr>
          <w:p w14:paraId="5A81FC79" w14:textId="77777777" w:rsidR="006563F5" w:rsidRPr="006A6A9C" w:rsidRDefault="006563F5" w:rsidP="008E5014">
            <w:pPr>
              <w:pStyle w:val="Heading5"/>
              <w:numPr>
                <w:ilvl w:val="0"/>
                <w:numId w:val="0"/>
              </w:numPr>
              <w:ind w:left="29"/>
              <w:jc w:val="center"/>
              <w:rPr>
                <w:rFonts w:ascii="Arial" w:hAnsi="Arial" w:cs="Arial"/>
                <w:szCs w:val="24"/>
              </w:rPr>
            </w:pPr>
            <w:r w:rsidRPr="006A6A9C">
              <w:rPr>
                <w:rFonts w:ascii="Arial" w:hAnsi="Arial" w:cs="Arial"/>
                <w:szCs w:val="24"/>
              </w:rPr>
              <w:t>81</w:t>
            </w:r>
          </w:p>
        </w:tc>
      </w:tr>
    </w:tbl>
    <w:p w14:paraId="1D0B0947" w14:textId="77777777" w:rsidR="006563F5" w:rsidRPr="006A6A9C" w:rsidRDefault="006563F5" w:rsidP="0043542D">
      <w:pPr>
        <w:pStyle w:val="Heading5"/>
        <w:numPr>
          <w:ilvl w:val="0"/>
          <w:numId w:val="0"/>
        </w:numPr>
        <w:ind w:left="1890"/>
        <w:rPr>
          <w:rFonts w:ascii="Arial" w:hAnsi="Arial" w:cs="Arial"/>
          <w:i/>
          <w:szCs w:val="24"/>
        </w:rPr>
      </w:pPr>
    </w:p>
    <w:p w14:paraId="4B6FBC56" w14:textId="77777777" w:rsidR="006563F5" w:rsidRPr="006A6A9C" w:rsidRDefault="006563F5" w:rsidP="00D64523">
      <w:pPr>
        <w:pStyle w:val="Heading3"/>
        <w:numPr>
          <w:ilvl w:val="0"/>
          <w:numId w:val="0"/>
        </w:numPr>
        <w:tabs>
          <w:tab w:val="left" w:pos="3060"/>
        </w:tabs>
        <w:ind w:left="3060" w:hanging="1170"/>
        <w:jc w:val="both"/>
        <w:rPr>
          <w:rFonts w:ascii="Arial" w:hAnsi="Arial" w:cs="Arial"/>
          <w:szCs w:val="24"/>
        </w:rPr>
      </w:pPr>
      <w:r w:rsidRPr="006A6A9C">
        <w:rPr>
          <w:rFonts w:ascii="Arial" w:hAnsi="Arial" w:cs="Arial"/>
          <w:i/>
          <w:szCs w:val="24"/>
        </w:rPr>
        <w:t>CA</w:t>
      </w:r>
      <w:r w:rsidRPr="006A6A9C">
        <w:rPr>
          <w:rFonts w:ascii="Arial" w:hAnsi="Arial" w:cs="Arial"/>
          <w:i/>
          <w:szCs w:val="24"/>
          <w:vertAlign w:val="subscript"/>
        </w:rPr>
        <w:t>NHH,</w:t>
      </w:r>
      <w:r w:rsidRPr="006A6A9C">
        <w:rPr>
          <w:rFonts w:ascii="Arial" w:hAnsi="Arial" w:cs="Arial"/>
          <w:i/>
          <w:szCs w:val="24"/>
        </w:rPr>
        <w:tab/>
      </w:r>
      <w:r w:rsidRPr="006A6A9C">
        <w:rPr>
          <w:rFonts w:ascii="Arial" w:hAnsi="Arial" w:cs="Arial"/>
          <w:szCs w:val="24"/>
        </w:rPr>
        <w:t>is an allowance for extreme conditions equal to 0.03.</w:t>
      </w:r>
    </w:p>
    <w:p w14:paraId="18991D64" w14:textId="77777777" w:rsidR="006563F5" w:rsidRPr="006A6A9C" w:rsidRDefault="006563F5" w:rsidP="00D64523">
      <w:pPr>
        <w:pStyle w:val="Heading3"/>
        <w:numPr>
          <w:ilvl w:val="0"/>
          <w:numId w:val="0"/>
        </w:numPr>
        <w:tabs>
          <w:tab w:val="left" w:pos="1701"/>
        </w:tabs>
        <w:ind w:left="851"/>
        <w:jc w:val="both"/>
        <w:rPr>
          <w:rFonts w:ascii="Arial" w:hAnsi="Arial" w:cs="Arial"/>
          <w:szCs w:val="24"/>
        </w:rPr>
      </w:pPr>
    </w:p>
    <w:p w14:paraId="45093941" w14:textId="77777777" w:rsidR="006563F5" w:rsidRPr="006A6A9C" w:rsidRDefault="006563F5" w:rsidP="00D64523">
      <w:pPr>
        <w:pStyle w:val="Heading2"/>
        <w:numPr>
          <w:ilvl w:val="0"/>
          <w:numId w:val="0"/>
        </w:numPr>
        <w:ind w:left="990" w:hanging="990"/>
        <w:jc w:val="both"/>
        <w:rPr>
          <w:rFonts w:ascii="Arial" w:hAnsi="Arial" w:cs="Arial"/>
          <w:szCs w:val="24"/>
        </w:rPr>
      </w:pPr>
      <w:r w:rsidRPr="006A6A9C">
        <w:rPr>
          <w:rFonts w:ascii="Arial" w:hAnsi="Arial" w:cs="Arial"/>
          <w:b w:val="0"/>
          <w:szCs w:val="24"/>
        </w:rPr>
        <w:t>7.</w:t>
      </w:r>
      <w:r w:rsidRPr="006A6A9C">
        <w:rPr>
          <w:rFonts w:ascii="Arial" w:hAnsi="Arial" w:cs="Arial"/>
          <w:szCs w:val="24"/>
        </w:rPr>
        <w:tab/>
      </w:r>
      <w:r w:rsidRPr="006A6A9C">
        <w:rPr>
          <w:rFonts w:ascii="Arial" w:hAnsi="Arial" w:cs="Arial"/>
          <w:b w:val="0"/>
          <w:szCs w:val="24"/>
        </w:rPr>
        <w:t>The revised</w:t>
      </w:r>
      <w:r w:rsidRPr="006A6A9C">
        <w:rPr>
          <w:rFonts w:ascii="Arial" w:hAnsi="Arial" w:cs="Arial"/>
          <w:szCs w:val="24"/>
        </w:rPr>
        <w:t xml:space="preserve"> Deemed NHH Forecasting Performance </w:t>
      </w:r>
      <w:r w:rsidRPr="006A6A9C">
        <w:rPr>
          <w:rFonts w:ascii="Arial" w:hAnsi="Arial" w:cs="Arial"/>
          <w:b w:val="0"/>
          <w:szCs w:val="24"/>
        </w:rPr>
        <w:t>shall be calculated on the basis of Paragraph 6 above, substituting the</w:t>
      </w:r>
      <w:r w:rsidRPr="006A6A9C">
        <w:rPr>
          <w:rFonts w:ascii="Arial" w:hAnsi="Arial" w:cs="Arial"/>
          <w:szCs w:val="24"/>
        </w:rPr>
        <w:t xml:space="preserve"> Indicative Annual NHH TNUoS Charge </w:t>
      </w:r>
      <w:r w:rsidRPr="006A6A9C">
        <w:rPr>
          <w:rFonts w:ascii="Arial" w:hAnsi="Arial" w:cs="Arial"/>
          <w:b w:val="0"/>
          <w:szCs w:val="24"/>
        </w:rPr>
        <w:t xml:space="preserve">for each month, </w:t>
      </w:r>
      <w:r w:rsidRPr="006A6A9C">
        <w:rPr>
          <w:rFonts w:ascii="Arial" w:hAnsi="Arial" w:cs="Arial"/>
          <w:b w:val="0"/>
          <w:i/>
          <w:szCs w:val="24"/>
        </w:rPr>
        <w:t>m</w:t>
      </w:r>
      <w:r w:rsidRPr="006A6A9C">
        <w:rPr>
          <w:rFonts w:ascii="Arial" w:hAnsi="Arial" w:cs="Arial"/>
          <w:b w:val="0"/>
          <w:szCs w:val="24"/>
        </w:rPr>
        <w:t xml:space="preserve"> prior to the end of the</w:t>
      </w:r>
      <w:r w:rsidRPr="006A6A9C">
        <w:rPr>
          <w:rFonts w:ascii="Arial" w:hAnsi="Arial" w:cs="Arial"/>
          <w:szCs w:val="24"/>
        </w:rPr>
        <w:t xml:space="preserve"> Reported Period of Increase </w:t>
      </w:r>
      <w:r w:rsidRPr="006A6A9C">
        <w:rPr>
          <w:rFonts w:ascii="Arial" w:hAnsi="Arial" w:cs="Arial"/>
          <w:b w:val="0"/>
          <w:szCs w:val="24"/>
        </w:rPr>
        <w:t>with the</w:t>
      </w:r>
      <w:r w:rsidRPr="006A6A9C">
        <w:rPr>
          <w:rFonts w:ascii="Arial" w:hAnsi="Arial" w:cs="Arial"/>
          <w:szCs w:val="24"/>
        </w:rPr>
        <w:t xml:space="preserve"> Revised Indicative Annual NHH TNUoS charge, </w:t>
      </w:r>
      <w:r w:rsidRPr="006A6A9C">
        <w:rPr>
          <w:rFonts w:ascii="Arial" w:hAnsi="Arial" w:cs="Arial"/>
          <w:i/>
          <w:szCs w:val="24"/>
        </w:rPr>
        <w:t>RIA</w:t>
      </w:r>
      <w:r w:rsidRPr="006A6A9C">
        <w:rPr>
          <w:rFonts w:ascii="Arial" w:hAnsi="Arial" w:cs="Arial"/>
          <w:i/>
          <w:szCs w:val="24"/>
          <w:vertAlign w:val="subscript"/>
        </w:rPr>
        <w:t>NHH,m</w:t>
      </w:r>
      <w:r w:rsidRPr="006A6A9C">
        <w:rPr>
          <w:rFonts w:ascii="Arial" w:hAnsi="Arial" w:cs="Arial"/>
          <w:szCs w:val="24"/>
        </w:rPr>
        <w:t>.</w:t>
      </w:r>
    </w:p>
    <w:p w14:paraId="0DE647BC" w14:textId="77777777" w:rsidR="006563F5" w:rsidRPr="006A6A9C" w:rsidRDefault="006563F5" w:rsidP="00D64523">
      <w:pPr>
        <w:pStyle w:val="Heading5"/>
        <w:numPr>
          <w:ilvl w:val="0"/>
          <w:numId w:val="0"/>
        </w:numPr>
        <w:ind w:left="990" w:hanging="990"/>
        <w:rPr>
          <w:rFonts w:ascii="Arial" w:hAnsi="Arial" w:cs="Arial"/>
          <w:szCs w:val="24"/>
        </w:rPr>
      </w:pPr>
      <w:r w:rsidRPr="006A6A9C">
        <w:rPr>
          <w:rFonts w:ascii="Arial" w:hAnsi="Arial" w:cs="Arial"/>
          <w:szCs w:val="24"/>
        </w:rPr>
        <w:t xml:space="preserve">8. </w:t>
      </w:r>
      <w:r w:rsidRPr="006A6A9C">
        <w:rPr>
          <w:rFonts w:ascii="Arial" w:hAnsi="Arial" w:cs="Arial"/>
          <w:szCs w:val="24"/>
        </w:rPr>
        <w:tab/>
        <w:t xml:space="preserve">The </w:t>
      </w:r>
      <w:r w:rsidRPr="006A6A9C">
        <w:rPr>
          <w:rFonts w:ascii="Arial" w:hAnsi="Arial" w:cs="Arial"/>
          <w:b/>
          <w:szCs w:val="24"/>
        </w:rPr>
        <w:t>Revised</w:t>
      </w:r>
      <w:r w:rsidRPr="006A6A9C">
        <w:rPr>
          <w:rFonts w:ascii="Arial" w:hAnsi="Arial" w:cs="Arial"/>
          <w:szCs w:val="24"/>
        </w:rPr>
        <w:t xml:space="preserve"> </w:t>
      </w:r>
      <w:r w:rsidRPr="006A6A9C">
        <w:rPr>
          <w:rFonts w:ascii="Arial" w:hAnsi="Arial" w:cs="Arial"/>
          <w:b/>
          <w:szCs w:val="24"/>
        </w:rPr>
        <w:t xml:space="preserve">Indicative Annual NHH TNUoS charge, </w:t>
      </w:r>
      <w:r w:rsidRPr="006A6A9C">
        <w:rPr>
          <w:rFonts w:ascii="Arial" w:hAnsi="Arial" w:cs="Arial"/>
          <w:i/>
          <w:szCs w:val="24"/>
        </w:rPr>
        <w:t>RIA</w:t>
      </w:r>
      <w:r w:rsidRPr="006A6A9C">
        <w:rPr>
          <w:rFonts w:ascii="Arial" w:hAnsi="Arial" w:cs="Arial"/>
          <w:i/>
          <w:szCs w:val="24"/>
          <w:vertAlign w:val="subscript"/>
        </w:rPr>
        <w:t>NHH,m</w:t>
      </w:r>
      <w:r w:rsidRPr="006A6A9C">
        <w:rPr>
          <w:rFonts w:ascii="Arial" w:hAnsi="Arial" w:cs="Arial"/>
          <w:b/>
          <w:szCs w:val="24"/>
        </w:rPr>
        <w:t xml:space="preserve"> </w:t>
      </w:r>
      <w:r w:rsidRPr="006A6A9C">
        <w:rPr>
          <w:rFonts w:ascii="Arial" w:hAnsi="Arial" w:cs="Arial"/>
          <w:szCs w:val="24"/>
        </w:rPr>
        <w:t>shall be derived as follows:</w:t>
      </w:r>
    </w:p>
    <w:p w14:paraId="565AB7F5" w14:textId="4A42E217" w:rsidR="000B0D52" w:rsidRPr="006A6A9C" w:rsidRDefault="000B0D52" w:rsidP="30A57572">
      <w:pPr>
        <w:pStyle w:val="Heading5"/>
        <w:numPr>
          <w:ilvl w:val="0"/>
          <w:numId w:val="0"/>
        </w:numPr>
        <w:tabs>
          <w:tab w:val="left" w:pos="990"/>
        </w:tabs>
        <w:ind w:left="990" w:firstLine="900"/>
        <w:jc w:val="center"/>
      </w:pPr>
      <w:r w:rsidRPr="006A6A9C">
        <w:rPr>
          <w:rFonts w:ascii="Cambria Math" w:hAnsi="Cambria Math" w:cs="Arial"/>
        </w:rPr>
        <w:br/>
      </w:r>
      <m:oMathPara>
        <m:oMath>
          <m:sSub>
            <m:sSubPr>
              <m:ctrlPr>
                <w:rPr>
                  <w:rFonts w:ascii="Cambria Math" w:hAnsi="Cambria Math" w:cs="Arial"/>
                  <w:i/>
                </w:rPr>
              </m:ctrlPr>
            </m:sSubPr>
            <m:e>
              <m:r>
                <w:rPr>
                  <w:rFonts w:ascii="Cambria Math" w:hAnsi="Cambria Math" w:cs="Arial"/>
                </w:rPr>
                <m:t>RIA</m:t>
              </m:r>
            </m:e>
            <m:sub>
              <m:r>
                <w:rPr>
                  <w:rFonts w:ascii="Cambria Math" w:hAnsi="Cambria Math" w:cs="Arial"/>
                </w:rPr>
                <m:t>NHH, m</m:t>
              </m:r>
            </m:sub>
          </m:sSub>
          <m:r>
            <w:rPr>
              <w:rFonts w:ascii="Cambria Math" w:hAnsi="Cambria Math" w:cs="Arial"/>
            </w:rPr>
            <m:t>= min</m:t>
          </m:r>
          <m:d>
            <m:dPr>
              <m:begChr m:val="["/>
              <m:endChr m:val="]"/>
              <m:ctrlPr>
                <w:rPr>
                  <w:rFonts w:ascii="Cambria Math" w:hAnsi="Cambria Math" w:cs="Arial"/>
                  <w:i/>
                </w:rPr>
              </m:ctrlPr>
            </m:dPr>
            <m:e>
              <m:d>
                <m:dPr>
                  <m:ctrlPr>
                    <w:rPr>
                      <w:rFonts w:ascii="Cambria Math" w:hAnsi="Cambria Math" w:cs="Arial"/>
                      <w:i/>
                    </w:rPr>
                  </m:ctrlPr>
                </m:dPr>
                <m:e>
                  <m:r>
                    <w:rPr>
                      <w:rFonts w:ascii="Cambria Math" w:hAnsi="Cambria Math" w:cs="Arial"/>
                    </w:rPr>
                    <m:t>1+</m:t>
                  </m:r>
                  <m:d>
                    <m:dPr>
                      <m:begChr m:val="["/>
                      <m:endChr m:val="]"/>
                      <m:ctrlPr>
                        <w:rPr>
                          <w:rFonts w:ascii="Cambria Math" w:hAnsi="Cambria Math" w:cs="Arial"/>
                          <w:i/>
                        </w:rPr>
                      </m:ctrlPr>
                    </m:dPr>
                    <m:e>
                      <m:r>
                        <w:rPr>
                          <w:rFonts w:ascii="Cambria Math" w:hAnsi="Cambria Math" w:cs="Arial"/>
                        </w:rPr>
                        <m:t>max</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DUB</m:t>
                                  </m:r>
                                </m:e>
                                <m:sub>
                                  <m:r>
                                    <w:rPr>
                                      <w:rFonts w:ascii="Cambria Math" w:hAnsi="Cambria Math" w:cs="Arial"/>
                                    </w:rPr>
                                    <m:t>NHH,p</m:t>
                                  </m:r>
                                </m:sub>
                              </m:sSub>
                            </m:num>
                            <m:den>
                              <m:sSub>
                                <m:sSubPr>
                                  <m:ctrlPr>
                                    <w:rPr>
                                      <w:rFonts w:ascii="Cambria Math" w:hAnsi="Cambria Math" w:cs="Arial"/>
                                      <w:i/>
                                    </w:rPr>
                                  </m:ctrlPr>
                                </m:sSubPr>
                                <m:e>
                                  <m:r>
                                    <w:rPr>
                                      <w:rFonts w:ascii="Cambria Math" w:hAnsi="Cambria Math" w:cs="Arial"/>
                                    </w:rPr>
                                    <m:t>DUA</m:t>
                                  </m:r>
                                </m:e>
                                <m:sub>
                                  <m:r>
                                    <w:rPr>
                                      <w:rFonts w:ascii="Cambria Math" w:hAnsi="Cambria Math" w:cs="Arial"/>
                                    </w:rPr>
                                    <m:t>NHH,p</m:t>
                                  </m:r>
                                </m:sub>
                              </m:sSub>
                            </m:den>
                          </m:f>
                          <m:r>
                            <w:rPr>
                              <w:rFonts w:ascii="Cambria Math" w:hAnsi="Cambria Math" w:cs="Arial"/>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DSB</m:t>
                                  </m:r>
                                </m:e>
                                <m:sub>
                                  <m:r>
                                    <w:rPr>
                                      <w:rFonts w:ascii="Cambria Math" w:hAnsi="Cambria Math" w:cs="Arial"/>
                                    </w:rPr>
                                    <m:t>NHH,p</m:t>
                                  </m:r>
                                </m:sub>
                              </m:sSub>
                            </m:num>
                            <m:den>
                              <m:sSub>
                                <m:sSubPr>
                                  <m:ctrlPr>
                                    <w:rPr>
                                      <w:rFonts w:ascii="Cambria Math" w:hAnsi="Cambria Math" w:cs="Arial"/>
                                      <w:i/>
                                    </w:rPr>
                                  </m:ctrlPr>
                                </m:sSubPr>
                                <m:e>
                                  <m:r>
                                    <w:rPr>
                                      <w:rFonts w:ascii="Cambria Math" w:hAnsi="Cambria Math" w:cs="Arial"/>
                                    </w:rPr>
                                    <m:t>DSA</m:t>
                                  </m:r>
                                </m:e>
                                <m:sub>
                                  <m:r>
                                    <w:rPr>
                                      <w:rFonts w:ascii="Cambria Math" w:hAnsi="Cambria Math" w:cs="Arial"/>
                                    </w:rPr>
                                    <m:t>NHH,p</m:t>
                                  </m:r>
                                </m:sub>
                              </m:sSub>
                            </m:den>
                          </m:f>
                          <m:r>
                            <w:rPr>
                              <w:rFonts w:ascii="Cambria Math" w:hAnsi="Cambria Math" w:cs="Arial"/>
                            </w:rPr>
                            <m:t>, 0</m:t>
                          </m:r>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RD</m:t>
                          </m:r>
                        </m:e>
                        <m:sub>
                          <m:r>
                            <w:rPr>
                              <w:rFonts w:ascii="Cambria Math" w:hAnsi="Cambria Math" w:cs="Arial"/>
                            </w:rPr>
                            <m:t>NHH,p</m:t>
                          </m:r>
                        </m:sub>
                      </m:sSub>
                    </m:e>
                  </m:d>
                </m:e>
              </m:d>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NHH,m</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IA</m:t>
                  </m:r>
                </m:e>
                <m:sub>
                  <m:r>
                    <w:rPr>
                      <w:rFonts w:ascii="Cambria Math" w:hAnsi="Cambria Math" w:cs="Arial"/>
                    </w:rPr>
                    <m:t>NHH,p</m:t>
                  </m:r>
                </m:sub>
              </m:sSub>
            </m:e>
          </m:d>
        </m:oMath>
      </m:oMathPara>
    </w:p>
    <w:p w14:paraId="715028D6" w14:textId="77777777" w:rsidR="006563F5" w:rsidRPr="006A6A9C" w:rsidRDefault="006563F5" w:rsidP="000B0D52">
      <w:pPr>
        <w:pStyle w:val="Heading5"/>
        <w:numPr>
          <w:ilvl w:val="0"/>
          <w:numId w:val="0"/>
        </w:numPr>
        <w:tabs>
          <w:tab w:val="left" w:pos="990"/>
        </w:tabs>
        <w:ind w:left="1620"/>
        <w:rPr>
          <w:rFonts w:ascii="Arial" w:hAnsi="Arial" w:cs="Arial"/>
          <w:szCs w:val="24"/>
        </w:rPr>
      </w:pPr>
      <w:r w:rsidRPr="006A6A9C">
        <w:rPr>
          <w:rFonts w:ascii="Arial" w:hAnsi="Arial" w:cs="Arial"/>
          <w:szCs w:val="24"/>
        </w:rPr>
        <w:t>Where:</w:t>
      </w:r>
    </w:p>
    <w:p w14:paraId="2B3B9D18" w14:textId="77777777" w:rsidR="006563F5" w:rsidRPr="006A6A9C" w:rsidRDefault="006563F5" w:rsidP="00243D86">
      <w:pPr>
        <w:pStyle w:val="Heading5"/>
        <w:numPr>
          <w:ilvl w:val="0"/>
          <w:numId w:val="0"/>
        </w:numPr>
        <w:tabs>
          <w:tab w:val="left" w:pos="3060"/>
        </w:tabs>
        <w:ind w:left="3060" w:hanging="1170"/>
        <w:jc w:val="both"/>
        <w:rPr>
          <w:rFonts w:ascii="Arial" w:hAnsi="Arial" w:cs="Arial"/>
          <w:szCs w:val="24"/>
        </w:rPr>
      </w:pPr>
      <w:r w:rsidRPr="006A6A9C">
        <w:rPr>
          <w:rFonts w:ascii="Arial" w:hAnsi="Arial" w:cs="Arial"/>
          <w:i/>
          <w:szCs w:val="24"/>
        </w:rPr>
        <w:t>DUA</w:t>
      </w:r>
      <w:r w:rsidRPr="006A6A9C">
        <w:rPr>
          <w:rFonts w:ascii="Arial" w:hAnsi="Arial" w:cs="Arial"/>
          <w:i/>
          <w:szCs w:val="24"/>
          <w:vertAlign w:val="subscript"/>
        </w:rPr>
        <w:t>NHH,p</w:t>
      </w:r>
      <w:r w:rsidRPr="006A6A9C">
        <w:rPr>
          <w:rFonts w:ascii="Arial" w:hAnsi="Arial" w:cs="Arial"/>
          <w:szCs w:val="24"/>
        </w:rPr>
        <w:tab/>
        <w:t xml:space="preserve">is the average non-half-hourly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2906653B" w14:textId="77777777" w:rsidR="006563F5" w:rsidRPr="006A6A9C" w:rsidRDefault="006563F5" w:rsidP="00243D86">
      <w:pPr>
        <w:pStyle w:val="Heading5"/>
        <w:numPr>
          <w:ilvl w:val="0"/>
          <w:numId w:val="0"/>
        </w:numPr>
        <w:tabs>
          <w:tab w:val="left" w:pos="3060"/>
        </w:tabs>
        <w:ind w:left="3060" w:hanging="1260"/>
        <w:jc w:val="both"/>
        <w:rPr>
          <w:rFonts w:ascii="Arial" w:hAnsi="Arial" w:cs="Arial"/>
          <w:szCs w:val="24"/>
        </w:rPr>
      </w:pPr>
      <w:r w:rsidRPr="006A6A9C">
        <w:rPr>
          <w:rFonts w:ascii="Arial" w:hAnsi="Arial" w:cs="Arial"/>
          <w:i/>
          <w:szCs w:val="24"/>
        </w:rPr>
        <w:t>DUB</w:t>
      </w:r>
      <w:r w:rsidRPr="006A6A9C">
        <w:rPr>
          <w:rFonts w:ascii="Arial" w:hAnsi="Arial" w:cs="Arial"/>
          <w:i/>
          <w:szCs w:val="24"/>
          <w:vertAlign w:val="subscript"/>
        </w:rPr>
        <w:t>NHH,p</w:t>
      </w:r>
      <w:r w:rsidRPr="006A6A9C">
        <w:rPr>
          <w:rFonts w:ascii="Arial" w:hAnsi="Arial" w:cs="Arial"/>
          <w:szCs w:val="24"/>
        </w:rPr>
        <w:tab/>
        <w:t xml:space="preserve">is the average non-half-hourly metered demand taken by the </w:t>
      </w:r>
      <w:r w:rsidRPr="006A6A9C">
        <w:rPr>
          <w:rFonts w:ascii="Arial" w:hAnsi="Arial" w:cs="Arial"/>
          <w:b/>
          <w:szCs w:val="24"/>
        </w:rPr>
        <w:t>User’s</w:t>
      </w:r>
      <w:r w:rsidRPr="006A6A9C">
        <w:rPr>
          <w:rFonts w:ascii="Arial" w:hAnsi="Arial" w:cs="Arial"/>
          <w:szCs w:val="24"/>
        </w:rPr>
        <w:t xml:space="preserve"> </w:t>
      </w:r>
      <w:r w:rsidRPr="006A6A9C">
        <w:rPr>
          <w:rFonts w:ascii="Arial" w:hAnsi="Arial" w:cs="Arial"/>
          <w:b/>
          <w:szCs w:val="24"/>
        </w:rPr>
        <w:t>Customers</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5665528" w14:textId="77777777" w:rsidR="006563F5" w:rsidRPr="006A6A9C" w:rsidRDefault="006563F5" w:rsidP="00243D86">
      <w:pPr>
        <w:pStyle w:val="Heading5"/>
        <w:numPr>
          <w:ilvl w:val="0"/>
          <w:numId w:val="0"/>
        </w:numPr>
        <w:ind w:left="3060" w:hanging="1260"/>
        <w:jc w:val="both"/>
        <w:rPr>
          <w:rFonts w:ascii="Arial" w:hAnsi="Arial" w:cs="Arial"/>
          <w:szCs w:val="24"/>
        </w:rPr>
      </w:pPr>
      <w:r w:rsidRPr="006A6A9C">
        <w:rPr>
          <w:rFonts w:ascii="Arial" w:hAnsi="Arial" w:cs="Arial"/>
          <w:i/>
          <w:szCs w:val="24"/>
        </w:rPr>
        <w:t>DSA</w:t>
      </w:r>
      <w:r w:rsidRPr="006A6A9C">
        <w:rPr>
          <w:rFonts w:ascii="Arial" w:hAnsi="Arial" w:cs="Arial"/>
          <w:i/>
          <w:szCs w:val="24"/>
          <w:vertAlign w:val="subscript"/>
        </w:rPr>
        <w:t>NHH,p</w:t>
      </w:r>
      <w:r w:rsidRPr="006A6A9C">
        <w:rPr>
          <w:rFonts w:ascii="Arial" w:hAnsi="Arial" w:cs="Arial"/>
          <w:szCs w:val="24"/>
        </w:rPr>
        <w:tab/>
        <w:t xml:space="preserve">is the average demand taken by </w:t>
      </w:r>
      <w:r w:rsidRPr="006A6A9C">
        <w:rPr>
          <w:rFonts w:ascii="Arial" w:hAnsi="Arial" w:cs="Arial"/>
          <w:b/>
          <w:szCs w:val="24"/>
        </w:rPr>
        <w:t>Total System Chargeable NHH Demand</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prior to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71DDDFBB" w14:textId="77777777" w:rsidR="006563F5" w:rsidRPr="006A6A9C" w:rsidRDefault="006563F5" w:rsidP="00243D86">
      <w:pPr>
        <w:pStyle w:val="Heading5"/>
        <w:numPr>
          <w:ilvl w:val="0"/>
          <w:numId w:val="0"/>
        </w:numPr>
        <w:ind w:left="3060" w:hanging="1350"/>
        <w:jc w:val="both"/>
        <w:rPr>
          <w:rFonts w:ascii="Arial" w:hAnsi="Arial" w:cs="Arial"/>
          <w:szCs w:val="24"/>
        </w:rPr>
      </w:pPr>
      <w:r w:rsidRPr="006A6A9C">
        <w:rPr>
          <w:rFonts w:ascii="Arial" w:hAnsi="Arial" w:cs="Arial"/>
          <w:i/>
          <w:szCs w:val="24"/>
        </w:rPr>
        <w:t>DSB</w:t>
      </w:r>
      <w:r w:rsidRPr="006A6A9C">
        <w:rPr>
          <w:rFonts w:ascii="Arial" w:hAnsi="Arial" w:cs="Arial"/>
          <w:i/>
          <w:szCs w:val="24"/>
          <w:vertAlign w:val="subscript"/>
        </w:rPr>
        <w:t>NHH,p</w:t>
      </w:r>
      <w:r w:rsidRPr="006A6A9C">
        <w:rPr>
          <w:rFonts w:ascii="Arial" w:hAnsi="Arial" w:cs="Arial"/>
          <w:szCs w:val="24"/>
        </w:rPr>
        <w:tab/>
        <w:t xml:space="preserve">is the average demand taken by </w:t>
      </w:r>
      <w:r w:rsidRPr="006A6A9C">
        <w:rPr>
          <w:rFonts w:ascii="Arial" w:hAnsi="Arial" w:cs="Arial"/>
          <w:b/>
          <w:szCs w:val="24"/>
        </w:rPr>
        <w:t>Total System Chargeable NHH Demand</w:t>
      </w:r>
      <w:r w:rsidRPr="006A6A9C">
        <w:rPr>
          <w:rFonts w:ascii="Arial" w:hAnsi="Arial" w:cs="Arial"/>
          <w:szCs w:val="24"/>
        </w:rPr>
        <w:t xml:space="preserve"> during the period 16:00 to 19:00  on the twenty </w:t>
      </w:r>
      <w:r w:rsidRPr="006A6A9C">
        <w:rPr>
          <w:rFonts w:ascii="Arial" w:hAnsi="Arial" w:cs="Arial"/>
          <w:b/>
          <w:szCs w:val="24"/>
        </w:rPr>
        <w:t>Business Days</w:t>
      </w:r>
      <w:r w:rsidRPr="006A6A9C">
        <w:rPr>
          <w:rFonts w:ascii="Arial" w:hAnsi="Arial" w:cs="Arial"/>
          <w:szCs w:val="24"/>
        </w:rPr>
        <w:t xml:space="preserve"> following the </w:t>
      </w:r>
      <w:r w:rsidRPr="006A6A9C">
        <w:rPr>
          <w:rFonts w:ascii="Arial" w:hAnsi="Arial" w:cs="Arial"/>
          <w:b/>
          <w:szCs w:val="24"/>
        </w:rPr>
        <w:t xml:space="preserve">Reported Period of Increase, </w:t>
      </w:r>
      <w:r w:rsidRPr="006A6A9C">
        <w:rPr>
          <w:rFonts w:ascii="Arial" w:hAnsi="Arial" w:cs="Arial"/>
          <w:i/>
          <w:szCs w:val="24"/>
        </w:rPr>
        <w:t>p</w:t>
      </w:r>
      <w:r w:rsidRPr="006A6A9C">
        <w:rPr>
          <w:rFonts w:ascii="Arial" w:hAnsi="Arial" w:cs="Arial"/>
          <w:szCs w:val="24"/>
        </w:rPr>
        <w:t>, that do not fall between the two week period commencing 22</w:t>
      </w:r>
      <w:r w:rsidRPr="006A6A9C">
        <w:rPr>
          <w:rFonts w:ascii="Arial" w:hAnsi="Arial" w:cs="Arial"/>
          <w:szCs w:val="24"/>
          <w:vertAlign w:val="superscript"/>
        </w:rPr>
        <w:t>nd</w:t>
      </w:r>
      <w:r w:rsidRPr="006A6A9C">
        <w:rPr>
          <w:rFonts w:ascii="Arial" w:hAnsi="Arial" w:cs="Arial"/>
          <w:szCs w:val="24"/>
        </w:rPr>
        <w:t xml:space="preserve"> December.</w:t>
      </w:r>
    </w:p>
    <w:p w14:paraId="67DD010B" w14:textId="77777777" w:rsidR="006563F5" w:rsidRPr="006A6A9C" w:rsidRDefault="006563F5" w:rsidP="00243D86">
      <w:pPr>
        <w:pStyle w:val="Heading5"/>
        <w:numPr>
          <w:ilvl w:val="0"/>
          <w:numId w:val="0"/>
        </w:numPr>
        <w:ind w:left="3060" w:hanging="1350"/>
        <w:jc w:val="both"/>
        <w:rPr>
          <w:rFonts w:ascii="Arial" w:hAnsi="Arial" w:cs="Arial"/>
          <w:szCs w:val="24"/>
        </w:rPr>
      </w:pPr>
      <w:r w:rsidRPr="006A6A9C">
        <w:rPr>
          <w:rFonts w:ascii="Arial" w:hAnsi="Arial" w:cs="Arial"/>
          <w:i/>
          <w:szCs w:val="24"/>
        </w:rPr>
        <w:t>RD</w:t>
      </w:r>
      <w:r w:rsidRPr="006A6A9C">
        <w:rPr>
          <w:rFonts w:ascii="Arial" w:hAnsi="Arial" w:cs="Arial"/>
          <w:i/>
          <w:szCs w:val="24"/>
          <w:vertAlign w:val="subscript"/>
        </w:rPr>
        <w:t>NHH,p</w:t>
      </w:r>
      <w:r w:rsidRPr="006A6A9C">
        <w:rPr>
          <w:rFonts w:ascii="Arial" w:hAnsi="Arial" w:cs="Arial"/>
          <w:szCs w:val="24"/>
        </w:rPr>
        <w:tab/>
        <w:t xml:space="preserve">is the forecast proportion of </w:t>
      </w:r>
      <w:r w:rsidRPr="006A6A9C">
        <w:rPr>
          <w:rFonts w:ascii="Arial" w:hAnsi="Arial" w:cs="Arial"/>
          <w:b/>
          <w:szCs w:val="24"/>
        </w:rPr>
        <w:t>NHH Charges</w:t>
      </w:r>
      <w:r w:rsidRPr="006A6A9C">
        <w:rPr>
          <w:rFonts w:ascii="Arial" w:hAnsi="Arial" w:cs="Arial"/>
          <w:szCs w:val="24"/>
        </w:rPr>
        <w:t xml:space="preserve"> remaining for the previous </w:t>
      </w:r>
      <w:r w:rsidRPr="006A6A9C">
        <w:rPr>
          <w:rFonts w:ascii="Arial" w:hAnsi="Arial" w:cs="Arial"/>
          <w:b/>
          <w:szCs w:val="24"/>
        </w:rPr>
        <w:t>Financial Year</w:t>
      </w:r>
      <w:r w:rsidRPr="006A6A9C">
        <w:rPr>
          <w:rFonts w:ascii="Arial" w:hAnsi="Arial" w:cs="Arial"/>
          <w:szCs w:val="24"/>
        </w:rPr>
        <w:t xml:space="preserve"> from the first day of the month in which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p</w:t>
      </w:r>
      <w:r w:rsidRPr="006A6A9C">
        <w:rPr>
          <w:rFonts w:ascii="Arial" w:hAnsi="Arial" w:cs="Arial"/>
          <w:szCs w:val="24"/>
        </w:rPr>
        <w:t xml:space="preserve"> commences by reference to the following:</w:t>
      </w:r>
    </w:p>
    <w:p w14:paraId="247DE36E" w14:textId="77777777" w:rsidR="006563F5" w:rsidRPr="006A6A9C" w:rsidRDefault="006563F5" w:rsidP="006563F5">
      <w:pPr>
        <w:rPr>
          <w:rFonts w:ascii="Arial" w:hAnsi="Arial" w:cs="Arial"/>
          <w:szCs w:val="24"/>
        </w:rPr>
      </w:pPr>
    </w:p>
    <w:p w14:paraId="0C8AC409" w14:textId="77777777" w:rsidR="00243D86" w:rsidRPr="006A6A9C" w:rsidRDefault="00243D86" w:rsidP="006563F5">
      <w:pPr>
        <w:rPr>
          <w:rFonts w:ascii="Arial" w:hAnsi="Arial" w:cs="Arial"/>
          <w:szCs w:val="24"/>
        </w:rPr>
      </w:pPr>
    </w:p>
    <w:p w14:paraId="428F5547" w14:textId="77777777" w:rsidR="00243D86" w:rsidRPr="006A6A9C" w:rsidRDefault="00243D86" w:rsidP="006563F5">
      <w:pPr>
        <w:rPr>
          <w:rFonts w:ascii="Arial" w:hAnsi="Arial" w:cs="Arial"/>
          <w:szCs w:val="24"/>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2"/>
        <w:gridCol w:w="2715"/>
      </w:tblGrid>
      <w:tr w:rsidR="006563F5" w:rsidRPr="006A6A9C" w14:paraId="66A98EE3" w14:textId="77777777" w:rsidTr="008E5014">
        <w:tc>
          <w:tcPr>
            <w:tcW w:w="2700" w:type="dxa"/>
          </w:tcPr>
          <w:p w14:paraId="0FC74DA0"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 xml:space="preserve">Month in which </w:t>
            </w:r>
            <w:r w:rsidRPr="006A6A9C">
              <w:rPr>
                <w:rFonts w:ascii="Arial" w:hAnsi="Arial" w:cs="Arial"/>
                <w:b/>
                <w:szCs w:val="24"/>
              </w:rPr>
              <w:t>Reported Period of Increase commences</w:t>
            </w:r>
          </w:p>
        </w:tc>
        <w:tc>
          <w:tcPr>
            <w:tcW w:w="2834" w:type="dxa"/>
          </w:tcPr>
          <w:p w14:paraId="6BF9BBE1"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 xml:space="preserve">Remaining proportion of </w:t>
            </w:r>
            <w:r w:rsidRPr="006A6A9C">
              <w:rPr>
                <w:rFonts w:ascii="Arial" w:hAnsi="Arial" w:cs="Arial"/>
                <w:b/>
                <w:szCs w:val="24"/>
              </w:rPr>
              <w:t>NHH Charges</w:t>
            </w:r>
          </w:p>
        </w:tc>
      </w:tr>
      <w:tr w:rsidR="006563F5" w:rsidRPr="006A6A9C" w14:paraId="00690901" w14:textId="77777777" w:rsidTr="008E5014">
        <w:trPr>
          <w:trHeight w:val="237"/>
        </w:trPr>
        <w:tc>
          <w:tcPr>
            <w:tcW w:w="2700" w:type="dxa"/>
          </w:tcPr>
          <w:p w14:paraId="11DB86E4"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October</w:t>
            </w:r>
          </w:p>
        </w:tc>
        <w:tc>
          <w:tcPr>
            <w:tcW w:w="2834" w:type="dxa"/>
          </w:tcPr>
          <w:p w14:paraId="2DD285F0"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59%</w:t>
            </w:r>
          </w:p>
        </w:tc>
      </w:tr>
      <w:tr w:rsidR="006563F5" w:rsidRPr="006A6A9C" w14:paraId="0D04C867" w14:textId="77777777" w:rsidTr="008E5014">
        <w:tc>
          <w:tcPr>
            <w:tcW w:w="2700" w:type="dxa"/>
          </w:tcPr>
          <w:p w14:paraId="588B2369"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November</w:t>
            </w:r>
          </w:p>
        </w:tc>
        <w:tc>
          <w:tcPr>
            <w:tcW w:w="2834" w:type="dxa"/>
          </w:tcPr>
          <w:p w14:paraId="6CDA47E3"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51%</w:t>
            </w:r>
          </w:p>
        </w:tc>
      </w:tr>
      <w:tr w:rsidR="006563F5" w:rsidRPr="006A6A9C" w14:paraId="2416520E" w14:textId="77777777" w:rsidTr="008E5014">
        <w:tc>
          <w:tcPr>
            <w:tcW w:w="2700" w:type="dxa"/>
          </w:tcPr>
          <w:p w14:paraId="0B88D17E"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December</w:t>
            </w:r>
          </w:p>
        </w:tc>
        <w:tc>
          <w:tcPr>
            <w:tcW w:w="2834" w:type="dxa"/>
          </w:tcPr>
          <w:p w14:paraId="1AD9797C"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41%</w:t>
            </w:r>
          </w:p>
        </w:tc>
      </w:tr>
      <w:tr w:rsidR="006563F5" w:rsidRPr="006A6A9C" w14:paraId="6FCCF6C6" w14:textId="77777777" w:rsidTr="008E5014">
        <w:tc>
          <w:tcPr>
            <w:tcW w:w="2700" w:type="dxa"/>
          </w:tcPr>
          <w:p w14:paraId="0756ABEC"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January</w:t>
            </w:r>
          </w:p>
        </w:tc>
        <w:tc>
          <w:tcPr>
            <w:tcW w:w="2834" w:type="dxa"/>
          </w:tcPr>
          <w:p w14:paraId="230E1F21"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30%</w:t>
            </w:r>
          </w:p>
        </w:tc>
      </w:tr>
      <w:tr w:rsidR="006563F5" w:rsidRPr="006A6A9C" w14:paraId="3ED27486" w14:textId="77777777" w:rsidTr="008E5014">
        <w:tc>
          <w:tcPr>
            <w:tcW w:w="2700" w:type="dxa"/>
          </w:tcPr>
          <w:p w14:paraId="2523F634"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February</w:t>
            </w:r>
          </w:p>
        </w:tc>
        <w:tc>
          <w:tcPr>
            <w:tcW w:w="2834" w:type="dxa"/>
          </w:tcPr>
          <w:p w14:paraId="6FA8EE7F" w14:textId="77777777" w:rsidR="006563F5" w:rsidRPr="006A6A9C" w:rsidRDefault="006563F5" w:rsidP="008E5014">
            <w:pPr>
              <w:pStyle w:val="Heading5"/>
              <w:numPr>
                <w:ilvl w:val="0"/>
                <w:numId w:val="0"/>
              </w:numPr>
              <w:ind w:hanging="18"/>
              <w:jc w:val="center"/>
              <w:rPr>
                <w:rFonts w:ascii="Arial" w:hAnsi="Arial" w:cs="Arial"/>
                <w:szCs w:val="24"/>
              </w:rPr>
            </w:pPr>
            <w:r w:rsidRPr="006A6A9C">
              <w:rPr>
                <w:rFonts w:ascii="Arial" w:hAnsi="Arial" w:cs="Arial"/>
                <w:szCs w:val="24"/>
              </w:rPr>
              <w:t>19%</w:t>
            </w:r>
          </w:p>
        </w:tc>
      </w:tr>
    </w:tbl>
    <w:p w14:paraId="2ACD1238" w14:textId="77777777" w:rsidR="006563F5" w:rsidRPr="006A6A9C" w:rsidRDefault="006563F5" w:rsidP="00243D86">
      <w:pPr>
        <w:pStyle w:val="Heading5"/>
        <w:numPr>
          <w:ilvl w:val="0"/>
          <w:numId w:val="0"/>
        </w:numPr>
        <w:ind w:left="1710"/>
        <w:rPr>
          <w:rFonts w:ascii="Arial" w:hAnsi="Arial" w:cs="Arial"/>
          <w:szCs w:val="24"/>
        </w:rPr>
      </w:pPr>
    </w:p>
    <w:p w14:paraId="1840CA82" w14:textId="77777777" w:rsidR="006563F5" w:rsidRPr="006A6A9C" w:rsidRDefault="006563F5" w:rsidP="00243D86">
      <w:pPr>
        <w:pStyle w:val="Heading5"/>
        <w:numPr>
          <w:ilvl w:val="0"/>
          <w:numId w:val="0"/>
        </w:numPr>
        <w:tabs>
          <w:tab w:val="left" w:pos="3060"/>
        </w:tabs>
        <w:ind w:left="3060" w:hanging="135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NHH,m</w:t>
      </w:r>
      <w:r w:rsidRPr="006A6A9C">
        <w:rPr>
          <w:rFonts w:ascii="Arial" w:hAnsi="Arial" w:cs="Arial"/>
          <w:szCs w:val="24"/>
        </w:rPr>
        <w:tab/>
        <w:t xml:space="preserve">is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month </w:t>
      </w:r>
      <w:r w:rsidRPr="006A6A9C">
        <w:rPr>
          <w:rFonts w:ascii="Arial" w:hAnsi="Arial" w:cs="Arial"/>
          <w:i/>
          <w:szCs w:val="24"/>
        </w:rPr>
        <w:t>m</w:t>
      </w:r>
      <w:r w:rsidRPr="006A6A9C">
        <w:rPr>
          <w:rFonts w:ascii="Arial" w:hAnsi="Arial" w:cs="Arial"/>
          <w:szCs w:val="24"/>
        </w:rPr>
        <w:t xml:space="preserve"> of the previous </w:t>
      </w:r>
      <w:r w:rsidRPr="006A6A9C">
        <w:rPr>
          <w:rFonts w:ascii="Arial" w:hAnsi="Arial" w:cs="Arial"/>
          <w:b/>
          <w:szCs w:val="24"/>
        </w:rPr>
        <w:t>Financial Year</w:t>
      </w:r>
      <w:r w:rsidRPr="006A6A9C">
        <w:rPr>
          <w:rFonts w:ascii="Arial" w:hAnsi="Arial" w:cs="Arial"/>
          <w:szCs w:val="24"/>
        </w:rPr>
        <w:t>.</w:t>
      </w:r>
    </w:p>
    <w:p w14:paraId="08A5A0BE" w14:textId="77777777" w:rsidR="006563F5" w:rsidRPr="006A6A9C" w:rsidRDefault="006563F5" w:rsidP="00243D86">
      <w:pPr>
        <w:pStyle w:val="Heading5"/>
        <w:numPr>
          <w:ilvl w:val="0"/>
          <w:numId w:val="0"/>
        </w:numPr>
        <w:tabs>
          <w:tab w:val="left" w:pos="3060"/>
        </w:tabs>
        <w:ind w:left="3060" w:hanging="1440"/>
        <w:jc w:val="both"/>
        <w:rPr>
          <w:rFonts w:ascii="Arial" w:hAnsi="Arial" w:cs="Arial"/>
          <w:szCs w:val="24"/>
        </w:rPr>
      </w:pPr>
      <w:r w:rsidRPr="006A6A9C">
        <w:rPr>
          <w:rFonts w:ascii="Arial" w:hAnsi="Arial" w:cs="Arial"/>
          <w:i/>
          <w:szCs w:val="24"/>
        </w:rPr>
        <w:t>IA</w:t>
      </w:r>
      <w:r w:rsidRPr="006A6A9C">
        <w:rPr>
          <w:rFonts w:ascii="Arial" w:hAnsi="Arial" w:cs="Arial"/>
          <w:i/>
          <w:szCs w:val="24"/>
          <w:vertAlign w:val="subscript"/>
        </w:rPr>
        <w:t>NHH,p</w:t>
      </w:r>
      <w:r w:rsidRPr="006A6A9C">
        <w:rPr>
          <w:rFonts w:ascii="Arial" w:hAnsi="Arial" w:cs="Arial"/>
          <w:szCs w:val="24"/>
        </w:rPr>
        <w:tab/>
        <w:t xml:space="preserve">in the case that the the </w:t>
      </w:r>
      <w:r w:rsidRPr="006A6A9C">
        <w:rPr>
          <w:rFonts w:ascii="Arial" w:hAnsi="Arial" w:cs="Arial"/>
          <w:b/>
          <w:szCs w:val="24"/>
        </w:rPr>
        <w:t>Reported Period of Increase</w:t>
      </w:r>
      <w:r w:rsidRPr="006A6A9C">
        <w:rPr>
          <w:rFonts w:ascii="Arial" w:hAnsi="Arial" w:cs="Arial"/>
          <w:szCs w:val="24"/>
        </w:rPr>
        <w:t xml:space="preserve">, </w:t>
      </w:r>
      <w:r w:rsidRPr="006A6A9C">
        <w:rPr>
          <w:rFonts w:ascii="Arial" w:hAnsi="Arial" w:cs="Arial"/>
          <w:i/>
          <w:szCs w:val="24"/>
        </w:rPr>
        <w:t xml:space="preserve">p </w:t>
      </w:r>
      <w:r w:rsidRPr="006A6A9C">
        <w:rPr>
          <w:rFonts w:ascii="Arial" w:hAnsi="Arial" w:cs="Arial"/>
          <w:szCs w:val="24"/>
        </w:rPr>
        <w:t>ends prior to the 10</w:t>
      </w:r>
      <w:r w:rsidRPr="006A6A9C">
        <w:rPr>
          <w:rFonts w:ascii="Arial" w:hAnsi="Arial" w:cs="Arial"/>
          <w:szCs w:val="24"/>
          <w:vertAlign w:val="superscript"/>
        </w:rPr>
        <w:t>th</w:t>
      </w:r>
      <w:r w:rsidRPr="006A6A9C">
        <w:rPr>
          <w:rFonts w:ascii="Arial" w:hAnsi="Arial" w:cs="Arial"/>
          <w:szCs w:val="24"/>
        </w:rPr>
        <w:t xml:space="preserve"> February of the previous </w:t>
      </w:r>
      <w:r w:rsidRPr="006A6A9C">
        <w:rPr>
          <w:rFonts w:ascii="Arial" w:hAnsi="Arial" w:cs="Arial"/>
          <w:b/>
          <w:szCs w:val="24"/>
        </w:rPr>
        <w:t>Financial Year</w:t>
      </w:r>
      <w:r w:rsidRPr="006A6A9C">
        <w:rPr>
          <w:rFonts w:ascii="Arial" w:hAnsi="Arial" w:cs="Arial"/>
          <w:szCs w:val="24"/>
        </w:rPr>
        <w:t xml:space="preserve">, is set equal to the </w:t>
      </w:r>
      <w:r w:rsidRPr="006A6A9C">
        <w:rPr>
          <w:rFonts w:ascii="Arial" w:hAnsi="Arial" w:cs="Arial"/>
          <w:b/>
          <w:szCs w:val="24"/>
        </w:rPr>
        <w:t>Indicative Annual NHH TNUoS charge</w:t>
      </w:r>
      <w:r w:rsidRPr="006A6A9C">
        <w:rPr>
          <w:rFonts w:ascii="Arial" w:hAnsi="Arial" w:cs="Arial"/>
          <w:bCs/>
          <w:szCs w:val="24"/>
        </w:rPr>
        <w:t xml:space="preserve"> calculated using the </w:t>
      </w:r>
      <w:r w:rsidRPr="006A6A9C">
        <w:rPr>
          <w:rFonts w:ascii="Arial" w:hAnsi="Arial" w:cs="Arial"/>
          <w:b/>
          <w:bCs/>
          <w:szCs w:val="24"/>
        </w:rPr>
        <w:t>Demand Forecast</w:t>
      </w:r>
      <w:r w:rsidRPr="006A6A9C">
        <w:rPr>
          <w:rFonts w:ascii="Arial" w:hAnsi="Arial" w:cs="Arial"/>
          <w:bCs/>
          <w:szCs w:val="24"/>
        </w:rPr>
        <w:t xml:space="preserve"> used to determine </w:t>
      </w:r>
      <w:r w:rsidRPr="006A6A9C">
        <w:rPr>
          <w:rFonts w:ascii="Arial" w:hAnsi="Arial" w:cs="Arial"/>
          <w:b/>
          <w:szCs w:val="24"/>
        </w:rPr>
        <w:t xml:space="preserve">Transmission Network Use of System Demand Charges </w:t>
      </w:r>
      <w:r w:rsidRPr="006A6A9C">
        <w:rPr>
          <w:rFonts w:ascii="Arial" w:hAnsi="Arial" w:cs="Arial"/>
          <w:szCs w:val="24"/>
        </w:rPr>
        <w:t xml:space="preserve">made during the month immediately following  </w:t>
      </w:r>
      <w:r w:rsidRPr="006A6A9C">
        <w:rPr>
          <w:rFonts w:ascii="Arial" w:hAnsi="Arial" w:cs="Arial"/>
          <w:b/>
          <w:szCs w:val="24"/>
        </w:rPr>
        <w:t>Reported Period of Increase</w:t>
      </w:r>
      <w:r w:rsidRPr="006A6A9C">
        <w:rPr>
          <w:rFonts w:ascii="Arial" w:hAnsi="Arial" w:cs="Arial"/>
          <w:szCs w:val="24"/>
        </w:rPr>
        <w:t xml:space="preserve"> of the previous </w:t>
      </w:r>
      <w:r w:rsidRPr="006A6A9C">
        <w:rPr>
          <w:rFonts w:ascii="Arial" w:hAnsi="Arial" w:cs="Arial"/>
          <w:b/>
          <w:szCs w:val="24"/>
        </w:rPr>
        <w:t xml:space="preserve">Financial Year, </w:t>
      </w:r>
      <w:r w:rsidRPr="006A6A9C">
        <w:rPr>
          <w:rFonts w:ascii="Arial" w:hAnsi="Arial" w:cs="Arial"/>
          <w:szCs w:val="24"/>
        </w:rPr>
        <w:t>otherwise is set to infinity.</w:t>
      </w:r>
    </w:p>
    <w:p w14:paraId="55143F63" w14:textId="77777777" w:rsidR="00B24C90" w:rsidRPr="006A6A9C" w:rsidRDefault="00B24C90">
      <w:pPr>
        <w:pStyle w:val="Heading5"/>
        <w:numPr>
          <w:ilvl w:val="0"/>
          <w:numId w:val="0"/>
        </w:numPr>
        <w:ind w:left="851" w:hanging="851"/>
        <w:jc w:val="both"/>
        <w:rPr>
          <w:rFonts w:ascii="Arial" w:hAnsi="Arial"/>
        </w:rPr>
      </w:pPr>
    </w:p>
    <w:p w14:paraId="04D092CF" w14:textId="77777777" w:rsidR="00B24C90" w:rsidRPr="006A6A9C" w:rsidRDefault="00B24C90">
      <w:pPr>
        <w:pStyle w:val="Header"/>
        <w:tabs>
          <w:tab w:val="clear" w:pos="4153"/>
          <w:tab w:val="clear" w:pos="8306"/>
        </w:tabs>
        <w:ind w:left="851" w:hanging="851"/>
        <w:jc w:val="both"/>
        <w:rPr>
          <w:rFonts w:ascii="Arial" w:hAnsi="Arial"/>
        </w:rPr>
      </w:pPr>
    </w:p>
    <w:p w14:paraId="509CBA82" w14:textId="77777777" w:rsidR="00B24C90" w:rsidRDefault="00B24C90">
      <w:pPr>
        <w:pStyle w:val="Header"/>
        <w:tabs>
          <w:tab w:val="clear" w:pos="4153"/>
          <w:tab w:val="clear" w:pos="8306"/>
        </w:tabs>
        <w:ind w:left="851" w:hanging="851"/>
        <w:jc w:val="center"/>
        <w:rPr>
          <w:rFonts w:ascii="Arial" w:hAnsi="Arial"/>
        </w:rPr>
      </w:pPr>
      <w:r w:rsidRPr="006A6A9C">
        <w:rPr>
          <w:rFonts w:ascii="Arial" w:hAnsi="Arial"/>
          <w:b/>
        </w:rPr>
        <w:t>END OF SECTION 3</w:t>
      </w:r>
    </w:p>
    <w:sectPr w:rsidR="00B24C90" w:rsidSect="00085FD1">
      <w:headerReference w:type="default" r:id="rId20"/>
      <w:footerReference w:type="default" r:id="rId21"/>
      <w:footerReference w:type="first" r:id="rId22"/>
      <w:pgSz w:w="11907" w:h="16840" w:code="9"/>
      <w:pgMar w:top="1412" w:right="1701" w:bottom="141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51C00" w14:textId="77777777" w:rsidR="00FD4DC9" w:rsidRDefault="00FD4DC9">
      <w:r>
        <w:separator/>
      </w:r>
    </w:p>
  </w:endnote>
  <w:endnote w:type="continuationSeparator" w:id="0">
    <w:p w14:paraId="10914F12" w14:textId="77777777" w:rsidR="00FD4DC9" w:rsidRDefault="00FD4DC9">
      <w:r>
        <w:continuationSeparator/>
      </w:r>
    </w:p>
  </w:endnote>
  <w:endnote w:type="continuationNotice" w:id="1">
    <w:p w14:paraId="74785182" w14:textId="77777777" w:rsidR="00FD4DC9" w:rsidRDefault="00FD4D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D0F0" w14:textId="77777777" w:rsidR="008F7C50" w:rsidRDefault="008F7C5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7D914320" w14:textId="77777777" w:rsidR="008F7C50" w:rsidRDefault="008F7C50">
    <w:pPr>
      <w:pStyle w:val="Footer"/>
      <w:ind w:right="360"/>
    </w:pPr>
  </w:p>
  <w:p w14:paraId="48C92ED1" w14:textId="77777777" w:rsidR="008F7C50" w:rsidRDefault="008F7C50">
    <w:pPr>
      <w:pStyle w:val="Footer"/>
    </w:pPr>
  </w:p>
  <w:p w14:paraId="6915DC11" w14:textId="77777777" w:rsidR="008F7C50" w:rsidRDefault="008F7C50">
    <w:pPr>
      <w:pStyle w:val="Footer"/>
    </w:pPr>
  </w:p>
  <w:p w14:paraId="06A877B5" w14:textId="371E114F" w:rsidR="008F7C50" w:rsidRDefault="00FD60E1">
    <w:pPr>
      <w:pStyle w:val="Footer"/>
    </w:pPr>
    <w:fldSimple w:instr="KEYWORDS  \* MERGEFORMAT">
      <w:r w:rsidR="00CB3062">
        <w:t>(51925726.15)</w:t>
      </w:r>
    </w:fldSimple>
  </w:p>
  <w:p w14:paraId="08051414" w14:textId="77777777" w:rsidR="008F7C50" w:rsidRDefault="008F7C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78BAC" w14:textId="6A2C9881" w:rsidR="008F7C50" w:rsidRDefault="008F7C50" w:rsidP="00085FD1">
    <w:pPr>
      <w:pStyle w:val="Footer"/>
      <w:tabs>
        <w:tab w:val="clear" w:pos="8306"/>
        <w:tab w:val="left" w:pos="4253"/>
        <w:tab w:val="right" w:pos="8505"/>
      </w:tabs>
      <w:jc w:val="right"/>
    </w:pPr>
    <w:r>
      <w:rPr>
        <w:rStyle w:val="PageNumber"/>
        <w:rFonts w:ascii="Arial" w:hAnsi="Arial" w:cs="Arial"/>
        <w:sz w:val="20"/>
      </w:rPr>
      <w:tab/>
    </w:r>
    <w:r w:rsidRPr="00BC61DC">
      <w:rPr>
        <w:rStyle w:val="PageNumber"/>
        <w:rFonts w:ascii="Arial" w:hAnsi="Arial" w:cs="Arial"/>
        <w:sz w:val="20"/>
      </w:rPr>
      <w:t>v1.</w:t>
    </w:r>
    <w:r w:rsidR="009D1D4B" w:rsidRPr="00BC61DC">
      <w:rPr>
        <w:rStyle w:val="PageNumber"/>
        <w:rFonts w:ascii="Arial" w:hAnsi="Arial" w:cs="Arial"/>
        <w:sz w:val="20"/>
      </w:rPr>
      <w:t>2</w:t>
    </w:r>
    <w:r w:rsidR="003A4329">
      <w:rPr>
        <w:rStyle w:val="PageNumber"/>
        <w:rFonts w:ascii="Arial" w:hAnsi="Arial" w:cs="Arial"/>
        <w:sz w:val="20"/>
      </w:rPr>
      <w:t>5</w:t>
    </w:r>
    <w:r w:rsidR="0053079C" w:rsidRPr="00BC61DC">
      <w:rPr>
        <w:rStyle w:val="PageNumber"/>
        <w:rFonts w:ascii="Arial" w:hAnsi="Arial" w:cs="Arial"/>
        <w:sz w:val="20"/>
      </w:rPr>
      <w:t xml:space="preserve"> </w:t>
    </w:r>
    <w:r w:rsidRPr="00BC61DC">
      <w:rPr>
        <w:rStyle w:val="PageNumber"/>
        <w:rFonts w:ascii="Arial" w:hAnsi="Arial" w:cs="Arial"/>
        <w:sz w:val="20"/>
      </w:rPr>
      <w:t>–</w:t>
    </w:r>
    <w:r w:rsidR="009D1D4B" w:rsidRPr="00BC61DC">
      <w:rPr>
        <w:rStyle w:val="PageNumber"/>
        <w:rFonts w:ascii="Arial" w:hAnsi="Arial" w:cs="Arial"/>
        <w:sz w:val="20"/>
      </w:rPr>
      <w:t xml:space="preserve"> </w:t>
    </w:r>
    <w:r w:rsidR="0025083D">
      <w:rPr>
        <w:rStyle w:val="PageNumber"/>
        <w:rFonts w:ascii="Arial" w:hAnsi="Arial" w:cs="Arial"/>
        <w:sz w:val="20"/>
      </w:rPr>
      <w:t>0</w:t>
    </w:r>
    <w:r w:rsidR="00113F71">
      <w:rPr>
        <w:rStyle w:val="PageNumber"/>
        <w:rFonts w:ascii="Arial" w:hAnsi="Arial" w:cs="Arial"/>
        <w:sz w:val="20"/>
      </w:rPr>
      <w:t>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DC7EC" w14:textId="77777777" w:rsidR="008F7C50" w:rsidRPr="008C4C8D" w:rsidRDefault="008F7C50" w:rsidP="008C4C8D">
    <w:pPr>
      <w:pStyle w:val="Footer"/>
      <w:jc w:val="right"/>
    </w:pPr>
    <w:r>
      <w:rPr>
        <w:rStyle w:val="PageNumber"/>
        <w:rFonts w:ascii="Arial" w:hAnsi="Arial" w:cs="Arial"/>
        <w:sz w:val="20"/>
      </w:rPr>
      <w:t>v1.1</w:t>
    </w:r>
    <w:r w:rsidR="00341368">
      <w:rPr>
        <w:rStyle w:val="PageNumber"/>
        <w:rFonts w:ascii="Arial" w:hAnsi="Arial" w:cs="Arial"/>
        <w:sz w:val="20"/>
      </w:rPr>
      <w:t>4</w:t>
    </w:r>
    <w:r>
      <w:rPr>
        <w:rStyle w:val="PageNumber"/>
        <w:rFonts w:ascii="Arial" w:hAnsi="Arial" w:cs="Arial"/>
        <w:sz w:val="20"/>
      </w:rPr>
      <w:t xml:space="preserve"> </w:t>
    </w:r>
    <w:r w:rsidR="00341368">
      <w:rPr>
        <w:rStyle w:val="PageNumber"/>
        <w:rFonts w:ascii="Arial" w:hAnsi="Arial" w:cs="Arial"/>
        <w:sz w:val="20"/>
      </w:rPr>
      <w:t>– 3</w:t>
    </w:r>
    <w:r w:rsidR="00341368" w:rsidRPr="00341368">
      <w:rPr>
        <w:rStyle w:val="PageNumber"/>
        <w:rFonts w:ascii="Arial" w:hAnsi="Arial" w:cs="Arial"/>
        <w:sz w:val="20"/>
        <w:vertAlign w:val="superscript"/>
      </w:rPr>
      <w:t>rd</w:t>
    </w:r>
    <w:r w:rsidR="00341368">
      <w:rPr>
        <w:rStyle w:val="PageNumber"/>
        <w:rFonts w:ascii="Arial" w:hAnsi="Arial" w:cs="Arial"/>
        <w:sz w:val="20"/>
      </w:rPr>
      <w:t xml:space="preserve"> December </w:t>
    </w:r>
    <w:r w:rsidR="008367EE">
      <w:rPr>
        <w:rStyle w:val="PageNumber"/>
        <w:rFonts w:ascii="Arial" w:hAnsi="Arial" w:cs="Arial"/>
        <w:sz w:val="20"/>
      </w:rPr>
      <w:t>201</w:t>
    </w:r>
    <w:r w:rsidR="0027356A">
      <w:rPr>
        <w:rStyle w:val="PageNumber"/>
        <w:rFonts w:ascii="Arial" w:hAnsi="Arial" w:cs="Arial"/>
        <w:sz w:val="20"/>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4CD2F" w14:textId="17447CC5" w:rsidR="00085FD1" w:rsidRPr="00085FD1" w:rsidRDefault="00085FD1" w:rsidP="00085FD1">
    <w:pPr>
      <w:pStyle w:val="Footer"/>
      <w:tabs>
        <w:tab w:val="clear" w:pos="8306"/>
        <w:tab w:val="center" w:pos="4253"/>
        <w:tab w:val="right" w:pos="8505"/>
      </w:tabs>
      <w:rPr>
        <w:rFonts w:ascii="Arial" w:hAnsi="Arial" w:cs="Arial"/>
      </w:rPr>
    </w:pPr>
    <w:r>
      <w:rPr>
        <w:rStyle w:val="PageNumber"/>
        <w:rFonts w:ascii="Arial" w:hAnsi="Arial" w:cs="Arial"/>
        <w:sz w:val="20"/>
      </w:rPr>
      <w:tab/>
    </w:r>
    <w:r w:rsidRPr="00085FD1">
      <w:rPr>
        <w:rStyle w:val="PageNumber"/>
        <w:rFonts w:ascii="Arial" w:hAnsi="Arial" w:cs="Arial"/>
        <w:sz w:val="20"/>
      </w:rPr>
      <w:fldChar w:fldCharType="begin"/>
    </w:r>
    <w:r w:rsidRPr="00085FD1">
      <w:rPr>
        <w:rStyle w:val="PageNumber"/>
        <w:rFonts w:ascii="Arial" w:hAnsi="Arial" w:cs="Arial"/>
        <w:sz w:val="20"/>
      </w:rPr>
      <w:instrText xml:space="preserve"> PAGE </w:instrText>
    </w:r>
    <w:r w:rsidRPr="00085FD1">
      <w:rPr>
        <w:rStyle w:val="PageNumber"/>
        <w:rFonts w:ascii="Arial" w:hAnsi="Arial" w:cs="Arial"/>
        <w:sz w:val="20"/>
      </w:rPr>
      <w:fldChar w:fldCharType="separate"/>
    </w:r>
    <w:r w:rsidR="00AD7D7D">
      <w:rPr>
        <w:rStyle w:val="PageNumber"/>
        <w:rFonts w:ascii="Arial" w:hAnsi="Arial" w:cs="Arial"/>
        <w:noProof/>
        <w:sz w:val="20"/>
      </w:rPr>
      <w:t>30</w:t>
    </w:r>
    <w:r w:rsidRPr="00085FD1">
      <w:rPr>
        <w:rStyle w:val="PageNumber"/>
        <w:rFonts w:ascii="Arial" w:hAnsi="Arial" w:cs="Arial"/>
        <w:sz w:val="20"/>
      </w:rPr>
      <w:fldChar w:fldCharType="end"/>
    </w:r>
    <w:r w:rsidRPr="00085FD1">
      <w:rPr>
        <w:rStyle w:val="PageNumber"/>
        <w:rFonts w:ascii="Arial" w:hAnsi="Arial" w:cs="Arial"/>
        <w:sz w:val="20"/>
      </w:rPr>
      <w:tab/>
    </w:r>
    <w:r w:rsidRPr="0021297A">
      <w:rPr>
        <w:rStyle w:val="PageNumber"/>
        <w:rFonts w:ascii="Arial" w:hAnsi="Arial" w:cs="Arial"/>
        <w:sz w:val="20"/>
      </w:rPr>
      <w:t>v1.</w:t>
    </w:r>
    <w:r w:rsidR="00BE46A5" w:rsidRPr="0021297A">
      <w:rPr>
        <w:rStyle w:val="PageNumber"/>
        <w:rFonts w:ascii="Arial" w:hAnsi="Arial" w:cs="Arial"/>
        <w:sz w:val="20"/>
      </w:rPr>
      <w:t>2</w:t>
    </w:r>
    <w:r w:rsidR="003A4329">
      <w:rPr>
        <w:rStyle w:val="PageNumber"/>
        <w:rFonts w:ascii="Arial" w:hAnsi="Arial" w:cs="Arial"/>
        <w:sz w:val="20"/>
      </w:rPr>
      <w:t>5</w:t>
    </w:r>
    <w:r w:rsidRPr="0021297A">
      <w:rPr>
        <w:rStyle w:val="PageNumber"/>
        <w:rFonts w:ascii="Arial" w:hAnsi="Arial" w:cs="Arial"/>
        <w:sz w:val="20"/>
      </w:rPr>
      <w:t xml:space="preserve"> – </w:t>
    </w:r>
    <w:r w:rsidR="00F738B6">
      <w:rPr>
        <w:rStyle w:val="PageNumber"/>
        <w:rFonts w:ascii="Arial" w:hAnsi="Arial" w:cs="Arial"/>
        <w:sz w:val="20"/>
      </w:rPr>
      <w:t>0</w:t>
    </w:r>
    <w:r w:rsidR="00113F71">
      <w:rPr>
        <w:rStyle w:val="PageNumber"/>
        <w:rFonts w:ascii="Arial" w:hAnsi="Arial" w:cs="Arial"/>
        <w:sz w:val="20"/>
      </w:rPr>
      <w:t>1 October 2024</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43CBF" w14:textId="77777777" w:rsidR="00085FD1" w:rsidRPr="008C4C8D" w:rsidRDefault="00085FD1" w:rsidP="00085FD1">
    <w:pPr>
      <w:pStyle w:val="Footer"/>
      <w:tabs>
        <w:tab w:val="clear" w:pos="8306"/>
        <w:tab w:val="right" w:pos="8505"/>
      </w:tabs>
    </w:pPr>
    <w:r w:rsidRPr="00085FD1">
      <w:rPr>
        <w:rStyle w:val="PageNumber"/>
        <w:rFonts w:ascii="Arial" w:hAnsi="Arial" w:cs="Arial"/>
        <w:sz w:val="20"/>
      </w:rPr>
      <w:fldChar w:fldCharType="begin"/>
    </w:r>
    <w:r w:rsidRPr="00085FD1">
      <w:rPr>
        <w:rStyle w:val="PageNumber"/>
        <w:rFonts w:ascii="Arial" w:hAnsi="Arial" w:cs="Arial"/>
        <w:sz w:val="20"/>
      </w:rPr>
      <w:instrText xml:space="preserve"> PAGE </w:instrText>
    </w:r>
    <w:r w:rsidRPr="00085FD1">
      <w:rPr>
        <w:rStyle w:val="PageNumber"/>
        <w:rFonts w:ascii="Arial" w:hAnsi="Arial" w:cs="Arial"/>
        <w:sz w:val="20"/>
      </w:rPr>
      <w:fldChar w:fldCharType="separate"/>
    </w:r>
    <w:r>
      <w:rPr>
        <w:rStyle w:val="PageNumber"/>
        <w:rFonts w:ascii="Arial" w:hAnsi="Arial" w:cs="Arial"/>
        <w:noProof/>
        <w:sz w:val="20"/>
      </w:rPr>
      <w:t>1</w:t>
    </w:r>
    <w:r w:rsidRPr="00085FD1">
      <w:rPr>
        <w:rStyle w:val="PageNumber"/>
        <w:rFonts w:ascii="Arial" w:hAnsi="Arial" w:cs="Arial"/>
        <w:sz w:val="20"/>
      </w:rPr>
      <w:fldChar w:fldCharType="end"/>
    </w:r>
    <w:r>
      <w:rPr>
        <w:rStyle w:val="PageNumber"/>
      </w:rPr>
      <w:tab/>
    </w:r>
    <w:r>
      <w:rPr>
        <w:rStyle w:val="PageNumber"/>
        <w:rFonts w:ascii="Arial" w:hAnsi="Arial" w:cs="Arial"/>
        <w:sz w:val="20"/>
      </w:rPr>
      <w:t>v1.14 – 3</w:t>
    </w:r>
    <w:r w:rsidRPr="00341368">
      <w:rPr>
        <w:rStyle w:val="PageNumber"/>
        <w:rFonts w:ascii="Arial" w:hAnsi="Arial" w:cs="Arial"/>
        <w:sz w:val="20"/>
        <w:vertAlign w:val="superscript"/>
      </w:rPr>
      <w:t>rd</w:t>
    </w:r>
    <w:r>
      <w:rPr>
        <w:rStyle w:val="PageNumber"/>
        <w:rFonts w:ascii="Arial" w:hAnsi="Arial" w:cs="Arial"/>
        <w:sz w:val="20"/>
      </w:rPr>
      <w:t xml:space="preserve"> December 2012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AF897D" w14:textId="77777777" w:rsidR="00FD4DC9" w:rsidRDefault="00FD4DC9"/>
  </w:footnote>
  <w:footnote w:type="continuationSeparator" w:id="0">
    <w:p w14:paraId="2879A5D8" w14:textId="77777777" w:rsidR="00FD4DC9" w:rsidRDefault="00FD4DC9">
      <w:r>
        <w:continuationSeparator/>
      </w:r>
    </w:p>
  </w:footnote>
  <w:footnote w:type="continuationNotice" w:id="1">
    <w:p w14:paraId="5F2A0FE6" w14:textId="77777777" w:rsidR="00FD4DC9" w:rsidRDefault="00FD4D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916DE" w14:textId="443BAA3F" w:rsidR="008F7C50" w:rsidRDefault="004F3A8D">
    <w:pPr>
      <w:pStyle w:val="Header"/>
      <w:rPr>
        <w:rFonts w:ascii="Arial" w:hAnsi="Arial"/>
        <w:sz w:val="20"/>
      </w:rPr>
    </w:pPr>
    <w:r w:rsidRPr="00BC61DC">
      <w:rPr>
        <w:rFonts w:ascii="Arial" w:hAnsi="Arial"/>
        <w:snapToGrid w:val="0"/>
        <w:sz w:val="20"/>
      </w:rPr>
      <w:t>CUSC</w:t>
    </w:r>
    <w:r w:rsidR="008F7C50" w:rsidRPr="00BC61DC">
      <w:rPr>
        <w:rFonts w:ascii="Arial" w:hAnsi="Arial"/>
        <w:snapToGrid w:val="0"/>
        <w:sz w:val="20"/>
      </w:rPr>
      <w:t xml:space="preserve"> v1.</w:t>
    </w:r>
    <w:r w:rsidR="00C62788" w:rsidRPr="00BC61DC">
      <w:rPr>
        <w:rFonts w:ascii="Arial" w:hAnsi="Arial"/>
        <w:snapToGrid w:val="0"/>
        <w:sz w:val="20"/>
      </w:rPr>
      <w:t>2</w:t>
    </w:r>
    <w:r w:rsidR="003A4329">
      <w:rPr>
        <w:rFonts w:ascii="Arial" w:hAnsi="Arial"/>
        <w:snapToGrid w:val="0"/>
        <w:sz w:val="20"/>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048A6" w14:textId="77777777" w:rsidR="008F7C50" w:rsidRDefault="008367EE">
    <w:pPr>
      <w:pStyle w:val="Header"/>
      <w:rPr>
        <w:rFonts w:ascii="Arial" w:hAnsi="Arial"/>
        <w:sz w:val="20"/>
      </w:rPr>
    </w:pPr>
    <w:r>
      <w:rPr>
        <w:rFonts w:ascii="Arial" w:hAnsi="Arial"/>
        <w:sz w:val="20"/>
      </w:rPr>
      <w:t>CUSC</w:t>
    </w:r>
    <w:r w:rsidR="008F7C50">
      <w:rPr>
        <w:rFonts w:ascii="Arial" w:hAnsi="Arial"/>
        <w:sz w:val="20"/>
      </w:rPr>
      <w:t xml:space="preserve"> V1.1</w:t>
    </w:r>
    <w:r w:rsidR="00341368">
      <w:rPr>
        <w:rFonts w:ascii="Arial" w:hAnsi="Arial"/>
        <w:sz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7D40A" w14:textId="4BE3784F" w:rsidR="008F7C50" w:rsidRDefault="004F3A8D">
    <w:pPr>
      <w:pStyle w:val="Header"/>
      <w:rPr>
        <w:rFonts w:ascii="Arial" w:hAnsi="Arial"/>
        <w:sz w:val="20"/>
      </w:rPr>
    </w:pPr>
    <w:r w:rsidRPr="0021297A">
      <w:rPr>
        <w:rFonts w:ascii="Arial" w:hAnsi="Arial"/>
        <w:snapToGrid w:val="0"/>
        <w:sz w:val="20"/>
      </w:rPr>
      <w:t>CUSC</w:t>
    </w:r>
    <w:r w:rsidR="008F7C50" w:rsidRPr="0021297A">
      <w:rPr>
        <w:rFonts w:ascii="Arial" w:hAnsi="Arial"/>
        <w:snapToGrid w:val="0"/>
        <w:sz w:val="20"/>
      </w:rPr>
      <w:t xml:space="preserve"> v1.</w:t>
    </w:r>
    <w:r w:rsidR="00BE46A5" w:rsidRPr="0021297A">
      <w:rPr>
        <w:rFonts w:ascii="Arial" w:hAnsi="Arial"/>
        <w:snapToGrid w:val="0"/>
        <w:sz w:val="20"/>
      </w:rPr>
      <w:t>2</w:t>
    </w:r>
    <w:r w:rsidR="003A4329">
      <w:rPr>
        <w:rFonts w:ascii="Arial" w:hAnsi="Arial"/>
        <w:snapToGrid w:val="0"/>
        <w:sz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E5062D6"/>
    <w:lvl w:ilvl="0">
      <w:start w:val="1"/>
      <w:numFmt w:val="none"/>
      <w:pStyle w:val="Heading1"/>
      <w:suff w:val="nothing"/>
      <w:lvlText w:val=""/>
      <w:lvlJc w:val="left"/>
      <w:pPr>
        <w:ind w:left="0" w:firstLine="0"/>
      </w:pPr>
      <w:rPr>
        <w:rFonts w:hint="default"/>
      </w:rPr>
    </w:lvl>
    <w:lvl w:ilvl="1">
      <w:start w:val="3"/>
      <w:numFmt w:val="decimal"/>
      <w:pStyle w:val="Heading2"/>
      <w:lvlText w:val="%2."/>
      <w:lvlJc w:val="left"/>
      <w:pPr>
        <w:tabs>
          <w:tab w:val="num" w:pos="0"/>
        </w:tabs>
        <w:ind w:left="851" w:firstLine="0"/>
      </w:pPr>
      <w:rPr>
        <w:rFonts w:hint="default"/>
      </w:rPr>
    </w:lvl>
    <w:lvl w:ilvl="2">
      <w:start w:val="1"/>
      <w:numFmt w:val="decimal"/>
      <w:pStyle w:val="Heading3"/>
      <w:lvlText w:val="%2.%3"/>
      <w:lvlJc w:val="left"/>
      <w:pPr>
        <w:tabs>
          <w:tab w:val="num" w:pos="0"/>
        </w:tabs>
        <w:ind w:left="851" w:firstLine="0"/>
      </w:pPr>
      <w:rPr>
        <w:rFonts w:hint="default"/>
      </w:rPr>
    </w:lvl>
    <w:lvl w:ilvl="3">
      <w:start w:val="1"/>
      <w:numFmt w:val="decimal"/>
      <w:pStyle w:val="Heading4"/>
      <w:lvlText w:val="%2.%3.%4"/>
      <w:lvlJc w:val="left"/>
      <w:pPr>
        <w:tabs>
          <w:tab w:val="num" w:pos="0"/>
        </w:tabs>
        <w:ind w:left="1560" w:firstLine="0"/>
      </w:pPr>
      <w:rPr>
        <w:rFonts w:hint="default"/>
      </w:rPr>
    </w:lvl>
    <w:lvl w:ilvl="4">
      <w:start w:val="1"/>
      <w:numFmt w:val="lowerLetter"/>
      <w:pStyle w:val="Heading5"/>
      <w:lvlText w:val="(%5)"/>
      <w:lvlJc w:val="left"/>
      <w:pPr>
        <w:tabs>
          <w:tab w:val="num" w:pos="0"/>
        </w:tabs>
        <w:ind w:left="1620" w:firstLine="0"/>
      </w:pPr>
      <w:rPr>
        <w:rFonts w:hint="default"/>
      </w:rPr>
    </w:lvl>
    <w:lvl w:ilvl="5">
      <w:start w:val="1"/>
      <w:numFmt w:val="lowerRoman"/>
      <w:pStyle w:val="Heading6"/>
      <w:lvlText w:val="(%6)"/>
      <w:lvlJc w:val="left"/>
      <w:pPr>
        <w:tabs>
          <w:tab w:val="num" w:pos="0"/>
        </w:tabs>
        <w:ind w:left="3403"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0D5538BA"/>
    <w:multiLevelType w:val="hybridMultilevel"/>
    <w:tmpl w:val="47B8B6C4"/>
    <w:lvl w:ilvl="0" w:tplc="83E6943C">
      <w:start w:val="2"/>
      <w:numFmt w:val="lowerLetter"/>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 w15:restartNumberingAfterBreak="0">
    <w:nsid w:val="1C02252A"/>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2812B7E"/>
    <w:multiLevelType w:val="hybridMultilevel"/>
    <w:tmpl w:val="3FCE38F4"/>
    <w:lvl w:ilvl="0" w:tplc="7F22CC68">
      <w:start w:val="2"/>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4" w15:restartNumberingAfterBreak="0">
    <w:nsid w:val="33870A6D"/>
    <w:multiLevelType w:val="hybridMultilevel"/>
    <w:tmpl w:val="E2964FA0"/>
    <w:lvl w:ilvl="0" w:tplc="AAAC0292">
      <w:start w:val="2"/>
      <w:numFmt w:val="lowerLetter"/>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5" w15:restartNumberingAfterBreak="0">
    <w:nsid w:val="33C54DF9"/>
    <w:multiLevelType w:val="multilevel"/>
    <w:tmpl w:val="08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38985E37"/>
    <w:multiLevelType w:val="multilevel"/>
    <w:tmpl w:val="48206A00"/>
    <w:lvl w:ilvl="0">
      <w:start w:val="3"/>
      <w:numFmt w:val="decimal"/>
      <w:lvlText w:val="%1"/>
      <w:lvlJc w:val="left"/>
      <w:pPr>
        <w:tabs>
          <w:tab w:val="num" w:pos="855"/>
        </w:tabs>
        <w:ind w:left="855" w:hanging="855"/>
      </w:pPr>
      <w:rPr>
        <w:rFonts w:hint="default"/>
      </w:rPr>
    </w:lvl>
    <w:lvl w:ilvl="1">
      <w:start w:val="1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1B62BB2"/>
    <w:multiLevelType w:val="singleLevel"/>
    <w:tmpl w:val="04CC5A46"/>
    <w:lvl w:ilvl="0">
      <w:start w:val="1"/>
      <w:numFmt w:val="lowerRoman"/>
      <w:lvlText w:val="(%1)"/>
      <w:legacy w:legacy="1" w:legacySpace="120" w:legacyIndent="360"/>
      <w:lvlJc w:val="left"/>
    </w:lvl>
  </w:abstractNum>
  <w:abstractNum w:abstractNumId="8" w15:restartNumberingAfterBreak="0">
    <w:nsid w:val="4741564E"/>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14864ED"/>
    <w:multiLevelType w:val="hybridMultilevel"/>
    <w:tmpl w:val="D2D49A18"/>
    <w:lvl w:ilvl="0" w:tplc="621E9F44">
      <w:start w:val="3"/>
      <w:numFmt w:val="lowerRoman"/>
      <w:lvlText w:val="(%1)"/>
      <w:lvlJc w:val="left"/>
      <w:pPr>
        <w:tabs>
          <w:tab w:val="num" w:pos="2988"/>
        </w:tabs>
        <w:ind w:left="2988" w:hanging="720"/>
      </w:pPr>
      <w:rPr>
        <w:rFonts w:hint="default"/>
      </w:rPr>
    </w:lvl>
    <w:lvl w:ilvl="1" w:tplc="08D41086">
      <w:start w:val="5"/>
      <w:numFmt w:val="lowerLetter"/>
      <w:lvlText w:val="(%2)"/>
      <w:lvlJc w:val="left"/>
      <w:pPr>
        <w:tabs>
          <w:tab w:val="num" w:pos="3348"/>
        </w:tabs>
        <w:ind w:left="3348" w:hanging="360"/>
      </w:pPr>
      <w:rPr>
        <w:rFonts w:hint="default"/>
      </w:rPr>
    </w:lvl>
    <w:lvl w:ilvl="2" w:tplc="0409001B" w:tentative="1">
      <w:start w:val="1"/>
      <w:numFmt w:val="lowerRoman"/>
      <w:lvlText w:val="%3."/>
      <w:lvlJc w:val="right"/>
      <w:pPr>
        <w:tabs>
          <w:tab w:val="num" w:pos="4068"/>
        </w:tabs>
        <w:ind w:left="4068" w:hanging="180"/>
      </w:pPr>
    </w:lvl>
    <w:lvl w:ilvl="3" w:tplc="0409000F" w:tentative="1">
      <w:start w:val="1"/>
      <w:numFmt w:val="decimal"/>
      <w:lvlText w:val="%4."/>
      <w:lvlJc w:val="left"/>
      <w:pPr>
        <w:tabs>
          <w:tab w:val="num" w:pos="4788"/>
        </w:tabs>
        <w:ind w:left="4788" w:hanging="360"/>
      </w:pPr>
    </w:lvl>
    <w:lvl w:ilvl="4" w:tplc="04090019" w:tentative="1">
      <w:start w:val="1"/>
      <w:numFmt w:val="lowerLetter"/>
      <w:lvlText w:val="%5."/>
      <w:lvlJc w:val="left"/>
      <w:pPr>
        <w:tabs>
          <w:tab w:val="num" w:pos="5508"/>
        </w:tabs>
        <w:ind w:left="5508" w:hanging="360"/>
      </w:pPr>
    </w:lvl>
    <w:lvl w:ilvl="5" w:tplc="0409001B" w:tentative="1">
      <w:start w:val="1"/>
      <w:numFmt w:val="lowerRoman"/>
      <w:lvlText w:val="%6."/>
      <w:lvlJc w:val="right"/>
      <w:pPr>
        <w:tabs>
          <w:tab w:val="num" w:pos="6228"/>
        </w:tabs>
        <w:ind w:left="6228" w:hanging="180"/>
      </w:pPr>
    </w:lvl>
    <w:lvl w:ilvl="6" w:tplc="0409000F" w:tentative="1">
      <w:start w:val="1"/>
      <w:numFmt w:val="decimal"/>
      <w:lvlText w:val="%7."/>
      <w:lvlJc w:val="left"/>
      <w:pPr>
        <w:tabs>
          <w:tab w:val="num" w:pos="6948"/>
        </w:tabs>
        <w:ind w:left="6948" w:hanging="360"/>
      </w:pPr>
    </w:lvl>
    <w:lvl w:ilvl="7" w:tplc="04090019" w:tentative="1">
      <w:start w:val="1"/>
      <w:numFmt w:val="lowerLetter"/>
      <w:lvlText w:val="%8."/>
      <w:lvlJc w:val="left"/>
      <w:pPr>
        <w:tabs>
          <w:tab w:val="num" w:pos="7668"/>
        </w:tabs>
        <w:ind w:left="7668" w:hanging="360"/>
      </w:pPr>
    </w:lvl>
    <w:lvl w:ilvl="8" w:tplc="0409001B" w:tentative="1">
      <w:start w:val="1"/>
      <w:numFmt w:val="lowerRoman"/>
      <w:lvlText w:val="%9."/>
      <w:lvlJc w:val="right"/>
      <w:pPr>
        <w:tabs>
          <w:tab w:val="num" w:pos="8388"/>
        </w:tabs>
        <w:ind w:left="8388" w:hanging="180"/>
      </w:pPr>
    </w:lvl>
  </w:abstractNum>
  <w:abstractNum w:abstractNumId="10" w15:restartNumberingAfterBreak="0">
    <w:nsid w:val="69C325ED"/>
    <w:multiLevelType w:val="multilevel"/>
    <w:tmpl w:val="9EC454B0"/>
    <w:lvl w:ilvl="0">
      <w:start w:val="3"/>
      <w:numFmt w:val="decimal"/>
      <w:lvlText w:val="%1"/>
      <w:lvlJc w:val="left"/>
      <w:pPr>
        <w:tabs>
          <w:tab w:val="num" w:pos="360"/>
        </w:tabs>
        <w:ind w:left="360" w:hanging="360"/>
      </w:pPr>
      <w:rPr>
        <w:rFonts w:hint="default"/>
      </w:rPr>
    </w:lvl>
    <w:lvl w:ilvl="1">
      <w:start w:val="12"/>
      <w:numFmt w:val="decimal"/>
      <w:lvlText w:val="%1.%2"/>
      <w:lvlJc w:val="left"/>
      <w:pPr>
        <w:tabs>
          <w:tab w:val="num" w:pos="785"/>
        </w:tabs>
        <w:ind w:left="785" w:hanging="360"/>
      </w:pPr>
      <w:rPr>
        <w:rFonts w:hint="default"/>
      </w:rPr>
    </w:lvl>
    <w:lvl w:ilvl="2">
      <w:start w:val="3"/>
      <w:numFmt w:val="decimal"/>
      <w:lvlText w:val="%1.%2.%3"/>
      <w:lvlJc w:val="left"/>
      <w:pPr>
        <w:tabs>
          <w:tab w:val="num" w:pos="1570"/>
        </w:tabs>
        <w:ind w:left="1570" w:hanging="720"/>
      </w:pPr>
      <w:rPr>
        <w:rFonts w:hint="default"/>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200"/>
        </w:tabs>
        <w:ind w:left="5200" w:hanging="1800"/>
      </w:pPr>
      <w:rPr>
        <w:rFonts w:hint="default"/>
      </w:rPr>
    </w:lvl>
  </w:abstractNum>
  <w:abstractNum w:abstractNumId="11" w15:restartNumberingAfterBreak="0">
    <w:nsid w:val="6A162094"/>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73BC54E2"/>
    <w:multiLevelType w:val="hybridMultilevel"/>
    <w:tmpl w:val="73EEF078"/>
    <w:lvl w:ilvl="0" w:tplc="6C02F02C">
      <w:start w:val="2"/>
      <w:numFmt w:val="lowerLetter"/>
      <w:lvlText w:val="(%1)"/>
      <w:lvlJc w:val="left"/>
      <w:pPr>
        <w:ind w:left="3195" w:hanging="360"/>
      </w:pPr>
      <w:rPr>
        <w:rFonts w:hint="default"/>
      </w:rPr>
    </w:lvl>
    <w:lvl w:ilvl="1" w:tplc="08090019" w:tentative="1">
      <w:start w:val="1"/>
      <w:numFmt w:val="lowerLetter"/>
      <w:lvlText w:val="%2."/>
      <w:lvlJc w:val="left"/>
      <w:pPr>
        <w:ind w:left="3915" w:hanging="360"/>
      </w:pPr>
    </w:lvl>
    <w:lvl w:ilvl="2" w:tplc="0809001B" w:tentative="1">
      <w:start w:val="1"/>
      <w:numFmt w:val="lowerRoman"/>
      <w:lvlText w:val="%3."/>
      <w:lvlJc w:val="right"/>
      <w:pPr>
        <w:ind w:left="4635" w:hanging="180"/>
      </w:pPr>
    </w:lvl>
    <w:lvl w:ilvl="3" w:tplc="0809000F" w:tentative="1">
      <w:start w:val="1"/>
      <w:numFmt w:val="decimal"/>
      <w:lvlText w:val="%4."/>
      <w:lvlJc w:val="left"/>
      <w:pPr>
        <w:ind w:left="5355" w:hanging="360"/>
      </w:pPr>
    </w:lvl>
    <w:lvl w:ilvl="4" w:tplc="08090019" w:tentative="1">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3" w15:restartNumberingAfterBreak="0">
    <w:nsid w:val="749B3A46"/>
    <w:multiLevelType w:val="multilevel"/>
    <w:tmpl w:val="18781D02"/>
    <w:lvl w:ilvl="0">
      <w:start w:val="3"/>
      <w:numFmt w:val="decimal"/>
      <w:lvlText w:val="%1"/>
      <w:lvlJc w:val="left"/>
      <w:pPr>
        <w:tabs>
          <w:tab w:val="num" w:pos="855"/>
        </w:tabs>
        <w:ind w:left="855" w:hanging="855"/>
      </w:pPr>
      <w:rPr>
        <w:rFonts w:hint="default"/>
      </w:rPr>
    </w:lvl>
    <w:lvl w:ilvl="1">
      <w:start w:val="25"/>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79922333"/>
    <w:multiLevelType w:val="hybridMultilevel"/>
    <w:tmpl w:val="54B036FC"/>
    <w:lvl w:ilvl="0" w:tplc="4F165272">
      <w:start w:val="2"/>
      <w:numFmt w:val="lowerLetter"/>
      <w:lvlText w:val="(%1)"/>
      <w:lvlJc w:val="left"/>
      <w:pPr>
        <w:tabs>
          <w:tab w:val="num" w:pos="1691"/>
        </w:tabs>
        <w:ind w:left="1691" w:hanging="84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num w:numId="1" w16cid:durableId="1536116813">
    <w:abstractNumId w:val="0"/>
  </w:num>
  <w:num w:numId="2" w16cid:durableId="982391114">
    <w:abstractNumId w:val="7"/>
  </w:num>
  <w:num w:numId="3" w16cid:durableId="2050953135">
    <w:abstractNumId w:val="6"/>
  </w:num>
  <w:num w:numId="4" w16cid:durableId="1963262299">
    <w:abstractNumId w:val="10"/>
  </w:num>
  <w:num w:numId="5" w16cid:durableId="1489133388">
    <w:abstractNumId w:val="9"/>
  </w:num>
  <w:num w:numId="6" w16cid:durableId="245380845">
    <w:abstractNumId w:val="3"/>
  </w:num>
  <w:num w:numId="7" w16cid:durableId="608045641">
    <w:abstractNumId w:val="4"/>
  </w:num>
  <w:num w:numId="8" w16cid:durableId="502740335">
    <w:abstractNumId w:val="1"/>
  </w:num>
  <w:num w:numId="9" w16cid:durableId="913776625">
    <w:abstractNumId w:val="14"/>
  </w:num>
  <w:num w:numId="10" w16cid:durableId="571476140">
    <w:abstractNumId w:val="11"/>
  </w:num>
  <w:num w:numId="11" w16cid:durableId="724258845">
    <w:abstractNumId w:val="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87567124">
    <w:abstractNumId w:val="2"/>
  </w:num>
  <w:num w:numId="13" w16cid:durableId="1810246537">
    <w:abstractNumId w:val="8"/>
  </w:num>
  <w:num w:numId="14" w16cid:durableId="85813489">
    <w:abstractNumId w:val="13"/>
  </w:num>
  <w:num w:numId="15" w16cid:durableId="2067560145">
    <w:abstractNumId w:val="5"/>
  </w:num>
  <w:num w:numId="16" w16cid:durableId="1598826004">
    <w:abstractNumId w:val="0"/>
    <w:lvlOverride w:ilvl="0">
      <w:startOverride w:val="1"/>
    </w:lvlOverride>
    <w:lvlOverride w:ilvl="1">
      <w:startOverride w:val="3"/>
    </w:lvlOverride>
    <w:lvlOverride w:ilvl="2">
      <w:startOverride w:val="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4332290">
    <w:abstractNumId w:val="12"/>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4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22pImGxVQ1XdacwgBk3GrYtLuWqr2KsSrixMgF71iWhaBls6I+ijJ3PQNDdDNuRBrTYOZ2e8TWYZMgAw44P0ow==" w:salt="sjyzI9duIPExvdk2XWgC2g=="/>
  <w:defaultTabStop w:val="851"/>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C90"/>
    <w:rsid w:val="00012A90"/>
    <w:rsid w:val="000145C8"/>
    <w:rsid w:val="0003374A"/>
    <w:rsid w:val="00035666"/>
    <w:rsid w:val="0004135C"/>
    <w:rsid w:val="00047910"/>
    <w:rsid w:val="00065502"/>
    <w:rsid w:val="00065BE5"/>
    <w:rsid w:val="00076B4D"/>
    <w:rsid w:val="000804F5"/>
    <w:rsid w:val="00081311"/>
    <w:rsid w:val="00085FD1"/>
    <w:rsid w:val="000A1EB4"/>
    <w:rsid w:val="000B0D52"/>
    <w:rsid w:val="000B5B54"/>
    <w:rsid w:val="000B6169"/>
    <w:rsid w:val="000C037D"/>
    <w:rsid w:val="000C0707"/>
    <w:rsid w:val="000C6808"/>
    <w:rsid w:val="000D28BC"/>
    <w:rsid w:val="000D433F"/>
    <w:rsid w:val="000F552D"/>
    <w:rsid w:val="0010298D"/>
    <w:rsid w:val="0010314C"/>
    <w:rsid w:val="00106FBC"/>
    <w:rsid w:val="00113F71"/>
    <w:rsid w:val="001224B3"/>
    <w:rsid w:val="001278CA"/>
    <w:rsid w:val="00130499"/>
    <w:rsid w:val="00134DEE"/>
    <w:rsid w:val="001502E4"/>
    <w:rsid w:val="0016453C"/>
    <w:rsid w:val="0016531A"/>
    <w:rsid w:val="00181C91"/>
    <w:rsid w:val="001914C4"/>
    <w:rsid w:val="00193180"/>
    <w:rsid w:val="001B23DB"/>
    <w:rsid w:val="001C67FF"/>
    <w:rsid w:val="001C6E3F"/>
    <w:rsid w:val="001D384D"/>
    <w:rsid w:val="001E312B"/>
    <w:rsid w:val="001E7F70"/>
    <w:rsid w:val="001F2F9C"/>
    <w:rsid w:val="001F7FB8"/>
    <w:rsid w:val="00200D5F"/>
    <w:rsid w:val="0021297A"/>
    <w:rsid w:val="00231F78"/>
    <w:rsid w:val="00243D86"/>
    <w:rsid w:val="0025083D"/>
    <w:rsid w:val="0027356A"/>
    <w:rsid w:val="00275948"/>
    <w:rsid w:val="00275FF7"/>
    <w:rsid w:val="002802BC"/>
    <w:rsid w:val="00291E76"/>
    <w:rsid w:val="002A08FD"/>
    <w:rsid w:val="002A3EAE"/>
    <w:rsid w:val="002C213B"/>
    <w:rsid w:val="002C3DB5"/>
    <w:rsid w:val="002C4636"/>
    <w:rsid w:val="002C52D2"/>
    <w:rsid w:val="002C6CD4"/>
    <w:rsid w:val="002D40B9"/>
    <w:rsid w:val="002E5BFA"/>
    <w:rsid w:val="002E5D56"/>
    <w:rsid w:val="002E683C"/>
    <w:rsid w:val="002F4725"/>
    <w:rsid w:val="0030750F"/>
    <w:rsid w:val="00307BB6"/>
    <w:rsid w:val="00313406"/>
    <w:rsid w:val="003223C8"/>
    <w:rsid w:val="00341368"/>
    <w:rsid w:val="003414CD"/>
    <w:rsid w:val="00344A2E"/>
    <w:rsid w:val="003452A2"/>
    <w:rsid w:val="00354948"/>
    <w:rsid w:val="00376C61"/>
    <w:rsid w:val="00377A93"/>
    <w:rsid w:val="00384225"/>
    <w:rsid w:val="003A2DFF"/>
    <w:rsid w:val="003A4329"/>
    <w:rsid w:val="003C5E88"/>
    <w:rsid w:val="003D2369"/>
    <w:rsid w:val="003F22E3"/>
    <w:rsid w:val="004249EE"/>
    <w:rsid w:val="00425836"/>
    <w:rsid w:val="004320CE"/>
    <w:rsid w:val="0043542D"/>
    <w:rsid w:val="00451730"/>
    <w:rsid w:val="0045179F"/>
    <w:rsid w:val="004722F4"/>
    <w:rsid w:val="004825BE"/>
    <w:rsid w:val="00483779"/>
    <w:rsid w:val="00486940"/>
    <w:rsid w:val="00486AC6"/>
    <w:rsid w:val="004A0530"/>
    <w:rsid w:val="004A3BB9"/>
    <w:rsid w:val="004C5EC0"/>
    <w:rsid w:val="004E42A3"/>
    <w:rsid w:val="004E7DE5"/>
    <w:rsid w:val="004F1F05"/>
    <w:rsid w:val="004F3A8D"/>
    <w:rsid w:val="004F451F"/>
    <w:rsid w:val="004F6660"/>
    <w:rsid w:val="00502FC5"/>
    <w:rsid w:val="005032B2"/>
    <w:rsid w:val="00504325"/>
    <w:rsid w:val="0051041E"/>
    <w:rsid w:val="00515C38"/>
    <w:rsid w:val="0053079C"/>
    <w:rsid w:val="00530CC7"/>
    <w:rsid w:val="00533031"/>
    <w:rsid w:val="005415C1"/>
    <w:rsid w:val="005418B3"/>
    <w:rsid w:val="00550D57"/>
    <w:rsid w:val="0057213B"/>
    <w:rsid w:val="005A51AD"/>
    <w:rsid w:val="005C674B"/>
    <w:rsid w:val="005E364D"/>
    <w:rsid w:val="005F22D9"/>
    <w:rsid w:val="005F5498"/>
    <w:rsid w:val="006161AC"/>
    <w:rsid w:val="00616BBE"/>
    <w:rsid w:val="00622B1B"/>
    <w:rsid w:val="00627EDC"/>
    <w:rsid w:val="006563F5"/>
    <w:rsid w:val="006654C4"/>
    <w:rsid w:val="00683BC7"/>
    <w:rsid w:val="006A6A9C"/>
    <w:rsid w:val="006D24A7"/>
    <w:rsid w:val="006D3170"/>
    <w:rsid w:val="006E658A"/>
    <w:rsid w:val="006E66D1"/>
    <w:rsid w:val="0070045A"/>
    <w:rsid w:val="00705821"/>
    <w:rsid w:val="00711150"/>
    <w:rsid w:val="00716212"/>
    <w:rsid w:val="007218AB"/>
    <w:rsid w:val="0072521E"/>
    <w:rsid w:val="00732E1C"/>
    <w:rsid w:val="007348C9"/>
    <w:rsid w:val="007411D2"/>
    <w:rsid w:val="00750B68"/>
    <w:rsid w:val="00762360"/>
    <w:rsid w:val="0076287F"/>
    <w:rsid w:val="00785223"/>
    <w:rsid w:val="007856C1"/>
    <w:rsid w:val="00791BD8"/>
    <w:rsid w:val="00792763"/>
    <w:rsid w:val="007C1DDC"/>
    <w:rsid w:val="007E786F"/>
    <w:rsid w:val="007F0BCC"/>
    <w:rsid w:val="00814390"/>
    <w:rsid w:val="00821A84"/>
    <w:rsid w:val="00825186"/>
    <w:rsid w:val="008367EE"/>
    <w:rsid w:val="00843952"/>
    <w:rsid w:val="00843DFA"/>
    <w:rsid w:val="008440C4"/>
    <w:rsid w:val="00852596"/>
    <w:rsid w:val="00856E99"/>
    <w:rsid w:val="008639D5"/>
    <w:rsid w:val="008711A7"/>
    <w:rsid w:val="00880C4D"/>
    <w:rsid w:val="00881F42"/>
    <w:rsid w:val="008A066A"/>
    <w:rsid w:val="008A6E1B"/>
    <w:rsid w:val="008B198D"/>
    <w:rsid w:val="008B2DF6"/>
    <w:rsid w:val="008C40CB"/>
    <w:rsid w:val="008C4C8D"/>
    <w:rsid w:val="008D4CFF"/>
    <w:rsid w:val="008D7A78"/>
    <w:rsid w:val="008E2C5C"/>
    <w:rsid w:val="008E2E9E"/>
    <w:rsid w:val="008E3797"/>
    <w:rsid w:val="008E40C7"/>
    <w:rsid w:val="008E5014"/>
    <w:rsid w:val="008F3C38"/>
    <w:rsid w:val="008F562E"/>
    <w:rsid w:val="008F7C50"/>
    <w:rsid w:val="009154DE"/>
    <w:rsid w:val="009228BB"/>
    <w:rsid w:val="00924D4E"/>
    <w:rsid w:val="00943AC2"/>
    <w:rsid w:val="0096293E"/>
    <w:rsid w:val="00976969"/>
    <w:rsid w:val="009806FD"/>
    <w:rsid w:val="009818D4"/>
    <w:rsid w:val="00982BFB"/>
    <w:rsid w:val="00990850"/>
    <w:rsid w:val="009A2740"/>
    <w:rsid w:val="009A5B9E"/>
    <w:rsid w:val="009C3132"/>
    <w:rsid w:val="009D0362"/>
    <w:rsid w:val="009D1D4B"/>
    <w:rsid w:val="009D2E56"/>
    <w:rsid w:val="009D6C8A"/>
    <w:rsid w:val="009D7B7D"/>
    <w:rsid w:val="009E2F97"/>
    <w:rsid w:val="009E3C86"/>
    <w:rsid w:val="009F1082"/>
    <w:rsid w:val="00A038F3"/>
    <w:rsid w:val="00A11358"/>
    <w:rsid w:val="00A1615D"/>
    <w:rsid w:val="00A16836"/>
    <w:rsid w:val="00A22FF0"/>
    <w:rsid w:val="00A31571"/>
    <w:rsid w:val="00A34809"/>
    <w:rsid w:val="00A36607"/>
    <w:rsid w:val="00A4688D"/>
    <w:rsid w:val="00A47C21"/>
    <w:rsid w:val="00A5780F"/>
    <w:rsid w:val="00A57D17"/>
    <w:rsid w:val="00A72FB7"/>
    <w:rsid w:val="00A74D84"/>
    <w:rsid w:val="00A87387"/>
    <w:rsid w:val="00A9318C"/>
    <w:rsid w:val="00AA1D6F"/>
    <w:rsid w:val="00AD7D7D"/>
    <w:rsid w:val="00AE0EA0"/>
    <w:rsid w:val="00AE3A68"/>
    <w:rsid w:val="00AE4170"/>
    <w:rsid w:val="00AE621A"/>
    <w:rsid w:val="00AF4751"/>
    <w:rsid w:val="00AF4C20"/>
    <w:rsid w:val="00AF7374"/>
    <w:rsid w:val="00B0384E"/>
    <w:rsid w:val="00B24C90"/>
    <w:rsid w:val="00B32D9D"/>
    <w:rsid w:val="00B47657"/>
    <w:rsid w:val="00B47EA0"/>
    <w:rsid w:val="00B53DE1"/>
    <w:rsid w:val="00B61EA2"/>
    <w:rsid w:val="00B6463E"/>
    <w:rsid w:val="00B714C2"/>
    <w:rsid w:val="00B72779"/>
    <w:rsid w:val="00B8101D"/>
    <w:rsid w:val="00B85ADE"/>
    <w:rsid w:val="00BB0C03"/>
    <w:rsid w:val="00BB32DE"/>
    <w:rsid w:val="00BC2E4D"/>
    <w:rsid w:val="00BC61DC"/>
    <w:rsid w:val="00BD5FC0"/>
    <w:rsid w:val="00BE0F9B"/>
    <w:rsid w:val="00BE46A5"/>
    <w:rsid w:val="00BE6141"/>
    <w:rsid w:val="00BE70B6"/>
    <w:rsid w:val="00BF6387"/>
    <w:rsid w:val="00BF7931"/>
    <w:rsid w:val="00C0459C"/>
    <w:rsid w:val="00C06691"/>
    <w:rsid w:val="00C13B54"/>
    <w:rsid w:val="00C21FDC"/>
    <w:rsid w:val="00C2712A"/>
    <w:rsid w:val="00C307D9"/>
    <w:rsid w:val="00C44A99"/>
    <w:rsid w:val="00C551A8"/>
    <w:rsid w:val="00C61CDD"/>
    <w:rsid w:val="00C62788"/>
    <w:rsid w:val="00C649A5"/>
    <w:rsid w:val="00C86A35"/>
    <w:rsid w:val="00C9245F"/>
    <w:rsid w:val="00C94A29"/>
    <w:rsid w:val="00C957D3"/>
    <w:rsid w:val="00C9610D"/>
    <w:rsid w:val="00C97278"/>
    <w:rsid w:val="00CA2B3C"/>
    <w:rsid w:val="00CB3062"/>
    <w:rsid w:val="00CC0D65"/>
    <w:rsid w:val="00CC3A98"/>
    <w:rsid w:val="00CC6D09"/>
    <w:rsid w:val="00CD0514"/>
    <w:rsid w:val="00CE34BB"/>
    <w:rsid w:val="00CF2151"/>
    <w:rsid w:val="00CF76D2"/>
    <w:rsid w:val="00D33366"/>
    <w:rsid w:val="00D40FF9"/>
    <w:rsid w:val="00D453CA"/>
    <w:rsid w:val="00D51DA6"/>
    <w:rsid w:val="00D63DB3"/>
    <w:rsid w:val="00D64523"/>
    <w:rsid w:val="00D75F13"/>
    <w:rsid w:val="00D871B6"/>
    <w:rsid w:val="00D93B17"/>
    <w:rsid w:val="00D94605"/>
    <w:rsid w:val="00DB5D26"/>
    <w:rsid w:val="00DC66C7"/>
    <w:rsid w:val="00DD3941"/>
    <w:rsid w:val="00DD5139"/>
    <w:rsid w:val="00DE186C"/>
    <w:rsid w:val="00DF2982"/>
    <w:rsid w:val="00E054D6"/>
    <w:rsid w:val="00E13730"/>
    <w:rsid w:val="00E22C9C"/>
    <w:rsid w:val="00E24253"/>
    <w:rsid w:val="00E31610"/>
    <w:rsid w:val="00E54A16"/>
    <w:rsid w:val="00E5662B"/>
    <w:rsid w:val="00E66488"/>
    <w:rsid w:val="00E67A5E"/>
    <w:rsid w:val="00E725B7"/>
    <w:rsid w:val="00E745F1"/>
    <w:rsid w:val="00E879E7"/>
    <w:rsid w:val="00EB35FA"/>
    <w:rsid w:val="00EC58F8"/>
    <w:rsid w:val="00EC634B"/>
    <w:rsid w:val="00EE4669"/>
    <w:rsid w:val="00EF4EE6"/>
    <w:rsid w:val="00F008F5"/>
    <w:rsid w:val="00F128F4"/>
    <w:rsid w:val="00F356E0"/>
    <w:rsid w:val="00F36A1E"/>
    <w:rsid w:val="00F40274"/>
    <w:rsid w:val="00F40ABB"/>
    <w:rsid w:val="00F6196A"/>
    <w:rsid w:val="00F620CE"/>
    <w:rsid w:val="00F70F2A"/>
    <w:rsid w:val="00F738B6"/>
    <w:rsid w:val="00F75604"/>
    <w:rsid w:val="00F778CA"/>
    <w:rsid w:val="00FB64DD"/>
    <w:rsid w:val="00FC13ED"/>
    <w:rsid w:val="00FD1E66"/>
    <w:rsid w:val="00FD4DC9"/>
    <w:rsid w:val="00FD60E1"/>
    <w:rsid w:val="00FD7F57"/>
    <w:rsid w:val="00FE481A"/>
    <w:rsid w:val="00FE561A"/>
    <w:rsid w:val="30A57572"/>
    <w:rsid w:val="54DE774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ersonName"/>
  <w:shapeDefaults>
    <o:shapedefaults v:ext="edit" spidmax="2050"/>
    <o:shapelayout v:ext="edit">
      <o:idmap v:ext="edit" data="2"/>
    </o:shapelayout>
  </w:shapeDefaults>
  <w:decimalSymbol w:val="."/>
  <w:listSeparator w:val=","/>
  <w14:docId w14:val="5E92A8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Outline List 2"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MT" w:hAnsi="Garamond MT"/>
      <w:sz w:val="24"/>
      <w:lang w:eastAsia="en-US"/>
    </w:rPr>
  </w:style>
  <w:style w:type="paragraph" w:styleId="Heading1">
    <w:name w:val="heading 1"/>
    <w:basedOn w:val="Normal"/>
    <w:next w:val="Heading2"/>
    <w:qFormat/>
    <w:rsid w:val="0016531A"/>
    <w:pPr>
      <w:keepNext/>
      <w:pageBreakBefore/>
      <w:numPr>
        <w:numId w:val="1"/>
      </w:numPr>
      <w:spacing w:before="240" w:after="240"/>
      <w:jc w:val="center"/>
      <w:outlineLvl w:val="0"/>
    </w:pPr>
    <w:rPr>
      <w:b/>
      <w:kern w:val="28"/>
      <w:sz w:val="28"/>
    </w:rPr>
  </w:style>
  <w:style w:type="paragraph" w:styleId="Heading2">
    <w:name w:val="heading 2"/>
    <w:basedOn w:val="Normal"/>
    <w:next w:val="Heading3"/>
    <w:qFormat/>
    <w:rsid w:val="0016531A"/>
    <w:pPr>
      <w:keepNext/>
      <w:numPr>
        <w:ilvl w:val="1"/>
        <w:numId w:val="1"/>
      </w:numPr>
      <w:spacing w:before="240" w:after="240"/>
      <w:outlineLvl w:val="1"/>
    </w:pPr>
    <w:rPr>
      <w:b/>
    </w:rPr>
  </w:style>
  <w:style w:type="paragraph" w:styleId="Heading3">
    <w:name w:val="heading 3"/>
    <w:basedOn w:val="Normal"/>
    <w:qFormat/>
    <w:rsid w:val="0016531A"/>
    <w:pPr>
      <w:numPr>
        <w:ilvl w:val="2"/>
        <w:numId w:val="1"/>
      </w:numPr>
      <w:spacing w:after="240"/>
      <w:outlineLvl w:val="2"/>
    </w:pPr>
  </w:style>
  <w:style w:type="paragraph" w:styleId="Heading4">
    <w:name w:val="heading 4"/>
    <w:basedOn w:val="Normal"/>
    <w:qFormat/>
    <w:rsid w:val="0016531A"/>
    <w:pPr>
      <w:numPr>
        <w:ilvl w:val="3"/>
        <w:numId w:val="1"/>
      </w:numPr>
      <w:spacing w:after="240"/>
      <w:outlineLvl w:val="3"/>
    </w:pPr>
  </w:style>
  <w:style w:type="paragraph" w:styleId="Heading5">
    <w:name w:val="heading 5"/>
    <w:basedOn w:val="Normal"/>
    <w:qFormat/>
    <w:rsid w:val="0016531A"/>
    <w:pPr>
      <w:numPr>
        <w:ilvl w:val="4"/>
        <w:numId w:val="1"/>
      </w:numPr>
      <w:spacing w:after="240"/>
      <w:outlineLvl w:val="4"/>
    </w:pPr>
  </w:style>
  <w:style w:type="paragraph" w:styleId="Heading6">
    <w:name w:val="heading 6"/>
    <w:basedOn w:val="Normal"/>
    <w:next w:val="Normal"/>
    <w:qFormat/>
    <w:rsid w:val="0016531A"/>
    <w:pPr>
      <w:numPr>
        <w:ilvl w:val="5"/>
        <w:numId w:val="1"/>
      </w:numPr>
      <w:spacing w:after="240"/>
      <w:outlineLvl w:val="5"/>
    </w:pPr>
  </w:style>
  <w:style w:type="paragraph" w:styleId="Heading7">
    <w:name w:val="heading 7"/>
    <w:basedOn w:val="Normal"/>
    <w:next w:val="Normal"/>
    <w:qFormat/>
    <w:rsid w:val="0016531A"/>
    <w:pPr>
      <w:numPr>
        <w:ilvl w:val="6"/>
        <w:numId w:val="1"/>
      </w:numPr>
      <w:spacing w:after="240"/>
      <w:outlineLvl w:val="6"/>
    </w:pPr>
  </w:style>
  <w:style w:type="paragraph" w:styleId="Heading8">
    <w:name w:val="heading 8"/>
    <w:basedOn w:val="Normal"/>
    <w:next w:val="Normal"/>
    <w:qFormat/>
    <w:rsid w:val="0016531A"/>
    <w:pPr>
      <w:numPr>
        <w:ilvl w:val="7"/>
        <w:numId w:val="1"/>
      </w:numPr>
      <w:spacing w:before="240" w:after="60"/>
      <w:outlineLvl w:val="7"/>
    </w:pPr>
  </w:style>
  <w:style w:type="paragraph" w:styleId="Heading9">
    <w:name w:val="heading 9"/>
    <w:basedOn w:val="Normal"/>
    <w:next w:val="Normal"/>
    <w:qFormat/>
    <w:rsid w:val="0016531A"/>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851"/>
    </w:pPr>
    <w:rPr>
      <w14:shadow w14:blurRad="50800" w14:dist="38100" w14:dir="2700000" w14:sx="100000" w14:sy="100000" w14:kx="0" w14:ky="0" w14:algn="tl">
        <w14:srgbClr w14:val="000000">
          <w14:alpha w14:val="60000"/>
        </w14:srgbClr>
      </w14:shadow>
    </w:rPr>
  </w:style>
  <w:style w:type="paragraph" w:styleId="TOC3">
    <w:name w:val="toc 3"/>
    <w:basedOn w:val="Normal"/>
    <w:semiHidden/>
    <w:pPr>
      <w:tabs>
        <w:tab w:val="right" w:leader="dot" w:pos="8505"/>
      </w:tabs>
      <w:spacing w:after="50"/>
      <w:ind w:left="567"/>
    </w:p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clauseindent">
    <w:name w:val="clauseindent"/>
    <w:basedOn w:val="Normal"/>
    <w:pPr>
      <w:spacing w:after="240"/>
      <w:ind w:left="851"/>
    </w:pPr>
  </w:style>
  <w:style w:type="paragraph" w:styleId="BodyText">
    <w:name w:val="Body Text"/>
    <w:basedOn w:val="Normal"/>
    <w:pPr>
      <w:spacing w:after="240"/>
    </w:pPr>
  </w:style>
  <w:style w:type="paragraph" w:customStyle="1" w:styleId="Definition">
    <w:name w:val="Definition"/>
    <w:basedOn w:val="Normal"/>
    <w:pPr>
      <w:spacing w:after="240"/>
      <w:ind w:left="851"/>
    </w:pPr>
    <w:rPr>
      <w:b/>
    </w:rPr>
  </w:style>
  <w:style w:type="paragraph" w:customStyle="1" w:styleId="Unnumbered">
    <w:name w:val="Unnumbered"/>
    <w:basedOn w:val="Normal"/>
    <w:next w:val="Heading3"/>
    <w:pPr>
      <w:keepNext/>
      <w:spacing w:after="240"/>
      <w:ind w:left="851"/>
    </w:pPr>
    <w:rPr>
      <w:b/>
      <w:i/>
    </w:rPr>
  </w:style>
  <w:style w:type="paragraph" w:styleId="TOC1">
    <w:name w:val="toc 1"/>
    <w:basedOn w:val="Normal"/>
    <w:next w:val="TOC2"/>
    <w:semiHidden/>
    <w:pPr>
      <w:keepNext/>
      <w:tabs>
        <w:tab w:val="right" w:leader="dot" w:pos="8505"/>
      </w:tabs>
      <w:spacing w:before="240" w:after="240"/>
    </w:pPr>
  </w:style>
  <w:style w:type="paragraph" w:styleId="TOC2">
    <w:name w:val="toc 2"/>
    <w:basedOn w:val="Normal"/>
    <w:next w:val="TOC3"/>
    <w:semiHidden/>
    <w:pPr>
      <w:tabs>
        <w:tab w:val="right" w:leader="dot" w:pos="8505"/>
      </w:tabs>
      <w:spacing w:after="50"/>
      <w:ind w:left="567" w:hanging="567"/>
    </w:pPr>
  </w:style>
  <w:style w:type="paragraph" w:styleId="TOC4">
    <w:name w:val="toc 4"/>
    <w:basedOn w:val="Normal"/>
    <w:semiHidden/>
    <w:pPr>
      <w:tabs>
        <w:tab w:val="right" w:leader="dot" w:pos="8505"/>
      </w:tabs>
      <w:spacing w:after="50"/>
      <w:ind w:left="567"/>
    </w:pPr>
  </w:style>
  <w:style w:type="paragraph" w:styleId="TOC5">
    <w:name w:val="toc 5"/>
    <w:basedOn w:val="Normal"/>
    <w:next w:val="Normal"/>
    <w:semiHidden/>
    <w:pPr>
      <w:tabs>
        <w:tab w:val="right" w:leader="dot" w:pos="8505"/>
      </w:tabs>
      <w:ind w:left="880"/>
    </w:pPr>
  </w:style>
  <w:style w:type="paragraph" w:styleId="TOC6">
    <w:name w:val="toc 6"/>
    <w:basedOn w:val="Normal"/>
    <w:next w:val="Normal"/>
    <w:semiHidden/>
    <w:pPr>
      <w:tabs>
        <w:tab w:val="right" w:leader="dot" w:pos="8505"/>
      </w:tabs>
      <w:ind w:left="1100"/>
    </w:pPr>
  </w:style>
  <w:style w:type="paragraph" w:styleId="TOC7">
    <w:name w:val="toc 7"/>
    <w:basedOn w:val="Normal"/>
    <w:next w:val="Normal"/>
    <w:semiHidden/>
    <w:pPr>
      <w:tabs>
        <w:tab w:val="right" w:leader="dot" w:pos="8505"/>
      </w:tabs>
      <w:ind w:left="1320"/>
    </w:pPr>
  </w:style>
  <w:style w:type="paragraph" w:styleId="TOC8">
    <w:name w:val="toc 8"/>
    <w:basedOn w:val="Normal"/>
    <w:next w:val="Normal"/>
    <w:semiHidden/>
    <w:pPr>
      <w:tabs>
        <w:tab w:val="right" w:leader="dot" w:pos="8505"/>
      </w:tabs>
      <w:ind w:left="1540"/>
    </w:pPr>
  </w:style>
  <w:style w:type="paragraph" w:styleId="TOC9">
    <w:name w:val="toc 9"/>
    <w:basedOn w:val="Normal"/>
    <w:next w:val="Normal"/>
    <w:semiHidden/>
    <w:pPr>
      <w:tabs>
        <w:tab w:val="right" w:leader="dot" w:pos="8505"/>
      </w:tabs>
      <w:ind w:left="1760"/>
    </w:pPr>
  </w:style>
  <w:style w:type="paragraph" w:customStyle="1" w:styleId="TOCTitle">
    <w:name w:val="TOC Title"/>
    <w:basedOn w:val="Normal"/>
    <w:pPr>
      <w:keepLines/>
      <w:spacing w:before="240" w:after="240"/>
      <w:jc w:val="center"/>
    </w:pPr>
    <w:rPr>
      <w:b/>
      <w:sz w:val="28"/>
    </w:rPr>
  </w:style>
  <w:style w:type="paragraph" w:styleId="Header">
    <w:name w:val="header"/>
    <w:basedOn w:val="Normal"/>
    <w:pPr>
      <w:tabs>
        <w:tab w:val="center" w:pos="4153"/>
        <w:tab w:val="right" w:pos="8306"/>
      </w:tabs>
    </w:pPr>
  </w:style>
  <w:style w:type="character" w:styleId="PageNumber">
    <w:name w:val="page number"/>
    <w:rPr>
      <w:rFonts w:ascii="Garamond MT" w:hAnsi="Garamond MT"/>
      <w:sz w:val="24"/>
    </w:rPr>
  </w:style>
  <w:style w:type="paragraph" w:styleId="Footer">
    <w:name w:val="footer"/>
    <w:basedOn w:val="Normal"/>
    <w:pPr>
      <w:tabs>
        <w:tab w:val="right" w:pos="8306"/>
      </w:tabs>
    </w:pPr>
    <w:rPr>
      <w:sz w:val="20"/>
    </w:rPr>
  </w:style>
  <w:style w:type="paragraph" w:customStyle="1" w:styleId="Schedule">
    <w:name w:val="Schedule"/>
    <w:basedOn w:val="Normal"/>
    <w:next w:val="Normal"/>
    <w:pPr>
      <w:spacing w:after="240"/>
      <w:jc w:val="center"/>
    </w:pPr>
    <w:rPr>
      <w:b/>
    </w:rPr>
  </w:style>
  <w:style w:type="character" w:styleId="FootnoteReference">
    <w:name w:val="footnote reference"/>
    <w:semiHidden/>
    <w:rPr>
      <w:rFonts w:ascii="Garamond MT" w:hAnsi="Garamond MT"/>
      <w:sz w:val="20"/>
      <w:vertAlign w:val="superscript"/>
    </w:rPr>
  </w:style>
  <w:style w:type="character" w:styleId="EndnoteReference">
    <w:name w:val="endnote reference"/>
    <w:semiHidden/>
    <w:rPr>
      <w:rFonts w:ascii="Garamond MT" w:hAnsi="Garamond MT"/>
      <w:sz w:val="20"/>
      <w:vertAlign w:val="superscript"/>
    </w:rPr>
  </w:style>
  <w:style w:type="character" w:styleId="CommentReference">
    <w:name w:val="annotation reference"/>
    <w:semiHidden/>
    <w:rPr>
      <w:rFonts w:ascii="Garamond MT" w:hAnsi="Garamond MT"/>
      <w:sz w:val="20"/>
    </w:rPr>
  </w:style>
  <w:style w:type="paragraph" w:styleId="BodyText2">
    <w:name w:val="Body Text 2"/>
    <w:basedOn w:val="Normal"/>
    <w:pPr>
      <w:ind w:left="1440" w:firstLine="720"/>
    </w:pPr>
    <w:rPr>
      <w:rFonts w:ascii="Times New Roman" w:hAnsi="Times New Roman"/>
      <w:b/>
      <w:i/>
    </w:rPr>
  </w:style>
  <w:style w:type="paragraph" w:styleId="FootnoteText">
    <w:name w:val="footnote text"/>
    <w:basedOn w:val="Normal"/>
    <w:semiHidden/>
    <w:rPr>
      <w:sz w:val="20"/>
    </w:rPr>
  </w:style>
  <w:style w:type="paragraph" w:styleId="BodyTextIndent">
    <w:name w:val="Body Text Indent"/>
    <w:basedOn w:val="Normal"/>
    <w:pPr>
      <w:ind w:left="1701" w:hanging="850"/>
      <w:jc w:val="both"/>
    </w:pPr>
    <w:rPr>
      <w:rFonts w:ascii="Arial" w:hAnsi="Arial"/>
    </w:rPr>
  </w:style>
  <w:style w:type="paragraph" w:styleId="BodyTextIndent2">
    <w:name w:val="Body Text Indent 2"/>
    <w:basedOn w:val="Normal"/>
    <w:pPr>
      <w:spacing w:after="240"/>
      <w:ind w:left="851" w:hanging="851"/>
    </w:pPr>
    <w:rPr>
      <w:rFonts w:ascii="Arial" w:hAnsi="Arial"/>
    </w:rPr>
  </w:style>
  <w:style w:type="table" w:styleId="TableGrid">
    <w:name w:val="Table Grid"/>
    <w:basedOn w:val="TableNormal"/>
    <w:rsid w:val="006563F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C2E4D"/>
    <w:rPr>
      <w:rFonts w:ascii="Tahoma" w:hAnsi="Tahoma"/>
      <w:sz w:val="16"/>
      <w:szCs w:val="16"/>
    </w:rPr>
  </w:style>
  <w:style w:type="paragraph" w:customStyle="1" w:styleId="StyleHeading4Arial">
    <w:name w:val="Style Heading 4 + Arial"/>
    <w:basedOn w:val="Heading4"/>
    <w:autoRedefine/>
    <w:rsid w:val="00BC2E4D"/>
    <w:pPr>
      <w:ind w:left="825"/>
    </w:pPr>
    <w:rPr>
      <w:rFonts w:ascii="Arial" w:hAnsi="Arial"/>
    </w:rPr>
  </w:style>
  <w:style w:type="paragraph" w:styleId="CommentText">
    <w:name w:val="annotation text"/>
    <w:basedOn w:val="Normal"/>
    <w:link w:val="CommentTextChar"/>
    <w:semiHidden/>
    <w:rsid w:val="00FE561A"/>
    <w:rPr>
      <w:sz w:val="20"/>
    </w:rPr>
  </w:style>
  <w:style w:type="paragraph" w:styleId="CommentSubject">
    <w:name w:val="annotation subject"/>
    <w:basedOn w:val="CommentText"/>
    <w:next w:val="CommentText"/>
    <w:semiHidden/>
    <w:rsid w:val="00FE561A"/>
    <w:rPr>
      <w:b/>
      <w:bCs/>
    </w:rPr>
  </w:style>
  <w:style w:type="paragraph" w:customStyle="1" w:styleId="Default">
    <w:name w:val="Default"/>
    <w:rsid w:val="00C94A29"/>
    <w:pPr>
      <w:autoSpaceDE w:val="0"/>
      <w:autoSpaceDN w:val="0"/>
      <w:adjustRightInd w:val="0"/>
    </w:pPr>
    <w:rPr>
      <w:rFonts w:ascii="Arial" w:hAnsi="Arial" w:cs="Arial"/>
      <w:color w:val="000000"/>
      <w:sz w:val="24"/>
      <w:szCs w:val="24"/>
    </w:rPr>
  </w:style>
  <w:style w:type="numbering" w:styleId="111111">
    <w:name w:val="Outline List 2"/>
    <w:basedOn w:val="NoList"/>
    <w:uiPriority w:val="99"/>
    <w:unhideWhenUsed/>
    <w:rsid w:val="00C94A29"/>
    <w:pPr>
      <w:numPr>
        <w:numId w:val="15"/>
      </w:numPr>
    </w:pPr>
  </w:style>
  <w:style w:type="paragraph" w:styleId="ListParagraph">
    <w:name w:val="List Paragraph"/>
    <w:basedOn w:val="Normal"/>
    <w:uiPriority w:val="34"/>
    <w:qFormat/>
    <w:rsid w:val="00C94A29"/>
    <w:pPr>
      <w:spacing w:line="300" w:lineRule="atLeast"/>
      <w:ind w:left="720"/>
    </w:pPr>
    <w:rPr>
      <w:rFonts w:ascii="Arial" w:hAnsi="Arial"/>
      <w:sz w:val="22"/>
      <w:szCs w:val="24"/>
      <w:lang w:eastAsia="en-GB"/>
    </w:rPr>
  </w:style>
  <w:style w:type="character" w:customStyle="1" w:styleId="CommentTextChar">
    <w:name w:val="Comment Text Char"/>
    <w:basedOn w:val="DefaultParagraphFont"/>
    <w:link w:val="CommentText"/>
    <w:semiHidden/>
    <w:rsid w:val="00533031"/>
    <w:rPr>
      <w:rFonts w:ascii="Garamond MT" w:hAnsi="Garamond MT"/>
      <w:lang w:eastAsia="en-US"/>
    </w:rPr>
  </w:style>
  <w:style w:type="paragraph" w:styleId="Revision">
    <w:name w:val="Revision"/>
    <w:hidden/>
    <w:uiPriority w:val="99"/>
    <w:semiHidden/>
    <w:rsid w:val="003A4329"/>
    <w:rPr>
      <w:rFonts w:ascii="Garamond MT" w:hAnsi="Garamond MT"/>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706AD3-5B54-4E04-A4DE-3D8638062311}">
  <ds:schemaRefs>
    <ds:schemaRef ds:uri="http://schemas.openxmlformats.org/officeDocument/2006/bibliography"/>
  </ds:schemaRefs>
</ds:datastoreItem>
</file>

<file path=customXml/itemProps2.xml><?xml version="1.0" encoding="utf-8"?>
<ds:datastoreItem xmlns:ds="http://schemas.openxmlformats.org/officeDocument/2006/customXml" ds:itemID="{0416CD80-4E4E-4A96-9EFF-C4AEB49C0195}">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DB752A36-5ED5-4DF2-8B89-A2394B94A70B}"/>
</file>

<file path=customXml/itemProps4.xml><?xml version="1.0" encoding="utf-8"?>
<ds:datastoreItem xmlns:ds="http://schemas.openxmlformats.org/officeDocument/2006/customXml" ds:itemID="{43E246DB-2906-4A07-B394-AC0DC7D00C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14748</Words>
  <Characters>84069</Characters>
  <Application>Microsoft Office Word</Application>
  <DocSecurity>10</DocSecurity>
  <Lines>700</Lines>
  <Paragraphs>197</Paragraphs>
  <ScaleCrop>false</ScaleCrop>
  <LinksUpToDate>false</LinksUpToDate>
  <CharactersWithSpaces>98620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3</dc:title>
  <dc:subject>GB Baseline</dc:subject>
  <dc:creator/>
  <cp:keywords>(51925726.15)</cp:keywords>
  <cp:lastModifiedBy/>
  <cp:revision>1</cp:revision>
  <cp:lastPrinted>2012-11-30T19:51:00Z</cp:lastPrinted>
  <dcterms:created xsi:type="dcterms:W3CDTF">2024-10-25T18:27:00Z</dcterms:created>
  <dcterms:modified xsi:type="dcterms:W3CDTF">2024-11-05T15:59:00Z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Status">
    <vt:lpwstr>Draft</vt:lpwstr>
  </property>
  <property fmtid="{D5CDD505-2E9C-101B-9397-08002B2CF9AE}" pid="4" name="Applicable Start Date">
    <vt:lpwstr>2009-02-17T15:41:22Z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2009-02-17T15:41:22Z</vt:lpwstr>
  </property>
  <property fmtid="{D5CDD505-2E9C-101B-9397-08002B2CF9AE}" pid="8" name="Meeting Date">
    <vt:lpwstr>2009-02-17T15:41:22Z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y fmtid="{D5CDD505-2E9C-101B-9397-08002B2CF9AE}" pid="13" name="GrammarlyDocumentId">
    <vt:lpwstr>f09e2df82d321c54de02f9ff5fdf85c0683f569d1d698917aa3d1eaf60a26bee</vt:lpwstr>
  </property>
  <property fmtid="{D5CDD505-2E9C-101B-9397-08002B2CF9AE}" pid="14" name="MSIP_Label_a4200942-dd40-4530-96b6-ebe359e8009d_Enabled">
    <vt:lpwstr>true</vt:lpwstr>
  </property>
  <property fmtid="{D5CDD505-2E9C-101B-9397-08002B2CF9AE}" pid="15" name="MSIP_Label_a4200942-dd40-4530-96b6-ebe359e8009d_SetDate">
    <vt:lpwstr>2024-10-22T08:26:14Z</vt:lpwstr>
  </property>
  <property fmtid="{D5CDD505-2E9C-101B-9397-08002B2CF9AE}" pid="16" name="MSIP_Label_a4200942-dd40-4530-96b6-ebe359e8009d_Method">
    <vt:lpwstr>Privileged</vt:lpwstr>
  </property>
  <property fmtid="{D5CDD505-2E9C-101B-9397-08002B2CF9AE}" pid="17" name="MSIP_Label_a4200942-dd40-4530-96b6-ebe359e8009d_Name">
    <vt:lpwstr>a4200942-dd40-4530-96b6-ebe359e8009d</vt:lpwstr>
  </property>
  <property fmtid="{D5CDD505-2E9C-101B-9397-08002B2CF9AE}" pid="18" name="MSIP_Label_a4200942-dd40-4530-96b6-ebe359e8009d_SiteId">
    <vt:lpwstr>953b0f83-1ce6-45c3-82c9-1d847e372339</vt:lpwstr>
  </property>
  <property fmtid="{D5CDD505-2E9C-101B-9397-08002B2CF9AE}" pid="19" name="MSIP_Label_a4200942-dd40-4530-96b6-ebe359e8009d_ActionId">
    <vt:lpwstr>931c4f6b-d79b-4736-b37f-35e931e46e9b</vt:lpwstr>
  </property>
  <property fmtid="{D5CDD505-2E9C-101B-9397-08002B2CF9AE}" pid="20" name="MSIP_Label_a4200942-dd40-4530-96b6-ebe359e8009d_ContentBits">
    <vt:lpwstr>0</vt:lpwstr>
  </property>
</Properties>
</file>